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5B145" w14:textId="0A76ECDC" w:rsidR="00387971" w:rsidRPr="00405355" w:rsidRDefault="000B4EF5" w:rsidP="00670135">
      <w:pPr>
        <w:jc w:val="right"/>
        <w:rPr>
          <w:highlight w:val="yellow"/>
        </w:rPr>
      </w:pPr>
      <w:r>
        <w:t xml:space="preserve">   </w:t>
      </w:r>
      <w:r w:rsidR="00B22EA7" w:rsidRPr="005B4A14">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5B4A14">
        <w:t xml:space="preserve"> </w:t>
      </w:r>
    </w:p>
    <w:p w14:paraId="276F4A77" w14:textId="18A38970" w:rsidR="000937C9" w:rsidRPr="005B4A14" w:rsidRDefault="00C1032F" w:rsidP="000937C9">
      <w:pPr>
        <w:pStyle w:val="StyleStylespacerRightBefore400pt9pt"/>
        <w:rPr>
          <w:sz w:val="28"/>
          <w:szCs w:val="28"/>
        </w:rPr>
      </w:pPr>
      <w:r w:rsidRPr="00405355">
        <w:rPr>
          <w:color w:val="auto"/>
          <w:sz w:val="28"/>
          <w:szCs w:val="28"/>
          <w:highlight w:val="yellow"/>
        </w:rPr>
        <w:br/>
      </w:r>
      <w:r w:rsidR="00D95E5A" w:rsidRPr="005B4A14">
        <w:rPr>
          <w:color w:val="auto"/>
          <w:sz w:val="28"/>
          <w:szCs w:val="28"/>
        </w:rPr>
        <w:t>August</w:t>
      </w:r>
      <w:r w:rsidR="00467AF6" w:rsidRPr="005B4A14">
        <w:rPr>
          <w:color w:val="auto"/>
          <w:sz w:val="28"/>
          <w:szCs w:val="28"/>
        </w:rPr>
        <w:t xml:space="preserve"> </w:t>
      </w:r>
      <w:r w:rsidR="00BD1C52" w:rsidRPr="005B4A14">
        <w:rPr>
          <w:color w:val="auto"/>
          <w:sz w:val="28"/>
          <w:szCs w:val="28"/>
        </w:rPr>
        <w:t>2025 ERCOT</w:t>
      </w:r>
      <w:r w:rsidR="000937C9" w:rsidRPr="005B4A14">
        <w:rPr>
          <w:color w:val="auto"/>
          <w:sz w:val="28"/>
          <w:szCs w:val="28"/>
        </w:rPr>
        <w:t xml:space="preserve"> Monthly Operations Report</w:t>
      </w:r>
      <w:r w:rsidR="007050DE" w:rsidRPr="005B4A14">
        <w:rPr>
          <w:color w:val="auto"/>
          <w:sz w:val="28"/>
          <w:szCs w:val="28"/>
        </w:rPr>
        <w:t xml:space="preserve"> </w:t>
      </w:r>
      <w:r w:rsidR="000937C9" w:rsidRPr="005B4A14">
        <w:rPr>
          <w:sz w:val="28"/>
          <w:szCs w:val="28"/>
        </w:rPr>
        <w:br/>
      </w:r>
    </w:p>
    <w:p w14:paraId="73886EAD" w14:textId="77777777" w:rsidR="000937C9" w:rsidRPr="005B4A14" w:rsidRDefault="000937C9" w:rsidP="000937C9">
      <w:pPr>
        <w:pStyle w:val="StyleArial18ptBoldText2Right"/>
      </w:pPr>
      <w:r w:rsidRPr="005B4A14">
        <w:t xml:space="preserve">Reliability and Operations Subcommittee Meeting </w:t>
      </w:r>
    </w:p>
    <w:p w14:paraId="540ACC92" w14:textId="668B5937" w:rsidR="000937C9" w:rsidRPr="005B4A14" w:rsidRDefault="00976A5D" w:rsidP="000937C9">
      <w:pPr>
        <w:pStyle w:val="StyleArial18ptBoldText2Right"/>
      </w:pPr>
      <w:r>
        <w:t>October</w:t>
      </w:r>
      <w:r w:rsidR="009B2FC6" w:rsidRPr="005B4A14">
        <w:t xml:space="preserve"> </w:t>
      </w:r>
      <w:r w:rsidR="00CC15AB">
        <w:t>2</w:t>
      </w:r>
      <w:r w:rsidR="0082607A" w:rsidRPr="005B4A14">
        <w:t>,</w:t>
      </w:r>
      <w:r w:rsidR="000937C9" w:rsidRPr="005B4A14">
        <w:t xml:space="preserve"> 202</w:t>
      </w:r>
      <w:r w:rsidR="00A059E8" w:rsidRPr="005B4A14">
        <w:t>5</w:t>
      </w:r>
    </w:p>
    <w:p w14:paraId="7785B14A" w14:textId="77777777" w:rsidR="003C5767" w:rsidRPr="00405355" w:rsidRDefault="003C5767" w:rsidP="00670135">
      <w:pPr>
        <w:pStyle w:val="TOCHead"/>
        <w:rPr>
          <w:highlight w:val="yellow"/>
        </w:rPr>
        <w:sectPr w:rsidR="003C5767" w:rsidRPr="00405355" w:rsidSect="00892315">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p>
    <w:p w14:paraId="7785B15F" w14:textId="33716B3F" w:rsidR="00C14165" w:rsidRPr="005B4A14" w:rsidRDefault="00B0784A" w:rsidP="00670135">
      <w:pPr>
        <w:pStyle w:val="StyleTOCHeadAccent1"/>
        <w:spacing w:after="120"/>
      </w:pPr>
      <w:bookmarkStart w:id="0" w:name="_Toc85269770"/>
      <w:r w:rsidRPr="005B4A14">
        <w:lastRenderedPageBreak/>
        <w:t>Table of Contents</w:t>
      </w:r>
      <w:bookmarkEnd w:id="0"/>
    </w:p>
    <w:p w14:paraId="09CA41AB" w14:textId="0D4B43CF" w:rsidR="00B43F12" w:rsidRPr="005B4A14" w:rsidRDefault="00AC4F79">
      <w:pPr>
        <w:pStyle w:val="TOC1"/>
        <w:rPr>
          <w:rFonts w:asciiTheme="minorHAnsi" w:eastAsiaTheme="minorEastAsia" w:hAnsiTheme="minorHAnsi" w:cstheme="minorBidi"/>
          <w:color w:val="auto"/>
          <w:kern w:val="2"/>
          <w:sz w:val="24"/>
          <w:szCs w:val="24"/>
          <w14:ligatures w14:val="standardContextual"/>
        </w:rPr>
      </w:pPr>
      <w:r w:rsidRPr="00405355">
        <w:rPr>
          <w:rFonts w:cs="Arial"/>
          <w:color w:val="7F7F7F" w:themeColor="text1" w:themeTint="80"/>
          <w:highlight w:val="yellow"/>
        </w:rPr>
        <w:fldChar w:fldCharType="begin"/>
      </w:r>
      <w:r w:rsidRPr="00405355">
        <w:rPr>
          <w:rFonts w:cs="Arial"/>
          <w:color w:val="7F7F7F" w:themeColor="text1" w:themeTint="80"/>
          <w:highlight w:val="yellow"/>
        </w:rPr>
        <w:instrText xml:space="preserve"> TOC \o "1-3" \h \z \u </w:instrText>
      </w:r>
      <w:r w:rsidRPr="00405355">
        <w:rPr>
          <w:rFonts w:cs="Arial"/>
          <w:color w:val="7F7F7F" w:themeColor="text1" w:themeTint="80"/>
          <w:highlight w:val="yellow"/>
        </w:rPr>
        <w:fldChar w:fldCharType="separate"/>
      </w:r>
      <w:hyperlink w:anchor="_Toc205894769" w:history="1">
        <w:r w:rsidR="00B43F12" w:rsidRPr="005B4A14">
          <w:rPr>
            <w:rStyle w:val="Hyperlink"/>
          </w:rPr>
          <w:t>1.</w:t>
        </w:r>
        <w:r w:rsidR="00B43F12" w:rsidRPr="005B4A14">
          <w:rPr>
            <w:rFonts w:asciiTheme="minorHAnsi" w:eastAsiaTheme="minorEastAsia" w:hAnsiTheme="minorHAnsi" w:cstheme="minorBidi"/>
            <w:color w:val="auto"/>
            <w:kern w:val="2"/>
            <w:sz w:val="24"/>
            <w:szCs w:val="24"/>
            <w14:ligatures w14:val="standardContextual"/>
          </w:rPr>
          <w:tab/>
        </w:r>
        <w:r w:rsidR="00B43F12" w:rsidRPr="005B4A14">
          <w:rPr>
            <w:rStyle w:val="Hyperlink"/>
          </w:rPr>
          <w:t>Report Highlights</w:t>
        </w:r>
        <w:r w:rsidR="00B43F12" w:rsidRPr="005B4A14">
          <w:rPr>
            <w:webHidden/>
          </w:rPr>
          <w:tab/>
        </w:r>
        <w:r w:rsidR="00B43F12" w:rsidRPr="005B4A14">
          <w:rPr>
            <w:webHidden/>
          </w:rPr>
          <w:fldChar w:fldCharType="begin"/>
        </w:r>
        <w:r w:rsidR="00B43F12" w:rsidRPr="005B4A14">
          <w:rPr>
            <w:webHidden/>
          </w:rPr>
          <w:instrText xml:space="preserve"> PAGEREF _Toc205894769 \h </w:instrText>
        </w:r>
        <w:r w:rsidR="00B43F12" w:rsidRPr="005B4A14">
          <w:rPr>
            <w:webHidden/>
          </w:rPr>
        </w:r>
        <w:r w:rsidR="00B43F12" w:rsidRPr="005B4A14">
          <w:rPr>
            <w:webHidden/>
          </w:rPr>
          <w:fldChar w:fldCharType="separate"/>
        </w:r>
        <w:r w:rsidR="00B43F12" w:rsidRPr="005B4A14">
          <w:rPr>
            <w:webHidden/>
          </w:rPr>
          <w:t>2</w:t>
        </w:r>
        <w:r w:rsidR="00B43F12" w:rsidRPr="005B4A14">
          <w:rPr>
            <w:webHidden/>
          </w:rPr>
          <w:fldChar w:fldCharType="end"/>
        </w:r>
      </w:hyperlink>
    </w:p>
    <w:p w14:paraId="2F45E7E8" w14:textId="732F654E" w:rsidR="00B43F12" w:rsidRPr="00DB505A" w:rsidRDefault="00B43F12">
      <w:pPr>
        <w:pStyle w:val="TOC1"/>
        <w:rPr>
          <w:rFonts w:asciiTheme="minorHAnsi" w:eastAsiaTheme="minorEastAsia" w:hAnsiTheme="minorHAnsi" w:cstheme="minorBidi"/>
          <w:color w:val="auto"/>
          <w:kern w:val="2"/>
          <w:sz w:val="24"/>
          <w:szCs w:val="24"/>
          <w14:ligatures w14:val="standardContextual"/>
        </w:rPr>
      </w:pPr>
      <w:hyperlink w:anchor="_Toc205894770" w:history="1">
        <w:r w:rsidRPr="00DB505A">
          <w:rPr>
            <w:rStyle w:val="Hyperlink"/>
          </w:rPr>
          <w:t>2.</w:t>
        </w:r>
        <w:r w:rsidRPr="00DB505A">
          <w:rPr>
            <w:rFonts w:asciiTheme="minorHAnsi" w:eastAsiaTheme="minorEastAsia" w:hAnsiTheme="minorHAnsi" w:cstheme="minorBidi"/>
            <w:color w:val="auto"/>
            <w:kern w:val="2"/>
            <w:sz w:val="24"/>
            <w:szCs w:val="24"/>
            <w14:ligatures w14:val="standardContextual"/>
          </w:rPr>
          <w:tab/>
        </w:r>
        <w:r w:rsidRPr="00DB505A">
          <w:rPr>
            <w:rStyle w:val="Hyperlink"/>
          </w:rPr>
          <w:t>Frequency Control</w:t>
        </w:r>
        <w:r w:rsidRPr="00DB505A">
          <w:rPr>
            <w:webHidden/>
          </w:rPr>
          <w:tab/>
        </w:r>
        <w:r w:rsidRPr="00DB505A">
          <w:rPr>
            <w:webHidden/>
          </w:rPr>
          <w:fldChar w:fldCharType="begin"/>
        </w:r>
        <w:r w:rsidRPr="00DB505A">
          <w:rPr>
            <w:webHidden/>
          </w:rPr>
          <w:instrText xml:space="preserve"> PAGEREF _Toc205894770 \h </w:instrText>
        </w:r>
        <w:r w:rsidRPr="00DB505A">
          <w:rPr>
            <w:webHidden/>
          </w:rPr>
        </w:r>
        <w:r w:rsidRPr="00DB505A">
          <w:rPr>
            <w:webHidden/>
          </w:rPr>
          <w:fldChar w:fldCharType="separate"/>
        </w:r>
        <w:r w:rsidRPr="00DB505A">
          <w:rPr>
            <w:webHidden/>
          </w:rPr>
          <w:t>3</w:t>
        </w:r>
        <w:r w:rsidRPr="00DB505A">
          <w:rPr>
            <w:webHidden/>
          </w:rPr>
          <w:fldChar w:fldCharType="end"/>
        </w:r>
      </w:hyperlink>
    </w:p>
    <w:p w14:paraId="27DE7E42" w14:textId="62B0C2F4" w:rsidR="00B43F12" w:rsidRPr="00DB505A" w:rsidRDefault="00B43F12">
      <w:pPr>
        <w:pStyle w:val="TOC2"/>
        <w:rPr>
          <w:rFonts w:asciiTheme="minorHAnsi" w:eastAsiaTheme="minorEastAsia" w:hAnsiTheme="minorHAnsi" w:cstheme="minorBidi"/>
          <w:color w:val="auto"/>
          <w:kern w:val="2"/>
          <w:sz w:val="24"/>
          <w:szCs w:val="24"/>
          <w14:ligatures w14:val="standardContextual"/>
        </w:rPr>
      </w:pPr>
      <w:hyperlink w:anchor="_Toc205894771" w:history="1">
        <w:r w:rsidRPr="00DB505A">
          <w:rPr>
            <w:rStyle w:val="Hyperlink"/>
          </w:rPr>
          <w:t>2.1.</w:t>
        </w:r>
        <w:r w:rsidRPr="00DB505A">
          <w:rPr>
            <w:rFonts w:asciiTheme="minorHAnsi" w:eastAsiaTheme="minorEastAsia" w:hAnsiTheme="minorHAnsi" w:cstheme="minorBidi"/>
            <w:color w:val="auto"/>
            <w:kern w:val="2"/>
            <w:sz w:val="24"/>
            <w:szCs w:val="24"/>
            <w14:ligatures w14:val="standardContextual"/>
          </w:rPr>
          <w:tab/>
        </w:r>
        <w:r w:rsidRPr="00DB505A">
          <w:rPr>
            <w:rStyle w:val="Hyperlink"/>
          </w:rPr>
          <w:t>Frequency Events</w:t>
        </w:r>
        <w:r w:rsidRPr="00DB505A">
          <w:rPr>
            <w:webHidden/>
          </w:rPr>
          <w:tab/>
        </w:r>
        <w:r w:rsidRPr="00DB505A">
          <w:rPr>
            <w:webHidden/>
          </w:rPr>
          <w:fldChar w:fldCharType="begin"/>
        </w:r>
        <w:r w:rsidRPr="00DB505A">
          <w:rPr>
            <w:webHidden/>
          </w:rPr>
          <w:instrText xml:space="preserve"> PAGEREF _Toc205894771 \h </w:instrText>
        </w:r>
        <w:r w:rsidRPr="00DB505A">
          <w:rPr>
            <w:webHidden/>
          </w:rPr>
        </w:r>
        <w:r w:rsidRPr="00DB505A">
          <w:rPr>
            <w:webHidden/>
          </w:rPr>
          <w:fldChar w:fldCharType="separate"/>
        </w:r>
        <w:r w:rsidRPr="00DB505A">
          <w:rPr>
            <w:webHidden/>
          </w:rPr>
          <w:t>3</w:t>
        </w:r>
        <w:r w:rsidRPr="00DB505A">
          <w:rPr>
            <w:webHidden/>
          </w:rPr>
          <w:fldChar w:fldCharType="end"/>
        </w:r>
      </w:hyperlink>
    </w:p>
    <w:p w14:paraId="1D9E6EB0" w14:textId="0FB9675A" w:rsidR="00B43F12" w:rsidRPr="00DB505A" w:rsidRDefault="00B43F12">
      <w:pPr>
        <w:pStyle w:val="TOC2"/>
        <w:rPr>
          <w:rFonts w:asciiTheme="minorHAnsi" w:eastAsiaTheme="minorEastAsia" w:hAnsiTheme="minorHAnsi" w:cstheme="minorBidi"/>
          <w:color w:val="auto"/>
          <w:kern w:val="2"/>
          <w:sz w:val="24"/>
          <w:szCs w:val="24"/>
          <w14:ligatures w14:val="standardContextual"/>
        </w:rPr>
      </w:pPr>
      <w:hyperlink w:anchor="_Toc205894772" w:history="1">
        <w:r w:rsidRPr="00DB505A">
          <w:rPr>
            <w:rStyle w:val="Hyperlink"/>
          </w:rPr>
          <w:t>2.2.</w:t>
        </w:r>
        <w:r w:rsidRPr="00DB505A">
          <w:rPr>
            <w:rFonts w:asciiTheme="minorHAnsi" w:eastAsiaTheme="minorEastAsia" w:hAnsiTheme="minorHAnsi" w:cstheme="minorBidi"/>
            <w:color w:val="auto"/>
            <w:kern w:val="2"/>
            <w:sz w:val="24"/>
            <w:szCs w:val="24"/>
            <w14:ligatures w14:val="standardContextual"/>
          </w:rPr>
          <w:tab/>
        </w:r>
        <w:r w:rsidRPr="00DB505A">
          <w:rPr>
            <w:rStyle w:val="Hyperlink"/>
          </w:rPr>
          <w:t>ERCOT Contingency Reserve Deployments/Releases</w:t>
        </w:r>
        <w:r w:rsidRPr="00DB505A">
          <w:rPr>
            <w:webHidden/>
          </w:rPr>
          <w:tab/>
        </w:r>
        <w:r w:rsidRPr="00DB505A">
          <w:rPr>
            <w:webHidden/>
          </w:rPr>
          <w:fldChar w:fldCharType="begin"/>
        </w:r>
        <w:r w:rsidRPr="00DB505A">
          <w:rPr>
            <w:webHidden/>
          </w:rPr>
          <w:instrText xml:space="preserve"> PAGEREF _Toc205894772 \h </w:instrText>
        </w:r>
        <w:r w:rsidRPr="00DB505A">
          <w:rPr>
            <w:webHidden/>
          </w:rPr>
        </w:r>
        <w:r w:rsidRPr="00DB505A">
          <w:rPr>
            <w:webHidden/>
          </w:rPr>
          <w:fldChar w:fldCharType="separate"/>
        </w:r>
        <w:r w:rsidRPr="00DB505A">
          <w:rPr>
            <w:webHidden/>
          </w:rPr>
          <w:t>4</w:t>
        </w:r>
        <w:r w:rsidRPr="00DB505A">
          <w:rPr>
            <w:webHidden/>
          </w:rPr>
          <w:fldChar w:fldCharType="end"/>
        </w:r>
      </w:hyperlink>
    </w:p>
    <w:p w14:paraId="62091F11" w14:textId="6CCED090" w:rsidR="00B43F12" w:rsidRPr="00DB505A" w:rsidRDefault="00B43F12">
      <w:pPr>
        <w:pStyle w:val="TOC2"/>
        <w:rPr>
          <w:rFonts w:asciiTheme="minorHAnsi" w:eastAsiaTheme="minorEastAsia" w:hAnsiTheme="minorHAnsi" w:cstheme="minorBidi"/>
          <w:color w:val="auto"/>
          <w:kern w:val="2"/>
          <w:sz w:val="24"/>
          <w:szCs w:val="24"/>
          <w14:ligatures w14:val="standardContextual"/>
        </w:rPr>
      </w:pPr>
      <w:hyperlink w:anchor="_Toc205894773" w:history="1">
        <w:r w:rsidRPr="00DB505A">
          <w:rPr>
            <w:rStyle w:val="Hyperlink"/>
          </w:rPr>
          <w:t>2.3.</w:t>
        </w:r>
        <w:r w:rsidRPr="00DB505A">
          <w:rPr>
            <w:rFonts w:asciiTheme="minorHAnsi" w:eastAsiaTheme="minorEastAsia" w:hAnsiTheme="minorHAnsi" w:cstheme="minorBidi"/>
            <w:color w:val="auto"/>
            <w:kern w:val="2"/>
            <w:sz w:val="24"/>
            <w:szCs w:val="24"/>
            <w14:ligatures w14:val="standardContextual"/>
          </w:rPr>
          <w:tab/>
        </w:r>
        <w:r w:rsidRPr="00DB505A">
          <w:rPr>
            <w:rStyle w:val="Hyperlink"/>
          </w:rPr>
          <w:t>Responsive Reserve Deployments/Releases</w:t>
        </w:r>
        <w:r w:rsidRPr="00DB505A">
          <w:rPr>
            <w:webHidden/>
          </w:rPr>
          <w:tab/>
        </w:r>
        <w:r w:rsidRPr="00DB505A">
          <w:rPr>
            <w:webHidden/>
          </w:rPr>
          <w:fldChar w:fldCharType="begin"/>
        </w:r>
        <w:r w:rsidRPr="00DB505A">
          <w:rPr>
            <w:webHidden/>
          </w:rPr>
          <w:instrText xml:space="preserve"> PAGEREF _Toc205894773 \h </w:instrText>
        </w:r>
        <w:r w:rsidRPr="00DB505A">
          <w:rPr>
            <w:webHidden/>
          </w:rPr>
        </w:r>
        <w:r w:rsidRPr="00DB505A">
          <w:rPr>
            <w:webHidden/>
          </w:rPr>
          <w:fldChar w:fldCharType="separate"/>
        </w:r>
        <w:r w:rsidRPr="00DB505A">
          <w:rPr>
            <w:webHidden/>
          </w:rPr>
          <w:t>5</w:t>
        </w:r>
        <w:r w:rsidRPr="00DB505A">
          <w:rPr>
            <w:webHidden/>
          </w:rPr>
          <w:fldChar w:fldCharType="end"/>
        </w:r>
      </w:hyperlink>
    </w:p>
    <w:p w14:paraId="12F9B3CF" w14:textId="64CDC264" w:rsidR="00B43F12" w:rsidRPr="00DB505A" w:rsidRDefault="00B43F12">
      <w:pPr>
        <w:pStyle w:val="TOC2"/>
        <w:rPr>
          <w:rFonts w:asciiTheme="minorHAnsi" w:eastAsiaTheme="minorEastAsia" w:hAnsiTheme="minorHAnsi" w:cstheme="minorBidi"/>
          <w:color w:val="auto"/>
          <w:kern w:val="2"/>
          <w:sz w:val="24"/>
          <w:szCs w:val="24"/>
          <w14:ligatures w14:val="standardContextual"/>
        </w:rPr>
      </w:pPr>
      <w:hyperlink w:anchor="_Toc205894774" w:history="1">
        <w:r w:rsidRPr="00DB505A">
          <w:rPr>
            <w:rStyle w:val="Hyperlink"/>
          </w:rPr>
          <w:t>2.4.</w:t>
        </w:r>
        <w:r w:rsidRPr="00DB505A">
          <w:rPr>
            <w:rFonts w:asciiTheme="minorHAnsi" w:eastAsiaTheme="minorEastAsia" w:hAnsiTheme="minorHAnsi" w:cstheme="minorBidi"/>
            <w:color w:val="auto"/>
            <w:kern w:val="2"/>
            <w:sz w:val="24"/>
            <w:szCs w:val="24"/>
            <w14:ligatures w14:val="standardContextual"/>
          </w:rPr>
          <w:tab/>
        </w:r>
        <w:r w:rsidRPr="00DB505A">
          <w:rPr>
            <w:rStyle w:val="Hyperlink"/>
          </w:rPr>
          <w:t>Load Resource Deployments</w:t>
        </w:r>
        <w:r w:rsidRPr="00DB505A">
          <w:rPr>
            <w:webHidden/>
          </w:rPr>
          <w:tab/>
        </w:r>
        <w:r w:rsidRPr="00DB505A">
          <w:rPr>
            <w:webHidden/>
          </w:rPr>
          <w:fldChar w:fldCharType="begin"/>
        </w:r>
        <w:r w:rsidRPr="00DB505A">
          <w:rPr>
            <w:webHidden/>
          </w:rPr>
          <w:instrText xml:space="preserve"> PAGEREF _Toc205894774 \h </w:instrText>
        </w:r>
        <w:r w:rsidRPr="00DB505A">
          <w:rPr>
            <w:webHidden/>
          </w:rPr>
        </w:r>
        <w:r w:rsidRPr="00DB505A">
          <w:rPr>
            <w:webHidden/>
          </w:rPr>
          <w:fldChar w:fldCharType="separate"/>
        </w:r>
        <w:r w:rsidRPr="00DB505A">
          <w:rPr>
            <w:webHidden/>
          </w:rPr>
          <w:t>5</w:t>
        </w:r>
        <w:r w:rsidRPr="00DB505A">
          <w:rPr>
            <w:webHidden/>
          </w:rPr>
          <w:fldChar w:fldCharType="end"/>
        </w:r>
      </w:hyperlink>
    </w:p>
    <w:p w14:paraId="1073BD81" w14:textId="63C95BA0" w:rsidR="00B43F12" w:rsidRPr="00DB505A" w:rsidRDefault="00B43F12">
      <w:pPr>
        <w:pStyle w:val="TOC1"/>
        <w:rPr>
          <w:rFonts w:asciiTheme="minorHAnsi" w:eastAsiaTheme="minorEastAsia" w:hAnsiTheme="minorHAnsi" w:cstheme="minorBidi"/>
          <w:color w:val="auto"/>
          <w:kern w:val="2"/>
          <w:sz w:val="24"/>
          <w:szCs w:val="24"/>
          <w14:ligatures w14:val="standardContextual"/>
        </w:rPr>
      </w:pPr>
      <w:hyperlink w:anchor="_Toc205894775" w:history="1">
        <w:r w:rsidRPr="00DB505A">
          <w:rPr>
            <w:rStyle w:val="Hyperlink"/>
          </w:rPr>
          <w:t>3.</w:t>
        </w:r>
        <w:r w:rsidRPr="00DB505A">
          <w:rPr>
            <w:rFonts w:asciiTheme="minorHAnsi" w:eastAsiaTheme="minorEastAsia" w:hAnsiTheme="minorHAnsi" w:cstheme="minorBidi"/>
            <w:color w:val="auto"/>
            <w:kern w:val="2"/>
            <w:sz w:val="24"/>
            <w:szCs w:val="24"/>
            <w14:ligatures w14:val="standardContextual"/>
          </w:rPr>
          <w:tab/>
        </w:r>
        <w:r w:rsidRPr="00DB505A">
          <w:rPr>
            <w:rStyle w:val="Hyperlink"/>
          </w:rPr>
          <w:t>Reliability Unit Commitment</w:t>
        </w:r>
        <w:r w:rsidRPr="00DB505A">
          <w:rPr>
            <w:webHidden/>
          </w:rPr>
          <w:tab/>
        </w:r>
        <w:r w:rsidRPr="00DB505A">
          <w:rPr>
            <w:webHidden/>
          </w:rPr>
          <w:fldChar w:fldCharType="begin"/>
        </w:r>
        <w:r w:rsidRPr="00DB505A">
          <w:rPr>
            <w:webHidden/>
          </w:rPr>
          <w:instrText xml:space="preserve"> PAGEREF _Toc205894775 \h </w:instrText>
        </w:r>
        <w:r w:rsidRPr="00DB505A">
          <w:rPr>
            <w:webHidden/>
          </w:rPr>
        </w:r>
        <w:r w:rsidRPr="00DB505A">
          <w:rPr>
            <w:webHidden/>
          </w:rPr>
          <w:fldChar w:fldCharType="separate"/>
        </w:r>
        <w:r w:rsidRPr="00DB505A">
          <w:rPr>
            <w:webHidden/>
          </w:rPr>
          <w:t>5</w:t>
        </w:r>
        <w:r w:rsidRPr="00DB505A">
          <w:rPr>
            <w:webHidden/>
          </w:rPr>
          <w:fldChar w:fldCharType="end"/>
        </w:r>
      </w:hyperlink>
    </w:p>
    <w:p w14:paraId="4339C545" w14:textId="5711B98C" w:rsidR="00B43F12" w:rsidRPr="00DB505A" w:rsidRDefault="00B43F12">
      <w:pPr>
        <w:pStyle w:val="TOC1"/>
        <w:rPr>
          <w:rFonts w:asciiTheme="minorHAnsi" w:eastAsiaTheme="minorEastAsia" w:hAnsiTheme="minorHAnsi" w:cstheme="minorBidi"/>
          <w:color w:val="auto"/>
          <w:kern w:val="2"/>
          <w:sz w:val="24"/>
          <w:szCs w:val="24"/>
          <w14:ligatures w14:val="standardContextual"/>
        </w:rPr>
      </w:pPr>
      <w:hyperlink w:anchor="_Toc205894776" w:history="1">
        <w:r w:rsidRPr="00DB505A">
          <w:rPr>
            <w:rStyle w:val="Hyperlink"/>
          </w:rPr>
          <w:t>4.</w:t>
        </w:r>
        <w:r w:rsidRPr="00DB505A">
          <w:rPr>
            <w:rFonts w:asciiTheme="minorHAnsi" w:eastAsiaTheme="minorEastAsia" w:hAnsiTheme="minorHAnsi" w:cstheme="minorBidi"/>
            <w:color w:val="auto"/>
            <w:kern w:val="2"/>
            <w:sz w:val="24"/>
            <w:szCs w:val="24"/>
            <w14:ligatures w14:val="standardContextual"/>
          </w:rPr>
          <w:tab/>
        </w:r>
        <w:r w:rsidRPr="00DB505A">
          <w:rPr>
            <w:rStyle w:val="Hyperlink"/>
          </w:rPr>
          <w:t>IRR, Wind, and Solar Generation as a Percent of Load</w:t>
        </w:r>
        <w:r w:rsidRPr="00DB505A">
          <w:rPr>
            <w:webHidden/>
          </w:rPr>
          <w:tab/>
        </w:r>
        <w:r w:rsidRPr="00DB505A">
          <w:rPr>
            <w:webHidden/>
          </w:rPr>
          <w:fldChar w:fldCharType="begin"/>
        </w:r>
        <w:r w:rsidRPr="00DB505A">
          <w:rPr>
            <w:webHidden/>
          </w:rPr>
          <w:instrText xml:space="preserve"> PAGEREF _Toc205894776 \h </w:instrText>
        </w:r>
        <w:r w:rsidRPr="00DB505A">
          <w:rPr>
            <w:webHidden/>
          </w:rPr>
        </w:r>
        <w:r w:rsidRPr="00DB505A">
          <w:rPr>
            <w:webHidden/>
          </w:rPr>
          <w:fldChar w:fldCharType="separate"/>
        </w:r>
        <w:r w:rsidRPr="00DB505A">
          <w:rPr>
            <w:webHidden/>
          </w:rPr>
          <w:t>8</w:t>
        </w:r>
        <w:r w:rsidRPr="00DB505A">
          <w:rPr>
            <w:webHidden/>
          </w:rPr>
          <w:fldChar w:fldCharType="end"/>
        </w:r>
      </w:hyperlink>
    </w:p>
    <w:p w14:paraId="1A51C5E1" w14:textId="747494B0" w:rsidR="00B43F12" w:rsidRPr="00DB505A" w:rsidRDefault="00B43F12">
      <w:pPr>
        <w:pStyle w:val="TOC1"/>
        <w:rPr>
          <w:rFonts w:asciiTheme="minorHAnsi" w:eastAsiaTheme="minorEastAsia" w:hAnsiTheme="minorHAnsi" w:cstheme="minorBidi"/>
          <w:color w:val="auto"/>
          <w:kern w:val="2"/>
          <w:sz w:val="24"/>
          <w:szCs w:val="24"/>
          <w14:ligatures w14:val="standardContextual"/>
        </w:rPr>
      </w:pPr>
      <w:hyperlink w:anchor="_Toc205894777" w:history="1">
        <w:r w:rsidRPr="00DB505A">
          <w:rPr>
            <w:rStyle w:val="Hyperlink"/>
          </w:rPr>
          <w:t>5.</w:t>
        </w:r>
        <w:r w:rsidRPr="00DB505A">
          <w:rPr>
            <w:rFonts w:asciiTheme="minorHAnsi" w:eastAsiaTheme="minorEastAsia" w:hAnsiTheme="minorHAnsi" w:cstheme="minorBidi"/>
            <w:color w:val="auto"/>
            <w:kern w:val="2"/>
            <w:sz w:val="24"/>
            <w:szCs w:val="24"/>
            <w14:ligatures w14:val="standardContextual"/>
          </w:rPr>
          <w:tab/>
        </w:r>
        <w:r w:rsidRPr="00DB505A">
          <w:rPr>
            <w:rStyle w:val="Hyperlink"/>
          </w:rPr>
          <w:t>Largest Net-Load Ramps</w:t>
        </w:r>
        <w:r w:rsidRPr="00DB505A">
          <w:rPr>
            <w:webHidden/>
          </w:rPr>
          <w:tab/>
        </w:r>
        <w:r w:rsidRPr="00DB505A">
          <w:rPr>
            <w:webHidden/>
          </w:rPr>
          <w:fldChar w:fldCharType="begin"/>
        </w:r>
        <w:r w:rsidRPr="00DB505A">
          <w:rPr>
            <w:webHidden/>
          </w:rPr>
          <w:instrText xml:space="preserve"> PAGEREF _Toc205894777 \h </w:instrText>
        </w:r>
        <w:r w:rsidRPr="00DB505A">
          <w:rPr>
            <w:webHidden/>
          </w:rPr>
        </w:r>
        <w:r w:rsidRPr="00DB505A">
          <w:rPr>
            <w:webHidden/>
          </w:rPr>
          <w:fldChar w:fldCharType="separate"/>
        </w:r>
        <w:r w:rsidRPr="00DB505A">
          <w:rPr>
            <w:webHidden/>
          </w:rPr>
          <w:t>10</w:t>
        </w:r>
        <w:r w:rsidRPr="00DB505A">
          <w:rPr>
            <w:webHidden/>
          </w:rPr>
          <w:fldChar w:fldCharType="end"/>
        </w:r>
      </w:hyperlink>
    </w:p>
    <w:p w14:paraId="4E210C19" w14:textId="3E1BA2DD" w:rsidR="00B43F12" w:rsidRPr="004061EA" w:rsidRDefault="00B43F12">
      <w:pPr>
        <w:pStyle w:val="TOC1"/>
        <w:rPr>
          <w:rFonts w:asciiTheme="minorHAnsi" w:eastAsiaTheme="minorEastAsia" w:hAnsiTheme="minorHAnsi" w:cstheme="minorBidi"/>
          <w:color w:val="auto"/>
          <w:kern w:val="2"/>
          <w:sz w:val="24"/>
          <w:szCs w:val="24"/>
          <w14:ligatures w14:val="standardContextual"/>
        </w:rPr>
      </w:pPr>
      <w:hyperlink w:anchor="_Toc205894778" w:history="1">
        <w:r w:rsidRPr="004061EA">
          <w:rPr>
            <w:rStyle w:val="Hyperlink"/>
          </w:rPr>
          <w:t>6.</w:t>
        </w:r>
        <w:r w:rsidRPr="004061EA">
          <w:rPr>
            <w:rFonts w:asciiTheme="minorHAnsi" w:eastAsiaTheme="minorEastAsia" w:hAnsiTheme="minorHAnsi" w:cstheme="minorBidi"/>
            <w:color w:val="auto"/>
            <w:kern w:val="2"/>
            <w:sz w:val="24"/>
            <w:szCs w:val="24"/>
            <w14:ligatures w14:val="standardContextual"/>
          </w:rPr>
          <w:tab/>
        </w:r>
        <w:r w:rsidRPr="004061EA">
          <w:rPr>
            <w:rStyle w:val="Hyperlink"/>
          </w:rPr>
          <w:t>Congestion Analysis</w:t>
        </w:r>
        <w:r w:rsidRPr="004061EA">
          <w:rPr>
            <w:webHidden/>
          </w:rPr>
          <w:tab/>
        </w:r>
        <w:r w:rsidRPr="004061EA">
          <w:rPr>
            <w:webHidden/>
          </w:rPr>
          <w:fldChar w:fldCharType="begin"/>
        </w:r>
        <w:r w:rsidRPr="004061EA">
          <w:rPr>
            <w:webHidden/>
          </w:rPr>
          <w:instrText xml:space="preserve"> PAGEREF _Toc205894778 \h </w:instrText>
        </w:r>
        <w:r w:rsidRPr="004061EA">
          <w:rPr>
            <w:webHidden/>
          </w:rPr>
        </w:r>
        <w:r w:rsidRPr="004061EA">
          <w:rPr>
            <w:webHidden/>
          </w:rPr>
          <w:fldChar w:fldCharType="separate"/>
        </w:r>
        <w:r w:rsidRPr="004061EA">
          <w:rPr>
            <w:webHidden/>
          </w:rPr>
          <w:t>10</w:t>
        </w:r>
        <w:r w:rsidRPr="004061EA">
          <w:rPr>
            <w:webHidden/>
          </w:rPr>
          <w:fldChar w:fldCharType="end"/>
        </w:r>
      </w:hyperlink>
    </w:p>
    <w:p w14:paraId="64DA003C" w14:textId="52A22CAC" w:rsidR="00B43F12" w:rsidRPr="000D6641" w:rsidRDefault="00B43F12">
      <w:pPr>
        <w:pStyle w:val="TOC2"/>
        <w:rPr>
          <w:rFonts w:asciiTheme="minorHAnsi" w:eastAsiaTheme="minorEastAsia" w:hAnsiTheme="minorHAnsi" w:cstheme="minorBidi"/>
          <w:color w:val="auto"/>
          <w:kern w:val="2"/>
          <w:sz w:val="24"/>
          <w:szCs w:val="24"/>
          <w14:ligatures w14:val="standardContextual"/>
        </w:rPr>
      </w:pPr>
      <w:hyperlink w:anchor="_Toc205894779" w:history="1">
        <w:r w:rsidRPr="000D6641">
          <w:rPr>
            <w:rStyle w:val="Hyperlink"/>
          </w:rPr>
          <w:t>6.1.</w:t>
        </w:r>
        <w:r w:rsidRPr="000D6641">
          <w:rPr>
            <w:rFonts w:asciiTheme="minorHAnsi" w:eastAsiaTheme="minorEastAsia" w:hAnsiTheme="minorHAnsi" w:cstheme="minorBidi"/>
            <w:color w:val="auto"/>
            <w:kern w:val="2"/>
            <w:sz w:val="24"/>
            <w:szCs w:val="24"/>
            <w14:ligatures w14:val="standardContextual"/>
          </w:rPr>
          <w:tab/>
        </w:r>
        <w:r w:rsidRPr="000D6641">
          <w:rPr>
            <w:rStyle w:val="Hyperlink"/>
          </w:rPr>
          <w:t>Notable Constraints</w:t>
        </w:r>
        <w:r w:rsidRPr="000D6641">
          <w:rPr>
            <w:webHidden/>
          </w:rPr>
          <w:tab/>
        </w:r>
        <w:r w:rsidRPr="000D6641">
          <w:rPr>
            <w:webHidden/>
          </w:rPr>
          <w:fldChar w:fldCharType="begin"/>
        </w:r>
        <w:r w:rsidRPr="000D6641">
          <w:rPr>
            <w:webHidden/>
          </w:rPr>
          <w:instrText xml:space="preserve"> PAGEREF _Toc205894779 \h </w:instrText>
        </w:r>
        <w:r w:rsidRPr="000D6641">
          <w:rPr>
            <w:webHidden/>
          </w:rPr>
        </w:r>
        <w:r w:rsidRPr="000D6641">
          <w:rPr>
            <w:webHidden/>
          </w:rPr>
          <w:fldChar w:fldCharType="separate"/>
        </w:r>
        <w:r w:rsidRPr="000D6641">
          <w:rPr>
            <w:webHidden/>
          </w:rPr>
          <w:t>10</w:t>
        </w:r>
        <w:r w:rsidRPr="000D6641">
          <w:rPr>
            <w:webHidden/>
          </w:rPr>
          <w:fldChar w:fldCharType="end"/>
        </w:r>
      </w:hyperlink>
    </w:p>
    <w:p w14:paraId="1A47DFE1" w14:textId="23E2CBA1" w:rsidR="00B43F12" w:rsidRPr="00273301" w:rsidRDefault="00B43F12">
      <w:pPr>
        <w:pStyle w:val="TOC2"/>
        <w:rPr>
          <w:rFonts w:asciiTheme="minorHAnsi" w:eastAsiaTheme="minorEastAsia" w:hAnsiTheme="minorHAnsi" w:cstheme="minorBidi"/>
          <w:color w:val="auto"/>
          <w:kern w:val="2"/>
          <w:sz w:val="24"/>
          <w:szCs w:val="24"/>
          <w14:ligatures w14:val="standardContextual"/>
        </w:rPr>
      </w:pPr>
      <w:hyperlink w:anchor="_Toc205894780" w:history="1">
        <w:r w:rsidRPr="00273301">
          <w:rPr>
            <w:rStyle w:val="Hyperlink"/>
          </w:rPr>
          <w:t>6.2.</w:t>
        </w:r>
        <w:r w:rsidRPr="00273301">
          <w:rPr>
            <w:rFonts w:asciiTheme="minorHAnsi" w:eastAsiaTheme="minorEastAsia" w:hAnsiTheme="minorHAnsi" w:cstheme="minorBidi"/>
            <w:color w:val="auto"/>
            <w:kern w:val="2"/>
            <w:sz w:val="24"/>
            <w:szCs w:val="24"/>
            <w14:ligatures w14:val="standardContextual"/>
          </w:rPr>
          <w:tab/>
        </w:r>
        <w:r w:rsidRPr="00273301">
          <w:rPr>
            <w:rStyle w:val="Hyperlink"/>
          </w:rPr>
          <w:t>Generic Transmission Constraint Congestion</w:t>
        </w:r>
        <w:r w:rsidRPr="00273301">
          <w:rPr>
            <w:webHidden/>
          </w:rPr>
          <w:tab/>
        </w:r>
        <w:r w:rsidRPr="00273301">
          <w:rPr>
            <w:webHidden/>
          </w:rPr>
          <w:fldChar w:fldCharType="begin"/>
        </w:r>
        <w:r w:rsidRPr="00273301">
          <w:rPr>
            <w:webHidden/>
          </w:rPr>
          <w:instrText xml:space="preserve"> PAGEREF _Toc205894780 \h </w:instrText>
        </w:r>
        <w:r w:rsidRPr="00273301">
          <w:rPr>
            <w:webHidden/>
          </w:rPr>
        </w:r>
        <w:r w:rsidRPr="00273301">
          <w:rPr>
            <w:webHidden/>
          </w:rPr>
          <w:fldChar w:fldCharType="separate"/>
        </w:r>
        <w:r w:rsidRPr="00273301">
          <w:rPr>
            <w:webHidden/>
          </w:rPr>
          <w:t>37</w:t>
        </w:r>
        <w:r w:rsidRPr="00273301">
          <w:rPr>
            <w:webHidden/>
          </w:rPr>
          <w:fldChar w:fldCharType="end"/>
        </w:r>
      </w:hyperlink>
    </w:p>
    <w:p w14:paraId="52648BA9" w14:textId="01C374AC" w:rsidR="00B43F12" w:rsidRPr="000D6641" w:rsidRDefault="00B43F12">
      <w:pPr>
        <w:pStyle w:val="TOC2"/>
        <w:rPr>
          <w:rFonts w:asciiTheme="minorHAnsi" w:eastAsiaTheme="minorEastAsia" w:hAnsiTheme="minorHAnsi" w:cstheme="minorBidi"/>
          <w:color w:val="auto"/>
          <w:kern w:val="2"/>
          <w:sz w:val="24"/>
          <w:szCs w:val="24"/>
          <w14:ligatures w14:val="standardContextual"/>
        </w:rPr>
      </w:pPr>
      <w:hyperlink w:anchor="_Toc205894781" w:history="1">
        <w:r w:rsidRPr="000D6641">
          <w:rPr>
            <w:rStyle w:val="Hyperlink"/>
          </w:rPr>
          <w:t>6.3.</w:t>
        </w:r>
        <w:r w:rsidRPr="000D6641">
          <w:rPr>
            <w:rFonts w:asciiTheme="minorHAnsi" w:eastAsiaTheme="minorEastAsia" w:hAnsiTheme="minorHAnsi" w:cstheme="minorBidi"/>
            <w:color w:val="auto"/>
            <w:kern w:val="2"/>
            <w:sz w:val="24"/>
            <w:szCs w:val="24"/>
            <w14:ligatures w14:val="standardContextual"/>
          </w:rPr>
          <w:tab/>
        </w:r>
        <w:r w:rsidRPr="000D6641">
          <w:rPr>
            <w:rStyle w:val="Hyperlink"/>
          </w:rPr>
          <w:t>Manual Overrides</w:t>
        </w:r>
        <w:r w:rsidRPr="000D6641">
          <w:rPr>
            <w:webHidden/>
          </w:rPr>
          <w:tab/>
        </w:r>
        <w:r w:rsidRPr="000D6641">
          <w:rPr>
            <w:webHidden/>
          </w:rPr>
          <w:fldChar w:fldCharType="begin"/>
        </w:r>
        <w:r w:rsidRPr="000D6641">
          <w:rPr>
            <w:webHidden/>
          </w:rPr>
          <w:instrText xml:space="preserve"> PAGEREF _Toc205894781 \h </w:instrText>
        </w:r>
        <w:r w:rsidRPr="000D6641">
          <w:rPr>
            <w:webHidden/>
          </w:rPr>
        </w:r>
        <w:r w:rsidRPr="000D6641">
          <w:rPr>
            <w:webHidden/>
          </w:rPr>
          <w:fldChar w:fldCharType="separate"/>
        </w:r>
        <w:r w:rsidRPr="000D6641">
          <w:rPr>
            <w:webHidden/>
          </w:rPr>
          <w:t>38</w:t>
        </w:r>
        <w:r w:rsidRPr="000D6641">
          <w:rPr>
            <w:webHidden/>
          </w:rPr>
          <w:fldChar w:fldCharType="end"/>
        </w:r>
      </w:hyperlink>
    </w:p>
    <w:p w14:paraId="764EB2D3" w14:textId="69A61341" w:rsidR="00B43F12" w:rsidRPr="004061EA" w:rsidRDefault="00B43F12">
      <w:pPr>
        <w:pStyle w:val="TOC2"/>
        <w:rPr>
          <w:rFonts w:asciiTheme="minorHAnsi" w:eastAsiaTheme="minorEastAsia" w:hAnsiTheme="minorHAnsi" w:cstheme="minorBidi"/>
          <w:color w:val="auto"/>
          <w:kern w:val="2"/>
          <w:sz w:val="24"/>
          <w:szCs w:val="24"/>
          <w14:ligatures w14:val="standardContextual"/>
        </w:rPr>
      </w:pPr>
      <w:hyperlink w:anchor="_Toc205894782" w:history="1">
        <w:r w:rsidRPr="004061EA">
          <w:rPr>
            <w:rStyle w:val="Hyperlink"/>
          </w:rPr>
          <w:t>6.4.</w:t>
        </w:r>
        <w:r w:rsidRPr="004061EA">
          <w:rPr>
            <w:rFonts w:asciiTheme="minorHAnsi" w:eastAsiaTheme="minorEastAsia" w:hAnsiTheme="minorHAnsi" w:cstheme="minorBidi"/>
            <w:color w:val="auto"/>
            <w:kern w:val="2"/>
            <w:sz w:val="24"/>
            <w:szCs w:val="24"/>
            <w14:ligatures w14:val="standardContextual"/>
          </w:rPr>
          <w:tab/>
        </w:r>
        <w:r w:rsidRPr="004061EA">
          <w:rPr>
            <w:rStyle w:val="Hyperlink"/>
          </w:rPr>
          <w:t>Congestion Costs for Calendar Year 2025</w:t>
        </w:r>
        <w:r w:rsidRPr="004061EA">
          <w:rPr>
            <w:webHidden/>
          </w:rPr>
          <w:tab/>
        </w:r>
        <w:r w:rsidRPr="004061EA">
          <w:rPr>
            <w:webHidden/>
          </w:rPr>
          <w:fldChar w:fldCharType="begin"/>
        </w:r>
        <w:r w:rsidRPr="004061EA">
          <w:rPr>
            <w:webHidden/>
          </w:rPr>
          <w:instrText xml:space="preserve"> PAGEREF _Toc205894782 \h </w:instrText>
        </w:r>
        <w:r w:rsidRPr="004061EA">
          <w:rPr>
            <w:webHidden/>
          </w:rPr>
        </w:r>
        <w:r w:rsidRPr="004061EA">
          <w:rPr>
            <w:webHidden/>
          </w:rPr>
          <w:fldChar w:fldCharType="separate"/>
        </w:r>
        <w:r w:rsidRPr="004061EA">
          <w:rPr>
            <w:webHidden/>
          </w:rPr>
          <w:t>38</w:t>
        </w:r>
        <w:r w:rsidRPr="004061EA">
          <w:rPr>
            <w:webHidden/>
          </w:rPr>
          <w:fldChar w:fldCharType="end"/>
        </w:r>
      </w:hyperlink>
    </w:p>
    <w:p w14:paraId="442F4017" w14:textId="0CAF9135" w:rsidR="00B43F12" w:rsidRPr="000130C8" w:rsidRDefault="00B43F12">
      <w:pPr>
        <w:pStyle w:val="TOC1"/>
        <w:rPr>
          <w:rFonts w:asciiTheme="minorHAnsi" w:eastAsiaTheme="minorEastAsia" w:hAnsiTheme="minorHAnsi" w:cstheme="minorBidi"/>
          <w:color w:val="auto"/>
          <w:kern w:val="2"/>
          <w:sz w:val="24"/>
          <w:szCs w:val="24"/>
          <w14:ligatures w14:val="standardContextual"/>
        </w:rPr>
      </w:pPr>
      <w:hyperlink w:anchor="_Toc205894783" w:history="1">
        <w:r w:rsidRPr="000130C8">
          <w:rPr>
            <w:rStyle w:val="Hyperlink"/>
          </w:rPr>
          <w:t>7.</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System Events</w:t>
        </w:r>
        <w:r w:rsidRPr="000130C8">
          <w:rPr>
            <w:webHidden/>
          </w:rPr>
          <w:tab/>
        </w:r>
        <w:r w:rsidRPr="000130C8">
          <w:rPr>
            <w:webHidden/>
          </w:rPr>
          <w:fldChar w:fldCharType="begin"/>
        </w:r>
        <w:r w:rsidRPr="000130C8">
          <w:rPr>
            <w:webHidden/>
          </w:rPr>
          <w:instrText xml:space="preserve"> PAGEREF _Toc205894783 \h </w:instrText>
        </w:r>
        <w:r w:rsidRPr="000130C8">
          <w:rPr>
            <w:webHidden/>
          </w:rPr>
        </w:r>
        <w:r w:rsidRPr="000130C8">
          <w:rPr>
            <w:webHidden/>
          </w:rPr>
          <w:fldChar w:fldCharType="separate"/>
        </w:r>
        <w:r w:rsidRPr="000130C8">
          <w:rPr>
            <w:webHidden/>
          </w:rPr>
          <w:t>40</w:t>
        </w:r>
        <w:r w:rsidRPr="000130C8">
          <w:rPr>
            <w:webHidden/>
          </w:rPr>
          <w:fldChar w:fldCharType="end"/>
        </w:r>
      </w:hyperlink>
    </w:p>
    <w:p w14:paraId="63BA7A82" w14:textId="4661B389"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84" w:history="1">
        <w:r w:rsidRPr="000130C8">
          <w:rPr>
            <w:rStyle w:val="Hyperlink"/>
          </w:rPr>
          <w:t>7.1.</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ERCOT Peak Load</w:t>
        </w:r>
        <w:r w:rsidRPr="000130C8">
          <w:rPr>
            <w:webHidden/>
          </w:rPr>
          <w:tab/>
        </w:r>
        <w:r w:rsidRPr="000130C8">
          <w:rPr>
            <w:webHidden/>
          </w:rPr>
          <w:fldChar w:fldCharType="begin"/>
        </w:r>
        <w:r w:rsidRPr="000130C8">
          <w:rPr>
            <w:webHidden/>
          </w:rPr>
          <w:instrText xml:space="preserve"> PAGEREF _Toc205894784 \h </w:instrText>
        </w:r>
        <w:r w:rsidRPr="000130C8">
          <w:rPr>
            <w:webHidden/>
          </w:rPr>
        </w:r>
        <w:r w:rsidRPr="000130C8">
          <w:rPr>
            <w:webHidden/>
          </w:rPr>
          <w:fldChar w:fldCharType="separate"/>
        </w:r>
        <w:r w:rsidRPr="000130C8">
          <w:rPr>
            <w:webHidden/>
          </w:rPr>
          <w:t>40</w:t>
        </w:r>
        <w:r w:rsidRPr="000130C8">
          <w:rPr>
            <w:webHidden/>
          </w:rPr>
          <w:fldChar w:fldCharType="end"/>
        </w:r>
      </w:hyperlink>
    </w:p>
    <w:p w14:paraId="03FACA5C" w14:textId="5A6D4704"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85" w:history="1">
        <w:r w:rsidRPr="000130C8">
          <w:rPr>
            <w:rStyle w:val="Hyperlink"/>
          </w:rPr>
          <w:t>7.2.</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Load Shed Events</w:t>
        </w:r>
        <w:r w:rsidRPr="000130C8">
          <w:rPr>
            <w:webHidden/>
          </w:rPr>
          <w:tab/>
        </w:r>
        <w:r w:rsidRPr="000130C8">
          <w:rPr>
            <w:webHidden/>
          </w:rPr>
          <w:fldChar w:fldCharType="begin"/>
        </w:r>
        <w:r w:rsidRPr="000130C8">
          <w:rPr>
            <w:webHidden/>
          </w:rPr>
          <w:instrText xml:space="preserve"> PAGEREF _Toc205894785 \h </w:instrText>
        </w:r>
        <w:r w:rsidRPr="000130C8">
          <w:rPr>
            <w:webHidden/>
          </w:rPr>
        </w:r>
        <w:r w:rsidRPr="000130C8">
          <w:rPr>
            <w:webHidden/>
          </w:rPr>
          <w:fldChar w:fldCharType="separate"/>
        </w:r>
        <w:r w:rsidRPr="000130C8">
          <w:rPr>
            <w:webHidden/>
          </w:rPr>
          <w:t>40</w:t>
        </w:r>
        <w:r w:rsidRPr="000130C8">
          <w:rPr>
            <w:webHidden/>
          </w:rPr>
          <w:fldChar w:fldCharType="end"/>
        </w:r>
      </w:hyperlink>
    </w:p>
    <w:p w14:paraId="4731EBEF" w14:textId="173B72C7"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86" w:history="1">
        <w:r w:rsidRPr="000130C8">
          <w:rPr>
            <w:rStyle w:val="Hyperlink"/>
          </w:rPr>
          <w:t>7.3.</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Stability Events</w:t>
        </w:r>
        <w:r w:rsidRPr="000130C8">
          <w:rPr>
            <w:webHidden/>
          </w:rPr>
          <w:tab/>
        </w:r>
        <w:r w:rsidRPr="000130C8">
          <w:rPr>
            <w:webHidden/>
          </w:rPr>
          <w:fldChar w:fldCharType="begin"/>
        </w:r>
        <w:r w:rsidRPr="000130C8">
          <w:rPr>
            <w:webHidden/>
          </w:rPr>
          <w:instrText xml:space="preserve"> PAGEREF _Toc205894786 \h </w:instrText>
        </w:r>
        <w:r w:rsidRPr="000130C8">
          <w:rPr>
            <w:webHidden/>
          </w:rPr>
        </w:r>
        <w:r w:rsidRPr="000130C8">
          <w:rPr>
            <w:webHidden/>
          </w:rPr>
          <w:fldChar w:fldCharType="separate"/>
        </w:r>
        <w:r w:rsidRPr="000130C8">
          <w:rPr>
            <w:webHidden/>
          </w:rPr>
          <w:t>40</w:t>
        </w:r>
        <w:r w:rsidRPr="000130C8">
          <w:rPr>
            <w:webHidden/>
          </w:rPr>
          <w:fldChar w:fldCharType="end"/>
        </w:r>
      </w:hyperlink>
    </w:p>
    <w:p w14:paraId="613518B9" w14:textId="7BCEC098"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87" w:history="1">
        <w:r w:rsidRPr="000130C8">
          <w:rPr>
            <w:rStyle w:val="Hyperlink"/>
          </w:rPr>
          <w:t>7.4.</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Notable PMU Events</w:t>
        </w:r>
        <w:r w:rsidRPr="000130C8">
          <w:rPr>
            <w:webHidden/>
          </w:rPr>
          <w:tab/>
        </w:r>
        <w:r w:rsidRPr="000130C8">
          <w:rPr>
            <w:webHidden/>
          </w:rPr>
          <w:fldChar w:fldCharType="begin"/>
        </w:r>
        <w:r w:rsidRPr="000130C8">
          <w:rPr>
            <w:webHidden/>
          </w:rPr>
          <w:instrText xml:space="preserve"> PAGEREF _Toc205894787 \h </w:instrText>
        </w:r>
        <w:r w:rsidRPr="000130C8">
          <w:rPr>
            <w:webHidden/>
          </w:rPr>
        </w:r>
        <w:r w:rsidRPr="000130C8">
          <w:rPr>
            <w:webHidden/>
          </w:rPr>
          <w:fldChar w:fldCharType="separate"/>
        </w:r>
        <w:r w:rsidRPr="000130C8">
          <w:rPr>
            <w:webHidden/>
          </w:rPr>
          <w:t>40</w:t>
        </w:r>
        <w:r w:rsidRPr="000130C8">
          <w:rPr>
            <w:webHidden/>
          </w:rPr>
          <w:fldChar w:fldCharType="end"/>
        </w:r>
      </w:hyperlink>
    </w:p>
    <w:p w14:paraId="4D02566F" w14:textId="5C45B3D0"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88" w:history="1">
        <w:r w:rsidRPr="000130C8">
          <w:rPr>
            <w:rStyle w:val="Hyperlink"/>
          </w:rPr>
          <w:t>7.5.</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DC Tie Curtailment</w:t>
        </w:r>
        <w:r w:rsidRPr="000130C8">
          <w:rPr>
            <w:webHidden/>
          </w:rPr>
          <w:tab/>
        </w:r>
        <w:r w:rsidRPr="000130C8">
          <w:rPr>
            <w:webHidden/>
          </w:rPr>
          <w:fldChar w:fldCharType="begin"/>
        </w:r>
        <w:r w:rsidRPr="000130C8">
          <w:rPr>
            <w:webHidden/>
          </w:rPr>
          <w:instrText xml:space="preserve"> PAGEREF _Toc205894788 \h </w:instrText>
        </w:r>
        <w:r w:rsidRPr="000130C8">
          <w:rPr>
            <w:webHidden/>
          </w:rPr>
        </w:r>
        <w:r w:rsidRPr="000130C8">
          <w:rPr>
            <w:webHidden/>
          </w:rPr>
          <w:fldChar w:fldCharType="separate"/>
        </w:r>
        <w:r w:rsidRPr="000130C8">
          <w:rPr>
            <w:webHidden/>
          </w:rPr>
          <w:t>40</w:t>
        </w:r>
        <w:r w:rsidRPr="000130C8">
          <w:rPr>
            <w:webHidden/>
          </w:rPr>
          <w:fldChar w:fldCharType="end"/>
        </w:r>
      </w:hyperlink>
    </w:p>
    <w:p w14:paraId="6DBAC95F" w14:textId="79312C25"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89" w:history="1">
        <w:r w:rsidRPr="000130C8">
          <w:rPr>
            <w:rStyle w:val="Hyperlink"/>
          </w:rPr>
          <w:t>7.6.</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TRE/DOE Reportable Events</w:t>
        </w:r>
        <w:r w:rsidRPr="000130C8">
          <w:rPr>
            <w:webHidden/>
          </w:rPr>
          <w:tab/>
        </w:r>
        <w:r w:rsidRPr="000130C8">
          <w:rPr>
            <w:webHidden/>
          </w:rPr>
          <w:fldChar w:fldCharType="begin"/>
        </w:r>
        <w:r w:rsidRPr="000130C8">
          <w:rPr>
            <w:webHidden/>
          </w:rPr>
          <w:instrText xml:space="preserve"> PAGEREF _Toc205894789 \h </w:instrText>
        </w:r>
        <w:r w:rsidRPr="000130C8">
          <w:rPr>
            <w:webHidden/>
          </w:rPr>
        </w:r>
        <w:r w:rsidRPr="000130C8">
          <w:rPr>
            <w:webHidden/>
          </w:rPr>
          <w:fldChar w:fldCharType="separate"/>
        </w:r>
        <w:r w:rsidRPr="000130C8">
          <w:rPr>
            <w:webHidden/>
          </w:rPr>
          <w:t>40</w:t>
        </w:r>
        <w:r w:rsidRPr="000130C8">
          <w:rPr>
            <w:webHidden/>
          </w:rPr>
          <w:fldChar w:fldCharType="end"/>
        </w:r>
      </w:hyperlink>
    </w:p>
    <w:p w14:paraId="31CC34AD" w14:textId="7A22DC1E"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90" w:history="1">
        <w:r w:rsidRPr="000130C8">
          <w:rPr>
            <w:rStyle w:val="Hyperlink"/>
          </w:rPr>
          <w:t>7.7.</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New/Updated Constraint Management Plans</w:t>
        </w:r>
        <w:r w:rsidRPr="000130C8">
          <w:rPr>
            <w:webHidden/>
          </w:rPr>
          <w:tab/>
        </w:r>
        <w:r w:rsidRPr="000130C8">
          <w:rPr>
            <w:webHidden/>
          </w:rPr>
          <w:fldChar w:fldCharType="begin"/>
        </w:r>
        <w:r w:rsidRPr="000130C8">
          <w:rPr>
            <w:webHidden/>
          </w:rPr>
          <w:instrText xml:space="preserve"> PAGEREF _Toc205894790 \h </w:instrText>
        </w:r>
        <w:r w:rsidRPr="000130C8">
          <w:rPr>
            <w:webHidden/>
          </w:rPr>
        </w:r>
        <w:r w:rsidRPr="000130C8">
          <w:rPr>
            <w:webHidden/>
          </w:rPr>
          <w:fldChar w:fldCharType="separate"/>
        </w:r>
        <w:r w:rsidRPr="000130C8">
          <w:rPr>
            <w:webHidden/>
          </w:rPr>
          <w:t>40</w:t>
        </w:r>
        <w:r w:rsidRPr="000130C8">
          <w:rPr>
            <w:webHidden/>
          </w:rPr>
          <w:fldChar w:fldCharType="end"/>
        </w:r>
      </w:hyperlink>
    </w:p>
    <w:p w14:paraId="020DB1BC" w14:textId="4D3EEB24"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91" w:history="1">
        <w:r w:rsidRPr="000130C8">
          <w:rPr>
            <w:rStyle w:val="Hyperlink"/>
          </w:rPr>
          <w:t>7.8.</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New/Modified/Removed RAS</w:t>
        </w:r>
        <w:r w:rsidRPr="000130C8">
          <w:rPr>
            <w:webHidden/>
          </w:rPr>
          <w:tab/>
        </w:r>
        <w:r w:rsidRPr="000130C8">
          <w:rPr>
            <w:webHidden/>
          </w:rPr>
          <w:fldChar w:fldCharType="begin"/>
        </w:r>
        <w:r w:rsidRPr="000130C8">
          <w:rPr>
            <w:webHidden/>
          </w:rPr>
          <w:instrText xml:space="preserve"> PAGEREF _Toc205894791 \h </w:instrText>
        </w:r>
        <w:r w:rsidRPr="000130C8">
          <w:rPr>
            <w:webHidden/>
          </w:rPr>
        </w:r>
        <w:r w:rsidRPr="000130C8">
          <w:rPr>
            <w:webHidden/>
          </w:rPr>
          <w:fldChar w:fldCharType="separate"/>
        </w:r>
        <w:r w:rsidRPr="000130C8">
          <w:rPr>
            <w:webHidden/>
          </w:rPr>
          <w:t>41</w:t>
        </w:r>
        <w:r w:rsidRPr="000130C8">
          <w:rPr>
            <w:webHidden/>
          </w:rPr>
          <w:fldChar w:fldCharType="end"/>
        </w:r>
      </w:hyperlink>
    </w:p>
    <w:p w14:paraId="62682773" w14:textId="18344C27"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92" w:history="1">
        <w:r w:rsidRPr="000130C8">
          <w:rPr>
            <w:rStyle w:val="Hyperlink"/>
          </w:rPr>
          <w:t>7.9.</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New Procedures/Forms/Operating Bulletins</w:t>
        </w:r>
        <w:r w:rsidRPr="000130C8">
          <w:rPr>
            <w:webHidden/>
          </w:rPr>
          <w:tab/>
        </w:r>
        <w:r w:rsidRPr="000130C8">
          <w:rPr>
            <w:webHidden/>
          </w:rPr>
          <w:fldChar w:fldCharType="begin"/>
        </w:r>
        <w:r w:rsidRPr="000130C8">
          <w:rPr>
            <w:webHidden/>
          </w:rPr>
          <w:instrText xml:space="preserve"> PAGEREF _Toc205894792 \h </w:instrText>
        </w:r>
        <w:r w:rsidRPr="000130C8">
          <w:rPr>
            <w:webHidden/>
          </w:rPr>
        </w:r>
        <w:r w:rsidRPr="000130C8">
          <w:rPr>
            <w:webHidden/>
          </w:rPr>
          <w:fldChar w:fldCharType="separate"/>
        </w:r>
        <w:r w:rsidRPr="000130C8">
          <w:rPr>
            <w:webHidden/>
          </w:rPr>
          <w:t>41</w:t>
        </w:r>
        <w:r w:rsidRPr="000130C8">
          <w:rPr>
            <w:webHidden/>
          </w:rPr>
          <w:fldChar w:fldCharType="end"/>
        </w:r>
      </w:hyperlink>
    </w:p>
    <w:p w14:paraId="50BE62C9" w14:textId="05A3CB9B" w:rsidR="00B43F12" w:rsidRPr="000130C8" w:rsidRDefault="00B43F12">
      <w:pPr>
        <w:pStyle w:val="TOC1"/>
        <w:rPr>
          <w:rFonts w:asciiTheme="minorHAnsi" w:eastAsiaTheme="minorEastAsia" w:hAnsiTheme="minorHAnsi" w:cstheme="minorBidi"/>
          <w:color w:val="auto"/>
          <w:kern w:val="2"/>
          <w:sz w:val="24"/>
          <w:szCs w:val="24"/>
          <w14:ligatures w14:val="standardContextual"/>
        </w:rPr>
      </w:pPr>
      <w:hyperlink w:anchor="_Toc205894793" w:history="1">
        <w:r w:rsidRPr="000130C8">
          <w:rPr>
            <w:rStyle w:val="Hyperlink"/>
          </w:rPr>
          <w:t>8.</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Emergency Conditions</w:t>
        </w:r>
        <w:r w:rsidRPr="000130C8">
          <w:rPr>
            <w:webHidden/>
          </w:rPr>
          <w:tab/>
        </w:r>
        <w:r w:rsidRPr="000130C8">
          <w:rPr>
            <w:webHidden/>
          </w:rPr>
          <w:fldChar w:fldCharType="begin"/>
        </w:r>
        <w:r w:rsidRPr="000130C8">
          <w:rPr>
            <w:webHidden/>
          </w:rPr>
          <w:instrText xml:space="preserve"> PAGEREF _Toc205894793 \h </w:instrText>
        </w:r>
        <w:r w:rsidRPr="000130C8">
          <w:rPr>
            <w:webHidden/>
          </w:rPr>
        </w:r>
        <w:r w:rsidRPr="000130C8">
          <w:rPr>
            <w:webHidden/>
          </w:rPr>
          <w:fldChar w:fldCharType="separate"/>
        </w:r>
        <w:r w:rsidRPr="000130C8">
          <w:rPr>
            <w:webHidden/>
          </w:rPr>
          <w:t>41</w:t>
        </w:r>
        <w:r w:rsidRPr="000130C8">
          <w:rPr>
            <w:webHidden/>
          </w:rPr>
          <w:fldChar w:fldCharType="end"/>
        </w:r>
      </w:hyperlink>
    </w:p>
    <w:p w14:paraId="32E09B1A" w14:textId="1EBF4B96"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94" w:history="1">
        <w:r w:rsidRPr="000130C8">
          <w:rPr>
            <w:rStyle w:val="Hyperlink"/>
          </w:rPr>
          <w:t>8.1.</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OCNs</w:t>
        </w:r>
        <w:r w:rsidRPr="000130C8">
          <w:rPr>
            <w:webHidden/>
          </w:rPr>
          <w:tab/>
        </w:r>
        <w:r w:rsidRPr="000130C8">
          <w:rPr>
            <w:webHidden/>
          </w:rPr>
          <w:fldChar w:fldCharType="begin"/>
        </w:r>
        <w:r w:rsidRPr="000130C8">
          <w:rPr>
            <w:webHidden/>
          </w:rPr>
          <w:instrText xml:space="preserve"> PAGEREF _Toc205894794 \h </w:instrText>
        </w:r>
        <w:r w:rsidRPr="000130C8">
          <w:rPr>
            <w:webHidden/>
          </w:rPr>
        </w:r>
        <w:r w:rsidRPr="000130C8">
          <w:rPr>
            <w:webHidden/>
          </w:rPr>
          <w:fldChar w:fldCharType="separate"/>
        </w:r>
        <w:r w:rsidRPr="000130C8">
          <w:rPr>
            <w:webHidden/>
          </w:rPr>
          <w:t>41</w:t>
        </w:r>
        <w:r w:rsidRPr="000130C8">
          <w:rPr>
            <w:webHidden/>
          </w:rPr>
          <w:fldChar w:fldCharType="end"/>
        </w:r>
      </w:hyperlink>
    </w:p>
    <w:p w14:paraId="6DAB055E" w14:textId="060C972E"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95" w:history="1">
        <w:r w:rsidRPr="000130C8">
          <w:rPr>
            <w:rStyle w:val="Hyperlink"/>
          </w:rPr>
          <w:t>8.2.</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Advisories</w:t>
        </w:r>
        <w:r w:rsidRPr="000130C8">
          <w:rPr>
            <w:webHidden/>
          </w:rPr>
          <w:tab/>
        </w:r>
        <w:r w:rsidRPr="000130C8">
          <w:rPr>
            <w:webHidden/>
          </w:rPr>
          <w:fldChar w:fldCharType="begin"/>
        </w:r>
        <w:r w:rsidRPr="000130C8">
          <w:rPr>
            <w:webHidden/>
          </w:rPr>
          <w:instrText xml:space="preserve"> PAGEREF _Toc205894795 \h </w:instrText>
        </w:r>
        <w:r w:rsidRPr="000130C8">
          <w:rPr>
            <w:webHidden/>
          </w:rPr>
        </w:r>
        <w:r w:rsidRPr="000130C8">
          <w:rPr>
            <w:webHidden/>
          </w:rPr>
          <w:fldChar w:fldCharType="separate"/>
        </w:r>
        <w:r w:rsidRPr="000130C8">
          <w:rPr>
            <w:webHidden/>
          </w:rPr>
          <w:t>41</w:t>
        </w:r>
        <w:r w:rsidRPr="000130C8">
          <w:rPr>
            <w:webHidden/>
          </w:rPr>
          <w:fldChar w:fldCharType="end"/>
        </w:r>
      </w:hyperlink>
    </w:p>
    <w:p w14:paraId="54F9C795" w14:textId="0DA70F8B"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96" w:history="1">
        <w:r w:rsidRPr="000130C8">
          <w:rPr>
            <w:rStyle w:val="Hyperlink"/>
          </w:rPr>
          <w:t>8.3.</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Watches</w:t>
        </w:r>
        <w:r w:rsidRPr="000130C8">
          <w:rPr>
            <w:webHidden/>
          </w:rPr>
          <w:tab/>
        </w:r>
        <w:r w:rsidRPr="000130C8">
          <w:rPr>
            <w:webHidden/>
          </w:rPr>
          <w:fldChar w:fldCharType="begin"/>
        </w:r>
        <w:r w:rsidRPr="000130C8">
          <w:rPr>
            <w:webHidden/>
          </w:rPr>
          <w:instrText xml:space="preserve"> PAGEREF _Toc205894796 \h </w:instrText>
        </w:r>
        <w:r w:rsidRPr="000130C8">
          <w:rPr>
            <w:webHidden/>
          </w:rPr>
        </w:r>
        <w:r w:rsidRPr="000130C8">
          <w:rPr>
            <w:webHidden/>
          </w:rPr>
          <w:fldChar w:fldCharType="separate"/>
        </w:r>
        <w:r w:rsidRPr="000130C8">
          <w:rPr>
            <w:webHidden/>
          </w:rPr>
          <w:t>41</w:t>
        </w:r>
        <w:r w:rsidRPr="000130C8">
          <w:rPr>
            <w:webHidden/>
          </w:rPr>
          <w:fldChar w:fldCharType="end"/>
        </w:r>
      </w:hyperlink>
    </w:p>
    <w:p w14:paraId="0D6A7048" w14:textId="3287D306"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97" w:history="1">
        <w:r w:rsidRPr="000130C8">
          <w:rPr>
            <w:rStyle w:val="Hyperlink"/>
          </w:rPr>
          <w:t>8.4.</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Emergency Notices</w:t>
        </w:r>
        <w:r w:rsidRPr="000130C8">
          <w:rPr>
            <w:webHidden/>
          </w:rPr>
          <w:tab/>
        </w:r>
        <w:r w:rsidRPr="000130C8">
          <w:rPr>
            <w:webHidden/>
          </w:rPr>
          <w:fldChar w:fldCharType="begin"/>
        </w:r>
        <w:r w:rsidRPr="000130C8">
          <w:rPr>
            <w:webHidden/>
          </w:rPr>
          <w:instrText xml:space="preserve"> PAGEREF _Toc205894797 \h </w:instrText>
        </w:r>
        <w:r w:rsidRPr="000130C8">
          <w:rPr>
            <w:webHidden/>
          </w:rPr>
        </w:r>
        <w:r w:rsidRPr="000130C8">
          <w:rPr>
            <w:webHidden/>
          </w:rPr>
          <w:fldChar w:fldCharType="separate"/>
        </w:r>
        <w:r w:rsidRPr="000130C8">
          <w:rPr>
            <w:webHidden/>
          </w:rPr>
          <w:t>41</w:t>
        </w:r>
        <w:r w:rsidRPr="000130C8">
          <w:rPr>
            <w:webHidden/>
          </w:rPr>
          <w:fldChar w:fldCharType="end"/>
        </w:r>
      </w:hyperlink>
    </w:p>
    <w:p w14:paraId="476222C4" w14:textId="5706DE5F" w:rsidR="00B43F12" w:rsidRPr="000130C8" w:rsidRDefault="00B43F12">
      <w:pPr>
        <w:pStyle w:val="TOC1"/>
        <w:rPr>
          <w:rFonts w:asciiTheme="minorHAnsi" w:eastAsiaTheme="minorEastAsia" w:hAnsiTheme="minorHAnsi" w:cstheme="minorBidi"/>
          <w:color w:val="auto"/>
          <w:kern w:val="2"/>
          <w:sz w:val="24"/>
          <w:szCs w:val="24"/>
          <w14:ligatures w14:val="standardContextual"/>
        </w:rPr>
      </w:pPr>
      <w:hyperlink w:anchor="_Toc205894798" w:history="1">
        <w:r w:rsidRPr="000130C8">
          <w:rPr>
            <w:rStyle w:val="Hyperlink"/>
          </w:rPr>
          <w:t>9.</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Application Performance</w:t>
        </w:r>
        <w:r w:rsidRPr="000130C8">
          <w:rPr>
            <w:webHidden/>
          </w:rPr>
          <w:tab/>
        </w:r>
        <w:r w:rsidRPr="000130C8">
          <w:rPr>
            <w:webHidden/>
          </w:rPr>
          <w:fldChar w:fldCharType="begin"/>
        </w:r>
        <w:r w:rsidRPr="000130C8">
          <w:rPr>
            <w:webHidden/>
          </w:rPr>
          <w:instrText xml:space="preserve"> PAGEREF _Toc205894798 \h </w:instrText>
        </w:r>
        <w:r w:rsidRPr="000130C8">
          <w:rPr>
            <w:webHidden/>
          </w:rPr>
        </w:r>
        <w:r w:rsidRPr="000130C8">
          <w:rPr>
            <w:webHidden/>
          </w:rPr>
          <w:fldChar w:fldCharType="separate"/>
        </w:r>
        <w:r w:rsidRPr="000130C8">
          <w:rPr>
            <w:webHidden/>
          </w:rPr>
          <w:t>41</w:t>
        </w:r>
        <w:r w:rsidRPr="000130C8">
          <w:rPr>
            <w:webHidden/>
          </w:rPr>
          <w:fldChar w:fldCharType="end"/>
        </w:r>
      </w:hyperlink>
    </w:p>
    <w:p w14:paraId="1ADCA447" w14:textId="02431194"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99" w:history="1">
        <w:r w:rsidRPr="000130C8">
          <w:rPr>
            <w:rStyle w:val="Hyperlink"/>
          </w:rPr>
          <w:t>9.1.</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TSAT/VSAT Performance Issues</w:t>
        </w:r>
        <w:r w:rsidRPr="000130C8">
          <w:rPr>
            <w:webHidden/>
          </w:rPr>
          <w:tab/>
        </w:r>
        <w:r w:rsidRPr="000130C8">
          <w:rPr>
            <w:webHidden/>
          </w:rPr>
          <w:fldChar w:fldCharType="begin"/>
        </w:r>
        <w:r w:rsidRPr="000130C8">
          <w:rPr>
            <w:webHidden/>
          </w:rPr>
          <w:instrText xml:space="preserve"> PAGEREF _Toc205894799 \h </w:instrText>
        </w:r>
        <w:r w:rsidRPr="000130C8">
          <w:rPr>
            <w:webHidden/>
          </w:rPr>
        </w:r>
        <w:r w:rsidRPr="000130C8">
          <w:rPr>
            <w:webHidden/>
          </w:rPr>
          <w:fldChar w:fldCharType="separate"/>
        </w:r>
        <w:r w:rsidRPr="000130C8">
          <w:rPr>
            <w:webHidden/>
          </w:rPr>
          <w:t>41</w:t>
        </w:r>
        <w:r w:rsidRPr="000130C8">
          <w:rPr>
            <w:webHidden/>
          </w:rPr>
          <w:fldChar w:fldCharType="end"/>
        </w:r>
      </w:hyperlink>
    </w:p>
    <w:p w14:paraId="1D9700ED" w14:textId="1B8B8727"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800" w:history="1">
        <w:r w:rsidRPr="000130C8">
          <w:rPr>
            <w:rStyle w:val="Hyperlink"/>
          </w:rPr>
          <w:t>9.2.</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Communication Issues</w:t>
        </w:r>
        <w:r w:rsidRPr="000130C8">
          <w:rPr>
            <w:webHidden/>
          </w:rPr>
          <w:tab/>
        </w:r>
        <w:r w:rsidRPr="000130C8">
          <w:rPr>
            <w:webHidden/>
          </w:rPr>
          <w:fldChar w:fldCharType="begin"/>
        </w:r>
        <w:r w:rsidRPr="000130C8">
          <w:rPr>
            <w:webHidden/>
          </w:rPr>
          <w:instrText xml:space="preserve"> PAGEREF _Toc205894800 \h </w:instrText>
        </w:r>
        <w:r w:rsidRPr="000130C8">
          <w:rPr>
            <w:webHidden/>
          </w:rPr>
        </w:r>
        <w:r w:rsidRPr="000130C8">
          <w:rPr>
            <w:webHidden/>
          </w:rPr>
          <w:fldChar w:fldCharType="separate"/>
        </w:r>
        <w:r w:rsidRPr="000130C8">
          <w:rPr>
            <w:webHidden/>
          </w:rPr>
          <w:t>41</w:t>
        </w:r>
        <w:r w:rsidRPr="000130C8">
          <w:rPr>
            <w:webHidden/>
          </w:rPr>
          <w:fldChar w:fldCharType="end"/>
        </w:r>
      </w:hyperlink>
    </w:p>
    <w:p w14:paraId="450B425D" w14:textId="0DADAA43" w:rsidR="00B43F12" w:rsidRPr="00E96151" w:rsidRDefault="00B43F12">
      <w:pPr>
        <w:pStyle w:val="TOC2"/>
        <w:rPr>
          <w:rFonts w:asciiTheme="minorHAnsi" w:eastAsiaTheme="minorEastAsia" w:hAnsiTheme="minorHAnsi" w:cstheme="minorBidi"/>
          <w:color w:val="auto"/>
          <w:kern w:val="2"/>
          <w:sz w:val="24"/>
          <w:szCs w:val="24"/>
          <w14:ligatures w14:val="standardContextual"/>
        </w:rPr>
      </w:pPr>
      <w:hyperlink w:anchor="_Toc205894801" w:history="1">
        <w:r w:rsidRPr="000130C8">
          <w:rPr>
            <w:rStyle w:val="Hyperlink"/>
          </w:rPr>
          <w:t>9.3.</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Market System Issues</w:t>
        </w:r>
        <w:r w:rsidRPr="000130C8">
          <w:rPr>
            <w:webHidden/>
          </w:rPr>
          <w:tab/>
        </w:r>
        <w:r w:rsidRPr="000130C8">
          <w:rPr>
            <w:webHidden/>
          </w:rPr>
          <w:fldChar w:fldCharType="begin"/>
        </w:r>
        <w:r w:rsidRPr="000130C8">
          <w:rPr>
            <w:webHidden/>
          </w:rPr>
          <w:instrText xml:space="preserve"> PAGEREF _Toc205894801 \h </w:instrText>
        </w:r>
        <w:r w:rsidRPr="000130C8">
          <w:rPr>
            <w:webHidden/>
          </w:rPr>
        </w:r>
        <w:r w:rsidRPr="000130C8">
          <w:rPr>
            <w:webHidden/>
          </w:rPr>
          <w:fldChar w:fldCharType="separate"/>
        </w:r>
        <w:r w:rsidRPr="000130C8">
          <w:rPr>
            <w:webHidden/>
          </w:rPr>
          <w:t>41</w:t>
        </w:r>
        <w:r w:rsidRPr="000130C8">
          <w:rPr>
            <w:webHidden/>
          </w:rPr>
          <w:fldChar w:fldCharType="end"/>
        </w:r>
      </w:hyperlink>
    </w:p>
    <w:p w14:paraId="5BFDC173" w14:textId="1F5E83D0" w:rsidR="00B43F12" w:rsidRPr="00DB505A" w:rsidRDefault="00B43F12">
      <w:pPr>
        <w:pStyle w:val="TOC1"/>
        <w:rPr>
          <w:rFonts w:asciiTheme="minorHAnsi" w:eastAsiaTheme="minorEastAsia" w:hAnsiTheme="minorHAnsi" w:cstheme="minorBidi"/>
          <w:color w:val="auto"/>
          <w:kern w:val="2"/>
          <w:sz w:val="24"/>
          <w:szCs w:val="24"/>
          <w14:ligatures w14:val="standardContextual"/>
        </w:rPr>
      </w:pPr>
      <w:hyperlink w:anchor="_Toc205894802" w:history="1">
        <w:r w:rsidRPr="00DB505A">
          <w:rPr>
            <w:rStyle w:val="Hyperlink"/>
          </w:rPr>
          <w:t>10.</w:t>
        </w:r>
        <w:r w:rsidRPr="00DB505A">
          <w:rPr>
            <w:rFonts w:asciiTheme="minorHAnsi" w:eastAsiaTheme="minorEastAsia" w:hAnsiTheme="minorHAnsi" w:cstheme="minorBidi"/>
            <w:color w:val="auto"/>
            <w:kern w:val="2"/>
            <w:sz w:val="24"/>
            <w:szCs w:val="24"/>
            <w14:ligatures w14:val="standardContextual"/>
          </w:rPr>
          <w:tab/>
        </w:r>
        <w:r w:rsidRPr="00DB505A">
          <w:rPr>
            <w:rStyle w:val="Hyperlink"/>
          </w:rPr>
          <w:t>Model Updates</w:t>
        </w:r>
        <w:r w:rsidRPr="00DB505A">
          <w:rPr>
            <w:webHidden/>
          </w:rPr>
          <w:tab/>
        </w:r>
        <w:r w:rsidRPr="00DB505A">
          <w:rPr>
            <w:webHidden/>
          </w:rPr>
          <w:fldChar w:fldCharType="begin"/>
        </w:r>
        <w:r w:rsidRPr="00DB505A">
          <w:rPr>
            <w:webHidden/>
          </w:rPr>
          <w:instrText xml:space="preserve"> PAGEREF _Toc205894802 \h </w:instrText>
        </w:r>
        <w:r w:rsidRPr="00DB505A">
          <w:rPr>
            <w:webHidden/>
          </w:rPr>
        </w:r>
        <w:r w:rsidRPr="00DB505A">
          <w:rPr>
            <w:webHidden/>
          </w:rPr>
          <w:fldChar w:fldCharType="separate"/>
        </w:r>
        <w:r w:rsidRPr="00DB505A">
          <w:rPr>
            <w:webHidden/>
          </w:rPr>
          <w:t>41</w:t>
        </w:r>
        <w:r w:rsidRPr="00DB505A">
          <w:rPr>
            <w:webHidden/>
          </w:rPr>
          <w:fldChar w:fldCharType="end"/>
        </w:r>
      </w:hyperlink>
    </w:p>
    <w:p w14:paraId="30F3468C" w14:textId="228B493A" w:rsidR="00B43F12" w:rsidRPr="005B4A14" w:rsidRDefault="00B43F12">
      <w:pPr>
        <w:pStyle w:val="TOC1"/>
        <w:rPr>
          <w:rFonts w:asciiTheme="minorHAnsi" w:eastAsiaTheme="minorEastAsia" w:hAnsiTheme="minorHAnsi" w:cstheme="minorBidi"/>
          <w:color w:val="auto"/>
          <w:kern w:val="2"/>
          <w:sz w:val="24"/>
          <w:szCs w:val="24"/>
          <w14:ligatures w14:val="standardContextual"/>
        </w:rPr>
      </w:pPr>
      <w:hyperlink w:anchor="_Toc205894803" w:history="1">
        <w:r w:rsidRPr="005B4A14">
          <w:rPr>
            <w:rStyle w:val="Hyperlink"/>
          </w:rPr>
          <w:t>Appendix A: Real-Time Constraints</w:t>
        </w:r>
        <w:r w:rsidRPr="005B4A14">
          <w:rPr>
            <w:webHidden/>
          </w:rPr>
          <w:tab/>
        </w:r>
        <w:r w:rsidRPr="005B4A14">
          <w:rPr>
            <w:webHidden/>
          </w:rPr>
          <w:fldChar w:fldCharType="begin"/>
        </w:r>
        <w:r w:rsidRPr="005B4A14">
          <w:rPr>
            <w:webHidden/>
          </w:rPr>
          <w:instrText xml:space="preserve"> PAGEREF _Toc205894803 \h </w:instrText>
        </w:r>
        <w:r w:rsidRPr="005B4A14">
          <w:rPr>
            <w:webHidden/>
          </w:rPr>
        </w:r>
        <w:r w:rsidRPr="005B4A14">
          <w:rPr>
            <w:webHidden/>
          </w:rPr>
          <w:fldChar w:fldCharType="separate"/>
        </w:r>
        <w:r w:rsidRPr="005B4A14">
          <w:rPr>
            <w:webHidden/>
          </w:rPr>
          <w:t>43</w:t>
        </w:r>
        <w:r w:rsidRPr="005B4A14">
          <w:rPr>
            <w:webHidden/>
          </w:rPr>
          <w:fldChar w:fldCharType="end"/>
        </w:r>
      </w:hyperlink>
    </w:p>
    <w:p w14:paraId="30605536" w14:textId="7FE646AB" w:rsidR="007F1A60" w:rsidRPr="00405355" w:rsidRDefault="00AC4F79" w:rsidP="00670135">
      <w:pPr>
        <w:rPr>
          <w:highlight w:val="yellow"/>
        </w:rPr>
      </w:pPr>
      <w:r w:rsidRPr="00405355">
        <w:rPr>
          <w:color w:val="7F7F7F" w:themeColor="text1" w:themeTint="80"/>
          <w:highlight w:val="yellow"/>
        </w:rPr>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405355" w:rsidRDefault="007F1A60" w:rsidP="00670135">
      <w:pPr>
        <w:rPr>
          <w:rFonts w:cs="Arial"/>
          <w:b/>
          <w:bCs/>
          <w:kern w:val="32"/>
          <w:highlight w:val="yellow"/>
        </w:rPr>
      </w:pPr>
      <w:r w:rsidRPr="00405355">
        <w:rPr>
          <w:highlight w:val="yellow"/>
        </w:rPr>
        <w:br w:type="page"/>
      </w:r>
    </w:p>
    <w:p w14:paraId="42276D81" w14:textId="3D329F77" w:rsidR="00AB5A8A" w:rsidRPr="005B4A14" w:rsidRDefault="00B21C71" w:rsidP="00AB5A8A">
      <w:pPr>
        <w:pStyle w:val="Heading1"/>
        <w:spacing w:before="0"/>
        <w:rPr>
          <w:color w:val="auto"/>
        </w:rPr>
      </w:pPr>
      <w:bookmarkStart w:id="250" w:name="_Toc205894769"/>
      <w:r w:rsidRPr="005B4A14">
        <w:lastRenderedPageBreak/>
        <w:t>Report Highlights</w:t>
      </w:r>
      <w:bookmarkEnd w:id="250"/>
      <w:r w:rsidR="00884348" w:rsidRPr="005B4A14">
        <w:t xml:space="preserve"> </w:t>
      </w:r>
    </w:p>
    <w:p w14:paraId="1F9A7EB8" w14:textId="4EB77F35" w:rsidR="0004388A" w:rsidRPr="00FE78D8" w:rsidRDefault="0004388A" w:rsidP="007344B0">
      <w:pPr>
        <w:pStyle w:val="bulletlevel1"/>
        <w:rPr>
          <w:b/>
          <w:color w:val="auto"/>
          <w:szCs w:val="21"/>
        </w:rPr>
      </w:pPr>
      <w:bookmarkStart w:id="251" w:name="_Hlk203587309"/>
      <w:r w:rsidRPr="00FE78D8">
        <w:rPr>
          <w:color w:val="auto"/>
          <w:szCs w:val="21"/>
        </w:rPr>
        <w:t xml:space="preserve">The unofficial ERCOT peak load for </w:t>
      </w:r>
      <w:r w:rsidR="00FE78D8" w:rsidRPr="00FE78D8">
        <w:rPr>
          <w:color w:val="auto"/>
          <w:szCs w:val="21"/>
        </w:rPr>
        <w:t>August</w:t>
      </w:r>
      <w:r w:rsidRPr="00FE78D8">
        <w:rPr>
          <w:color w:val="auto"/>
          <w:szCs w:val="21"/>
        </w:rPr>
        <w:t xml:space="preserve"> 2025 was </w:t>
      </w:r>
      <w:r w:rsidR="000F17E8" w:rsidRPr="00FE78D8">
        <w:rPr>
          <w:color w:val="auto"/>
          <w:szCs w:val="21"/>
        </w:rPr>
        <w:t>8</w:t>
      </w:r>
      <w:r w:rsidR="00FE78D8" w:rsidRPr="00FE78D8">
        <w:rPr>
          <w:color w:val="auto"/>
          <w:szCs w:val="21"/>
        </w:rPr>
        <w:t>3</w:t>
      </w:r>
      <w:r w:rsidR="000F17E8" w:rsidRPr="00FE78D8">
        <w:rPr>
          <w:color w:val="auto"/>
          <w:szCs w:val="21"/>
        </w:rPr>
        <w:t>,</w:t>
      </w:r>
      <w:r w:rsidR="00FE78D8" w:rsidRPr="00FE78D8">
        <w:rPr>
          <w:color w:val="auto"/>
          <w:szCs w:val="21"/>
        </w:rPr>
        <w:t>679</w:t>
      </w:r>
      <w:r w:rsidR="000F17E8" w:rsidRPr="00FE78D8">
        <w:rPr>
          <w:color w:val="auto"/>
          <w:szCs w:val="21"/>
        </w:rPr>
        <w:t xml:space="preserve"> </w:t>
      </w:r>
      <w:r w:rsidRPr="00FE78D8">
        <w:rPr>
          <w:color w:val="auto"/>
          <w:szCs w:val="21"/>
        </w:rPr>
        <w:t>MW</w:t>
      </w:r>
      <w:r w:rsidR="00984ED2" w:rsidRPr="00FE78D8">
        <w:rPr>
          <w:color w:val="auto"/>
          <w:szCs w:val="21"/>
        </w:rPr>
        <w:t xml:space="preserve"> </w:t>
      </w:r>
      <w:r w:rsidR="00101D77" w:rsidRPr="00FE78D8">
        <w:rPr>
          <w:color w:val="auto"/>
          <w:szCs w:val="21"/>
        </w:rPr>
        <w:t>and</w:t>
      </w:r>
      <w:r w:rsidR="001C483D" w:rsidRPr="00FE78D8">
        <w:rPr>
          <w:color w:val="auto"/>
          <w:szCs w:val="21"/>
        </w:rPr>
        <w:t xml:space="preserve"> occurred on</w:t>
      </w:r>
      <w:r w:rsidR="00AF3BC6" w:rsidRPr="00FE78D8">
        <w:rPr>
          <w:color w:val="auto"/>
          <w:szCs w:val="21"/>
        </w:rPr>
        <w:t xml:space="preserve"> </w:t>
      </w:r>
      <w:r w:rsidR="00FE78D8" w:rsidRPr="00FE78D8">
        <w:rPr>
          <w:color w:val="auto"/>
          <w:szCs w:val="21"/>
        </w:rPr>
        <w:t>8</w:t>
      </w:r>
      <w:r w:rsidR="00AF3BC6" w:rsidRPr="00FE78D8">
        <w:rPr>
          <w:color w:val="auto"/>
          <w:szCs w:val="21"/>
        </w:rPr>
        <w:t>/</w:t>
      </w:r>
      <w:r w:rsidR="00FE78D8" w:rsidRPr="00FE78D8">
        <w:rPr>
          <w:color w:val="auto"/>
          <w:szCs w:val="21"/>
        </w:rPr>
        <w:t>18</w:t>
      </w:r>
      <w:r w:rsidR="00AF3BC6" w:rsidRPr="00FE78D8">
        <w:rPr>
          <w:color w:val="auto"/>
          <w:szCs w:val="21"/>
        </w:rPr>
        <w:t>/2025</w:t>
      </w:r>
      <w:r w:rsidR="00320462" w:rsidRPr="00FE78D8">
        <w:rPr>
          <w:color w:val="auto"/>
          <w:szCs w:val="21"/>
        </w:rPr>
        <w:t xml:space="preserve">, this is </w:t>
      </w:r>
      <w:r w:rsidR="00FE78D8" w:rsidRPr="00FE78D8">
        <w:rPr>
          <w:color w:val="auto"/>
          <w:szCs w:val="21"/>
        </w:rPr>
        <w:t>1,5</w:t>
      </w:r>
      <w:r w:rsidR="00002BFE">
        <w:rPr>
          <w:color w:val="auto"/>
          <w:szCs w:val="21"/>
        </w:rPr>
        <w:t>66</w:t>
      </w:r>
      <w:r w:rsidR="00320462" w:rsidRPr="00FE78D8">
        <w:rPr>
          <w:color w:val="auto"/>
          <w:szCs w:val="21"/>
        </w:rPr>
        <w:t xml:space="preserve"> MW </w:t>
      </w:r>
      <w:r w:rsidR="00FE78D8" w:rsidRPr="00FE78D8">
        <w:rPr>
          <w:color w:val="auto"/>
          <w:szCs w:val="21"/>
        </w:rPr>
        <w:t>less</w:t>
      </w:r>
      <w:r w:rsidR="00320462" w:rsidRPr="00FE78D8">
        <w:rPr>
          <w:color w:val="auto"/>
          <w:szCs w:val="21"/>
        </w:rPr>
        <w:t xml:space="preserve"> than t</w:t>
      </w:r>
      <w:r w:rsidR="00827773" w:rsidRPr="00FE78D8">
        <w:rPr>
          <w:color w:val="auto"/>
          <w:szCs w:val="21"/>
        </w:rPr>
        <w:t>h</w:t>
      </w:r>
      <w:r w:rsidR="00320462" w:rsidRPr="00FE78D8">
        <w:rPr>
          <w:color w:val="auto"/>
          <w:szCs w:val="21"/>
        </w:rPr>
        <w:t>e</w:t>
      </w:r>
      <w:r w:rsidR="008D7462" w:rsidRPr="00FE78D8">
        <w:rPr>
          <w:color w:val="auto"/>
          <w:szCs w:val="21"/>
        </w:rPr>
        <w:t xml:space="preserve"> </w:t>
      </w:r>
      <w:r w:rsidR="00FE78D8" w:rsidRPr="00FE78D8">
        <w:rPr>
          <w:color w:val="auto"/>
          <w:szCs w:val="21"/>
        </w:rPr>
        <w:t>August</w:t>
      </w:r>
      <w:r w:rsidR="008D7462" w:rsidRPr="00FE78D8">
        <w:rPr>
          <w:color w:val="auto"/>
          <w:szCs w:val="21"/>
        </w:rPr>
        <w:t xml:space="preserve"> 2024 </w:t>
      </w:r>
      <w:r w:rsidR="00320462" w:rsidRPr="00FE78D8">
        <w:rPr>
          <w:color w:val="auto"/>
          <w:szCs w:val="21"/>
        </w:rPr>
        <w:t>demand of</w:t>
      </w:r>
      <w:r w:rsidR="008D7462" w:rsidRPr="00FE78D8">
        <w:rPr>
          <w:color w:val="auto"/>
          <w:szCs w:val="21"/>
        </w:rPr>
        <w:t xml:space="preserve"> </w:t>
      </w:r>
      <w:r w:rsidR="000F17E8" w:rsidRPr="00FE78D8">
        <w:rPr>
          <w:color w:val="auto"/>
          <w:szCs w:val="21"/>
        </w:rPr>
        <w:t>8</w:t>
      </w:r>
      <w:r w:rsidR="00FE78D8" w:rsidRPr="00FE78D8">
        <w:rPr>
          <w:color w:val="auto"/>
          <w:szCs w:val="21"/>
        </w:rPr>
        <w:t>5</w:t>
      </w:r>
      <w:r w:rsidR="000F17E8" w:rsidRPr="00FE78D8">
        <w:rPr>
          <w:color w:val="auto"/>
          <w:szCs w:val="21"/>
        </w:rPr>
        <w:t>,</w:t>
      </w:r>
      <w:r w:rsidR="00002BFE">
        <w:rPr>
          <w:color w:val="auto"/>
          <w:szCs w:val="21"/>
        </w:rPr>
        <w:t>245</w:t>
      </w:r>
      <w:r w:rsidR="000F17E8" w:rsidRPr="00FE78D8">
        <w:rPr>
          <w:color w:val="auto"/>
          <w:szCs w:val="21"/>
        </w:rPr>
        <w:t xml:space="preserve"> </w:t>
      </w:r>
      <w:r w:rsidR="008D7462" w:rsidRPr="00FE78D8">
        <w:rPr>
          <w:color w:val="auto"/>
          <w:szCs w:val="21"/>
        </w:rPr>
        <w:t xml:space="preserve">MW </w:t>
      </w:r>
      <w:r w:rsidR="00E4694E" w:rsidRPr="00FE78D8">
        <w:rPr>
          <w:color w:val="auto"/>
          <w:szCs w:val="21"/>
        </w:rPr>
        <w:t xml:space="preserve">on </w:t>
      </w:r>
      <w:r w:rsidR="00FE78D8" w:rsidRPr="00FE78D8">
        <w:rPr>
          <w:color w:val="auto"/>
          <w:szCs w:val="21"/>
        </w:rPr>
        <w:t>8</w:t>
      </w:r>
      <w:r w:rsidR="00E4694E" w:rsidRPr="00FE78D8">
        <w:rPr>
          <w:color w:val="auto"/>
          <w:szCs w:val="21"/>
        </w:rPr>
        <w:t>/</w:t>
      </w:r>
      <w:r w:rsidR="00FE78D8" w:rsidRPr="00FE78D8">
        <w:rPr>
          <w:color w:val="auto"/>
          <w:szCs w:val="21"/>
        </w:rPr>
        <w:t>20</w:t>
      </w:r>
      <w:r w:rsidR="00E4694E" w:rsidRPr="00FE78D8">
        <w:rPr>
          <w:color w:val="auto"/>
          <w:szCs w:val="21"/>
        </w:rPr>
        <w:t>/2024</w:t>
      </w:r>
      <w:r w:rsidR="000F17E8" w:rsidRPr="00FE78D8">
        <w:rPr>
          <w:color w:val="auto"/>
          <w:szCs w:val="21"/>
        </w:rPr>
        <w:t xml:space="preserve">.  </w:t>
      </w:r>
    </w:p>
    <w:bookmarkEnd w:id="251"/>
    <w:p w14:paraId="4F8D4A40" w14:textId="35F07D15" w:rsidR="00EB1669" w:rsidRPr="008B2957" w:rsidRDefault="00EB1669" w:rsidP="007344B0">
      <w:pPr>
        <w:pStyle w:val="bulletlevel1"/>
        <w:rPr>
          <w:b/>
          <w:color w:val="auto"/>
          <w:szCs w:val="21"/>
        </w:rPr>
      </w:pPr>
      <w:r w:rsidRPr="008B2957">
        <w:rPr>
          <w:color w:val="auto"/>
          <w:szCs w:val="21"/>
        </w:rPr>
        <w:t xml:space="preserve">There </w:t>
      </w:r>
      <w:r w:rsidR="00321FFA" w:rsidRPr="008B2957">
        <w:rPr>
          <w:color w:val="auto"/>
          <w:szCs w:val="21"/>
        </w:rPr>
        <w:t>were</w:t>
      </w:r>
      <w:r w:rsidRPr="008B2957">
        <w:rPr>
          <w:color w:val="auto"/>
          <w:szCs w:val="21"/>
        </w:rPr>
        <w:t xml:space="preserve"> </w:t>
      </w:r>
      <w:r w:rsidR="008B2957">
        <w:rPr>
          <w:color w:val="auto"/>
          <w:szCs w:val="21"/>
        </w:rPr>
        <w:t>5</w:t>
      </w:r>
      <w:r w:rsidRPr="008B2957">
        <w:rPr>
          <w:color w:val="auto"/>
          <w:szCs w:val="21"/>
        </w:rPr>
        <w:t xml:space="preserve"> </w:t>
      </w:r>
      <w:proofErr w:type="gramStart"/>
      <w:r w:rsidR="0008683A" w:rsidRPr="008B2957">
        <w:rPr>
          <w:color w:val="auto"/>
          <w:szCs w:val="21"/>
        </w:rPr>
        <w:t>frequency</w:t>
      </w:r>
      <w:proofErr w:type="gramEnd"/>
      <w:r w:rsidR="0008683A" w:rsidRPr="008B2957">
        <w:rPr>
          <w:color w:val="auto"/>
          <w:szCs w:val="21"/>
        </w:rPr>
        <w:t xml:space="preserve"> </w:t>
      </w:r>
      <w:r w:rsidRPr="008B2957">
        <w:rPr>
          <w:color w:val="auto"/>
          <w:szCs w:val="21"/>
        </w:rPr>
        <w:t>event</w:t>
      </w:r>
      <w:r w:rsidR="00321FFA" w:rsidRPr="008B2957">
        <w:rPr>
          <w:color w:val="auto"/>
          <w:szCs w:val="21"/>
        </w:rPr>
        <w:t>s</w:t>
      </w:r>
      <w:r w:rsidRPr="008B2957">
        <w:rPr>
          <w:color w:val="auto"/>
          <w:szCs w:val="21"/>
        </w:rPr>
        <w:t>.</w:t>
      </w:r>
    </w:p>
    <w:p w14:paraId="62E30CBF" w14:textId="322DD1AF" w:rsidR="00EB1669" w:rsidRPr="008B2957" w:rsidRDefault="00EB1669" w:rsidP="007344B0">
      <w:pPr>
        <w:pStyle w:val="bulletlevel1"/>
        <w:rPr>
          <w:b/>
          <w:color w:val="auto"/>
          <w:szCs w:val="21"/>
        </w:rPr>
      </w:pPr>
      <w:r w:rsidRPr="008B2957">
        <w:rPr>
          <w:color w:val="auto"/>
          <w:szCs w:val="21"/>
        </w:rPr>
        <w:t xml:space="preserve">There </w:t>
      </w:r>
      <w:r w:rsidR="00B13DFC" w:rsidRPr="008B2957">
        <w:rPr>
          <w:color w:val="auto"/>
          <w:szCs w:val="21"/>
        </w:rPr>
        <w:t>w</w:t>
      </w:r>
      <w:r w:rsidR="00984ED2" w:rsidRPr="008B2957">
        <w:rPr>
          <w:color w:val="auto"/>
          <w:szCs w:val="21"/>
        </w:rPr>
        <w:t>ere</w:t>
      </w:r>
      <w:r w:rsidR="00B13DFC" w:rsidRPr="008B2957">
        <w:rPr>
          <w:color w:val="auto"/>
          <w:szCs w:val="21"/>
        </w:rPr>
        <w:t xml:space="preserve"> </w:t>
      </w:r>
      <w:r w:rsidR="00984ED2" w:rsidRPr="008B2957">
        <w:rPr>
          <w:color w:val="auto"/>
          <w:szCs w:val="21"/>
        </w:rPr>
        <w:t>no</w:t>
      </w:r>
      <w:r w:rsidRPr="008B2957">
        <w:rPr>
          <w:color w:val="auto"/>
          <w:szCs w:val="21"/>
        </w:rPr>
        <w:t xml:space="preserve"> </w:t>
      </w:r>
      <w:r w:rsidR="0008683A" w:rsidRPr="008B2957">
        <w:rPr>
          <w:color w:val="auto"/>
          <w:szCs w:val="21"/>
        </w:rPr>
        <w:t xml:space="preserve">ERCOT </w:t>
      </w:r>
      <w:r w:rsidRPr="008B2957">
        <w:rPr>
          <w:color w:val="auto"/>
          <w:szCs w:val="21"/>
        </w:rPr>
        <w:t>Contingency Reserve</w:t>
      </w:r>
      <w:r w:rsidR="0008683A" w:rsidRPr="008B2957">
        <w:rPr>
          <w:color w:val="auto"/>
          <w:szCs w:val="21"/>
        </w:rPr>
        <w:t xml:space="preserve"> Service (ECRS)</w:t>
      </w:r>
      <w:r w:rsidRPr="008B2957">
        <w:rPr>
          <w:color w:val="auto"/>
          <w:szCs w:val="21"/>
        </w:rPr>
        <w:t xml:space="preserve"> event</w:t>
      </w:r>
      <w:r w:rsidR="00BD73FD">
        <w:rPr>
          <w:color w:val="auto"/>
          <w:szCs w:val="21"/>
        </w:rPr>
        <w:t>s</w:t>
      </w:r>
      <w:r w:rsidRPr="008B2957">
        <w:rPr>
          <w:color w:val="auto"/>
          <w:szCs w:val="21"/>
        </w:rPr>
        <w:t>.</w:t>
      </w:r>
    </w:p>
    <w:p w14:paraId="2A982395" w14:textId="336F700D" w:rsidR="00D00446" w:rsidRPr="00BD73FD" w:rsidRDefault="00EB1669" w:rsidP="00BD73FD">
      <w:pPr>
        <w:pStyle w:val="bulletlevel1"/>
        <w:rPr>
          <w:b/>
          <w:color w:val="auto"/>
          <w:szCs w:val="21"/>
        </w:rPr>
      </w:pPr>
      <w:r w:rsidRPr="008B2957">
        <w:rPr>
          <w:color w:val="auto"/>
          <w:szCs w:val="21"/>
        </w:rPr>
        <w:t xml:space="preserve">There </w:t>
      </w:r>
      <w:r w:rsidR="006744D5" w:rsidRPr="008B2957">
        <w:rPr>
          <w:color w:val="auto"/>
          <w:szCs w:val="21"/>
        </w:rPr>
        <w:t>were no</w:t>
      </w:r>
      <w:r w:rsidRPr="008B2957">
        <w:rPr>
          <w:color w:val="auto"/>
          <w:szCs w:val="21"/>
        </w:rPr>
        <w:t xml:space="preserve"> Responsive Reserve</w:t>
      </w:r>
      <w:r w:rsidR="0008683A" w:rsidRPr="008B2957">
        <w:rPr>
          <w:color w:val="auto"/>
          <w:szCs w:val="21"/>
        </w:rPr>
        <w:t xml:space="preserve"> Service (RRS)</w:t>
      </w:r>
      <w:r w:rsidRPr="008B2957">
        <w:rPr>
          <w:color w:val="auto"/>
          <w:szCs w:val="21"/>
        </w:rPr>
        <w:t xml:space="preserve"> </w:t>
      </w:r>
      <w:r w:rsidR="006744D5" w:rsidRPr="008B2957">
        <w:rPr>
          <w:color w:val="auto"/>
          <w:szCs w:val="21"/>
        </w:rPr>
        <w:t>event</w:t>
      </w:r>
      <w:r w:rsidR="003564BB" w:rsidRPr="008B2957">
        <w:rPr>
          <w:color w:val="auto"/>
          <w:szCs w:val="21"/>
        </w:rPr>
        <w:t>s.</w:t>
      </w:r>
    </w:p>
    <w:p w14:paraId="6D52F09B" w14:textId="28101E1B" w:rsidR="00555D6F" w:rsidRPr="005560A7" w:rsidRDefault="005560A7" w:rsidP="009B69B6">
      <w:pPr>
        <w:pStyle w:val="bulletlevel1"/>
        <w:rPr>
          <w:color w:val="auto"/>
          <w:szCs w:val="21"/>
        </w:rPr>
      </w:pPr>
      <w:r w:rsidRPr="005560A7">
        <w:rPr>
          <w:color w:val="auto"/>
          <w:szCs w:val="21"/>
        </w:rPr>
        <w:t>1</w:t>
      </w:r>
      <w:r w:rsidR="00555D6F" w:rsidRPr="005560A7">
        <w:rPr>
          <w:color w:val="auto"/>
          <w:szCs w:val="21"/>
        </w:rPr>
        <w:t xml:space="preserve"> Advisor</w:t>
      </w:r>
      <w:r>
        <w:rPr>
          <w:color w:val="auto"/>
          <w:szCs w:val="21"/>
        </w:rPr>
        <w:t>y</w:t>
      </w:r>
      <w:r w:rsidR="0013083C">
        <w:rPr>
          <w:color w:val="auto"/>
          <w:szCs w:val="21"/>
        </w:rPr>
        <w:t xml:space="preserve"> due to the </w:t>
      </w:r>
      <w:r w:rsidR="0013083C" w:rsidRPr="0013083C">
        <w:rPr>
          <w:color w:val="auto"/>
          <w:szCs w:val="21"/>
        </w:rPr>
        <w:t>timeline deviation of the Day Ahead Market</w:t>
      </w:r>
    </w:p>
    <w:p w14:paraId="2F8D86E6" w14:textId="7CD4D6D8" w:rsidR="00995CA3" w:rsidRPr="005560A7" w:rsidRDefault="00BA0BB9" w:rsidP="00995CA3">
      <w:pPr>
        <w:pStyle w:val="bulletlevel1"/>
        <w:rPr>
          <w:color w:val="auto"/>
        </w:rPr>
      </w:pPr>
      <w:r w:rsidRPr="005560A7">
        <w:rPr>
          <w:color w:val="auto"/>
        </w:rPr>
        <w:t>0</w:t>
      </w:r>
      <w:r w:rsidR="00995CA3" w:rsidRPr="005560A7">
        <w:rPr>
          <w:color w:val="auto"/>
        </w:rPr>
        <w:t xml:space="preserve"> Watch</w:t>
      </w:r>
    </w:p>
    <w:p w14:paraId="601FD5D8" w14:textId="45CFD138" w:rsidR="003C0350" w:rsidRPr="005560A7" w:rsidRDefault="00BA0BB9" w:rsidP="003C0350">
      <w:pPr>
        <w:pStyle w:val="bulletlevel1"/>
        <w:rPr>
          <w:color w:val="auto"/>
        </w:rPr>
      </w:pPr>
      <w:r w:rsidRPr="005560A7">
        <w:rPr>
          <w:color w:val="auto"/>
        </w:rPr>
        <w:t>0</w:t>
      </w:r>
      <w:r w:rsidR="003C0350" w:rsidRPr="005560A7">
        <w:rPr>
          <w:color w:val="auto"/>
        </w:rPr>
        <w:t xml:space="preserve"> Emergency Notice</w:t>
      </w:r>
    </w:p>
    <w:p w14:paraId="4DFEC5A5" w14:textId="1BFF920A" w:rsidR="006113E4" w:rsidRPr="004C1B9D" w:rsidRDefault="006113E4" w:rsidP="00DA7913">
      <w:pPr>
        <w:pStyle w:val="bulletlevel1"/>
        <w:rPr>
          <w:color w:val="auto"/>
          <w:szCs w:val="21"/>
        </w:rPr>
      </w:pPr>
      <w:r w:rsidRPr="004C1B9D">
        <w:rPr>
          <w:color w:val="auto"/>
          <w:szCs w:val="21"/>
        </w:rPr>
        <w:t xml:space="preserve">There were </w:t>
      </w:r>
      <w:r w:rsidR="004C1B9D" w:rsidRPr="004C1B9D">
        <w:rPr>
          <w:color w:val="auto"/>
          <w:szCs w:val="21"/>
        </w:rPr>
        <w:t>51</w:t>
      </w:r>
      <w:r w:rsidRPr="004C1B9D">
        <w:rPr>
          <w:color w:val="auto"/>
          <w:szCs w:val="21"/>
        </w:rPr>
        <w:t xml:space="preserve"> HRUC commitments.</w:t>
      </w:r>
    </w:p>
    <w:p w14:paraId="759C8835" w14:textId="0AD16B31" w:rsidR="00E16711" w:rsidRPr="00E16711" w:rsidRDefault="00836C98" w:rsidP="00E16711">
      <w:pPr>
        <w:pStyle w:val="bulletlevel1"/>
        <w:rPr>
          <w:color w:val="auto"/>
          <w:szCs w:val="21"/>
        </w:rPr>
      </w:pPr>
      <w:r w:rsidRPr="005B4A14">
        <w:rPr>
          <w:color w:val="auto"/>
          <w:szCs w:val="21"/>
        </w:rPr>
        <w:t xml:space="preserve">The following GTCs </w:t>
      </w:r>
      <w:r w:rsidR="00FC0573" w:rsidRPr="005B4A14">
        <w:rPr>
          <w:color w:val="auto"/>
          <w:szCs w:val="21"/>
        </w:rPr>
        <w:t xml:space="preserve">saw congestion </w:t>
      </w:r>
      <w:r w:rsidRPr="005B4A14">
        <w:rPr>
          <w:color w:val="auto"/>
          <w:szCs w:val="21"/>
        </w:rPr>
        <w:t xml:space="preserve">in </w:t>
      </w:r>
      <w:r w:rsidR="005B4A14" w:rsidRPr="005B4A14">
        <w:rPr>
          <w:color w:val="auto"/>
          <w:szCs w:val="21"/>
        </w:rPr>
        <w:t>August</w:t>
      </w:r>
      <w:r w:rsidRPr="005B4A14">
        <w:rPr>
          <w:color w:val="auto"/>
          <w:szCs w:val="21"/>
        </w:rPr>
        <w:t>:</w:t>
      </w:r>
      <w:r w:rsidR="00B93615" w:rsidRPr="005B4A14">
        <w:rPr>
          <w:color w:val="auto"/>
          <w:szCs w:val="21"/>
        </w:rPr>
        <w:t xml:space="preserve"> </w:t>
      </w:r>
    </w:p>
    <w:p w14:paraId="32BD55F2" w14:textId="77777777" w:rsidR="00E16711" w:rsidRPr="005B4A14" w:rsidRDefault="00E16711" w:rsidP="00E16711">
      <w:pPr>
        <w:pStyle w:val="bulletlevel1"/>
        <w:numPr>
          <w:ilvl w:val="0"/>
          <w:numId w:val="0"/>
        </w:numPr>
        <w:ind w:left="180"/>
        <w:rPr>
          <w:color w:val="auto"/>
          <w:szCs w:val="21"/>
        </w:rPr>
      </w:pPr>
    </w:p>
    <w:tbl>
      <w:tblPr>
        <w:tblW w:w="4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1228"/>
      </w:tblGrid>
      <w:tr w:rsidR="005B4A14" w:rsidRPr="00273301" w14:paraId="1CB7F3F4" w14:textId="77777777" w:rsidTr="00E16711">
        <w:trPr>
          <w:trHeight w:val="804"/>
          <w:jc w:val="center"/>
        </w:trPr>
        <w:tc>
          <w:tcPr>
            <w:tcW w:w="3050" w:type="dxa"/>
            <w:shd w:val="clear" w:color="000000" w:fill="444D53"/>
            <w:vAlign w:val="center"/>
            <w:hideMark/>
          </w:tcPr>
          <w:p w14:paraId="16B4A7C8" w14:textId="77777777" w:rsidR="005B4A14" w:rsidRPr="00273301" w:rsidRDefault="005B4A14" w:rsidP="00725E72">
            <w:pPr>
              <w:spacing w:after="0" w:line="240" w:lineRule="auto"/>
              <w:jc w:val="center"/>
              <w:rPr>
                <w:rFonts w:cs="Arial"/>
                <w:color w:val="FFFFFF"/>
              </w:rPr>
            </w:pPr>
            <w:r w:rsidRPr="00273301">
              <w:rPr>
                <w:rFonts w:cs="Arial"/>
                <w:color w:val="FFFFFF"/>
              </w:rPr>
              <w:t>GTC</w:t>
            </w:r>
          </w:p>
        </w:tc>
        <w:tc>
          <w:tcPr>
            <w:tcW w:w="1228" w:type="dxa"/>
            <w:shd w:val="clear" w:color="000000" w:fill="444D53"/>
            <w:vAlign w:val="center"/>
            <w:hideMark/>
          </w:tcPr>
          <w:p w14:paraId="2B956106" w14:textId="77777777" w:rsidR="005B4A14" w:rsidRPr="00273301" w:rsidRDefault="005B4A14" w:rsidP="00725E72">
            <w:pPr>
              <w:spacing w:after="0" w:line="240" w:lineRule="auto"/>
              <w:jc w:val="center"/>
              <w:rPr>
                <w:rFonts w:cs="Arial"/>
                <w:color w:val="FFFFFF"/>
              </w:rPr>
            </w:pPr>
            <w:r w:rsidRPr="00273301">
              <w:rPr>
                <w:rFonts w:cs="Arial"/>
                <w:color w:val="FFFFFF"/>
              </w:rPr>
              <w:t>Days Congestion</w:t>
            </w:r>
          </w:p>
        </w:tc>
      </w:tr>
      <w:tr w:rsidR="00E16711" w:rsidRPr="00273301" w14:paraId="5B7E2C29" w14:textId="77777777" w:rsidTr="00E16711">
        <w:trPr>
          <w:trHeight w:val="300"/>
          <w:jc w:val="center"/>
        </w:trPr>
        <w:tc>
          <w:tcPr>
            <w:tcW w:w="3050" w:type="dxa"/>
            <w:noWrap/>
            <w:hideMark/>
          </w:tcPr>
          <w:p w14:paraId="5816AA23" w14:textId="72EA397A" w:rsidR="00E16711" w:rsidRPr="00273301" w:rsidRDefault="00E16711" w:rsidP="00E16711">
            <w:pPr>
              <w:spacing w:after="0" w:line="240" w:lineRule="auto"/>
              <w:jc w:val="center"/>
              <w:rPr>
                <w:rFonts w:ascii="Calibri" w:hAnsi="Calibri" w:cs="Calibri"/>
                <w:color w:val="000000"/>
                <w:sz w:val="22"/>
                <w:szCs w:val="22"/>
              </w:rPr>
            </w:pPr>
            <w:r w:rsidRPr="00503730">
              <w:t>Hamilton County</w:t>
            </w:r>
          </w:p>
        </w:tc>
        <w:tc>
          <w:tcPr>
            <w:tcW w:w="1228" w:type="dxa"/>
            <w:noWrap/>
            <w:hideMark/>
          </w:tcPr>
          <w:p w14:paraId="7889DA07" w14:textId="459481BC" w:rsidR="00E16711" w:rsidRPr="00273301" w:rsidRDefault="00E16711" w:rsidP="00E16711">
            <w:pPr>
              <w:spacing w:after="0" w:line="240" w:lineRule="auto"/>
              <w:jc w:val="center"/>
              <w:rPr>
                <w:rFonts w:ascii="Calibri" w:hAnsi="Calibri" w:cs="Calibri"/>
                <w:color w:val="000000"/>
                <w:sz w:val="22"/>
                <w:szCs w:val="22"/>
              </w:rPr>
            </w:pPr>
            <w:r w:rsidRPr="00503730">
              <w:t>30</w:t>
            </w:r>
          </w:p>
        </w:tc>
      </w:tr>
      <w:tr w:rsidR="00E16711" w:rsidRPr="00273301" w14:paraId="286F64F0" w14:textId="77777777" w:rsidTr="00E16711">
        <w:trPr>
          <w:trHeight w:val="300"/>
          <w:jc w:val="center"/>
        </w:trPr>
        <w:tc>
          <w:tcPr>
            <w:tcW w:w="3050" w:type="dxa"/>
            <w:noWrap/>
            <w:hideMark/>
          </w:tcPr>
          <w:p w14:paraId="12711736" w14:textId="16908669" w:rsidR="00E16711" w:rsidRPr="00273301" w:rsidRDefault="00E16711" w:rsidP="00E16711">
            <w:pPr>
              <w:spacing w:after="0" w:line="240" w:lineRule="auto"/>
              <w:jc w:val="center"/>
              <w:rPr>
                <w:rFonts w:ascii="Calibri" w:hAnsi="Calibri" w:cs="Calibri"/>
                <w:color w:val="000000"/>
                <w:sz w:val="22"/>
                <w:szCs w:val="22"/>
              </w:rPr>
            </w:pPr>
            <w:r w:rsidRPr="00503730">
              <w:t>Zapata to Starr</w:t>
            </w:r>
          </w:p>
        </w:tc>
        <w:tc>
          <w:tcPr>
            <w:tcW w:w="1228" w:type="dxa"/>
            <w:noWrap/>
            <w:hideMark/>
          </w:tcPr>
          <w:p w14:paraId="17941ED4" w14:textId="14C9C6DD" w:rsidR="00E16711" w:rsidRPr="00273301" w:rsidRDefault="00E16711" w:rsidP="00E16711">
            <w:pPr>
              <w:spacing w:after="0" w:line="240" w:lineRule="auto"/>
              <w:jc w:val="center"/>
              <w:rPr>
                <w:rFonts w:ascii="Calibri" w:hAnsi="Calibri" w:cs="Calibri"/>
                <w:color w:val="000000"/>
                <w:sz w:val="22"/>
                <w:szCs w:val="22"/>
              </w:rPr>
            </w:pPr>
            <w:r w:rsidRPr="00503730">
              <w:t>29</w:t>
            </w:r>
          </w:p>
        </w:tc>
      </w:tr>
      <w:tr w:rsidR="00E16711" w:rsidRPr="00273301" w14:paraId="07A97581" w14:textId="77777777" w:rsidTr="00E16711">
        <w:trPr>
          <w:trHeight w:val="300"/>
          <w:jc w:val="center"/>
        </w:trPr>
        <w:tc>
          <w:tcPr>
            <w:tcW w:w="3050" w:type="dxa"/>
            <w:noWrap/>
            <w:hideMark/>
          </w:tcPr>
          <w:p w14:paraId="54800E53" w14:textId="4C1BE5C0" w:rsidR="00E16711" w:rsidRPr="00273301" w:rsidRDefault="00E16711" w:rsidP="00E16711">
            <w:pPr>
              <w:spacing w:after="0" w:line="240" w:lineRule="auto"/>
              <w:jc w:val="center"/>
              <w:rPr>
                <w:rFonts w:ascii="Calibri" w:hAnsi="Calibri" w:cs="Calibri"/>
                <w:color w:val="000000"/>
                <w:sz w:val="22"/>
                <w:szCs w:val="22"/>
              </w:rPr>
            </w:pPr>
            <w:r w:rsidRPr="00503730">
              <w:t>South Texas Export (E_PASP)</w:t>
            </w:r>
          </w:p>
        </w:tc>
        <w:tc>
          <w:tcPr>
            <w:tcW w:w="1228" w:type="dxa"/>
            <w:noWrap/>
            <w:hideMark/>
          </w:tcPr>
          <w:p w14:paraId="4FB25666" w14:textId="5EF31E93" w:rsidR="00E16711" w:rsidRPr="00273301" w:rsidRDefault="00E16711" w:rsidP="00E16711">
            <w:pPr>
              <w:spacing w:after="0" w:line="240" w:lineRule="auto"/>
              <w:jc w:val="center"/>
              <w:rPr>
                <w:rFonts w:ascii="Calibri" w:hAnsi="Calibri" w:cs="Calibri"/>
                <w:color w:val="000000"/>
                <w:sz w:val="22"/>
                <w:szCs w:val="22"/>
              </w:rPr>
            </w:pPr>
            <w:r w:rsidRPr="00503730">
              <w:t>28</w:t>
            </w:r>
          </w:p>
        </w:tc>
      </w:tr>
      <w:tr w:rsidR="00E16711" w:rsidRPr="00273301" w14:paraId="73E82FD5" w14:textId="77777777" w:rsidTr="00E16711">
        <w:trPr>
          <w:trHeight w:val="300"/>
          <w:jc w:val="center"/>
        </w:trPr>
        <w:tc>
          <w:tcPr>
            <w:tcW w:w="3050" w:type="dxa"/>
            <w:noWrap/>
            <w:hideMark/>
          </w:tcPr>
          <w:p w14:paraId="0B0D7F4D" w14:textId="10E85EEC" w:rsidR="00E16711" w:rsidRPr="00273301" w:rsidRDefault="00E16711" w:rsidP="00E16711">
            <w:pPr>
              <w:spacing w:after="0" w:line="240" w:lineRule="auto"/>
              <w:jc w:val="center"/>
              <w:rPr>
                <w:rFonts w:ascii="Calibri" w:hAnsi="Calibri" w:cs="Calibri"/>
                <w:color w:val="000000"/>
                <w:sz w:val="22"/>
                <w:szCs w:val="22"/>
              </w:rPr>
            </w:pPr>
            <w:r w:rsidRPr="00503730">
              <w:t>South Texas Export (E_PATA)</w:t>
            </w:r>
          </w:p>
        </w:tc>
        <w:tc>
          <w:tcPr>
            <w:tcW w:w="1228" w:type="dxa"/>
            <w:noWrap/>
            <w:hideMark/>
          </w:tcPr>
          <w:p w14:paraId="1FD9719C" w14:textId="148F9CCB" w:rsidR="00E16711" w:rsidRPr="00273301" w:rsidRDefault="00E16711" w:rsidP="00E16711">
            <w:pPr>
              <w:spacing w:after="0" w:line="240" w:lineRule="auto"/>
              <w:jc w:val="center"/>
              <w:rPr>
                <w:rFonts w:ascii="Calibri" w:hAnsi="Calibri" w:cs="Calibri"/>
                <w:color w:val="000000"/>
                <w:sz w:val="22"/>
                <w:szCs w:val="22"/>
              </w:rPr>
            </w:pPr>
            <w:r w:rsidRPr="00503730">
              <w:t>25</w:t>
            </w:r>
          </w:p>
        </w:tc>
      </w:tr>
      <w:tr w:rsidR="00E16711" w:rsidRPr="00273301" w14:paraId="1460B8D4" w14:textId="77777777" w:rsidTr="00E16711">
        <w:trPr>
          <w:trHeight w:val="300"/>
          <w:jc w:val="center"/>
        </w:trPr>
        <w:tc>
          <w:tcPr>
            <w:tcW w:w="3050" w:type="dxa"/>
            <w:noWrap/>
            <w:hideMark/>
          </w:tcPr>
          <w:p w14:paraId="2D7FE721" w14:textId="6DE2AB6A" w:rsidR="00E16711" w:rsidRPr="00273301" w:rsidRDefault="00E16711" w:rsidP="00E16711">
            <w:pPr>
              <w:spacing w:after="0" w:line="240" w:lineRule="auto"/>
              <w:jc w:val="center"/>
              <w:rPr>
                <w:rFonts w:ascii="Calibri" w:hAnsi="Calibri" w:cs="Calibri"/>
                <w:color w:val="000000"/>
                <w:sz w:val="22"/>
                <w:szCs w:val="22"/>
              </w:rPr>
            </w:pPr>
            <w:r w:rsidRPr="00503730">
              <w:t>North Edinburg to Lobo</w:t>
            </w:r>
          </w:p>
        </w:tc>
        <w:tc>
          <w:tcPr>
            <w:tcW w:w="1228" w:type="dxa"/>
            <w:noWrap/>
            <w:hideMark/>
          </w:tcPr>
          <w:p w14:paraId="1ED2B46F" w14:textId="6E6FE2A5" w:rsidR="00E16711" w:rsidRPr="00273301" w:rsidRDefault="00E16711" w:rsidP="00E16711">
            <w:pPr>
              <w:spacing w:after="0" w:line="240" w:lineRule="auto"/>
              <w:jc w:val="center"/>
              <w:rPr>
                <w:rFonts w:ascii="Calibri" w:hAnsi="Calibri" w:cs="Calibri"/>
                <w:color w:val="000000"/>
                <w:sz w:val="22"/>
                <w:szCs w:val="22"/>
              </w:rPr>
            </w:pPr>
            <w:r w:rsidRPr="00503730">
              <w:t>24</w:t>
            </w:r>
          </w:p>
        </w:tc>
      </w:tr>
      <w:tr w:rsidR="00E16711" w:rsidRPr="00273301" w14:paraId="624FF1F7" w14:textId="77777777" w:rsidTr="00E16711">
        <w:trPr>
          <w:trHeight w:val="300"/>
          <w:jc w:val="center"/>
        </w:trPr>
        <w:tc>
          <w:tcPr>
            <w:tcW w:w="3050" w:type="dxa"/>
            <w:noWrap/>
            <w:hideMark/>
          </w:tcPr>
          <w:p w14:paraId="5D9F60D3" w14:textId="7A77F643" w:rsidR="00E16711" w:rsidRPr="00273301" w:rsidRDefault="00E16711" w:rsidP="00E16711">
            <w:pPr>
              <w:spacing w:after="0" w:line="240" w:lineRule="auto"/>
              <w:jc w:val="center"/>
              <w:rPr>
                <w:rFonts w:ascii="Calibri" w:hAnsi="Calibri" w:cs="Calibri"/>
                <w:color w:val="000000"/>
                <w:sz w:val="22"/>
                <w:szCs w:val="22"/>
              </w:rPr>
            </w:pPr>
            <w:r w:rsidRPr="00503730">
              <w:t>Nelson Sharpe to Rio Hondo</w:t>
            </w:r>
          </w:p>
        </w:tc>
        <w:tc>
          <w:tcPr>
            <w:tcW w:w="1228" w:type="dxa"/>
            <w:noWrap/>
            <w:hideMark/>
          </w:tcPr>
          <w:p w14:paraId="46526741" w14:textId="21968523" w:rsidR="00E16711" w:rsidRPr="00273301" w:rsidRDefault="00E16711" w:rsidP="00E16711">
            <w:pPr>
              <w:spacing w:after="0" w:line="240" w:lineRule="auto"/>
              <w:jc w:val="center"/>
              <w:rPr>
                <w:rFonts w:ascii="Calibri" w:hAnsi="Calibri" w:cs="Calibri"/>
                <w:color w:val="000000"/>
                <w:sz w:val="22"/>
                <w:szCs w:val="22"/>
              </w:rPr>
            </w:pPr>
            <w:r w:rsidRPr="00503730">
              <w:t>22</w:t>
            </w:r>
          </w:p>
        </w:tc>
      </w:tr>
      <w:tr w:rsidR="00E16711" w:rsidRPr="00273301" w14:paraId="63AEFB41" w14:textId="77777777" w:rsidTr="00E16711">
        <w:trPr>
          <w:trHeight w:val="300"/>
          <w:jc w:val="center"/>
        </w:trPr>
        <w:tc>
          <w:tcPr>
            <w:tcW w:w="3050" w:type="dxa"/>
            <w:noWrap/>
            <w:hideMark/>
          </w:tcPr>
          <w:p w14:paraId="30028A44" w14:textId="590EF07E" w:rsidR="00E16711" w:rsidRPr="00273301" w:rsidRDefault="00E16711" w:rsidP="00E16711">
            <w:pPr>
              <w:spacing w:after="0" w:line="240" w:lineRule="auto"/>
              <w:jc w:val="center"/>
              <w:rPr>
                <w:rFonts w:ascii="Calibri" w:hAnsi="Calibri" w:cs="Calibri"/>
                <w:color w:val="000000"/>
                <w:sz w:val="22"/>
                <w:szCs w:val="22"/>
              </w:rPr>
            </w:pPr>
            <w:r w:rsidRPr="00503730">
              <w:t>West Texas Export</w:t>
            </w:r>
          </w:p>
        </w:tc>
        <w:tc>
          <w:tcPr>
            <w:tcW w:w="1228" w:type="dxa"/>
            <w:noWrap/>
            <w:hideMark/>
          </w:tcPr>
          <w:p w14:paraId="6C7F1E01" w14:textId="301E0EC9" w:rsidR="00E16711" w:rsidRPr="00273301" w:rsidRDefault="00E16711" w:rsidP="00E16711">
            <w:pPr>
              <w:spacing w:after="0" w:line="240" w:lineRule="auto"/>
              <w:jc w:val="center"/>
              <w:rPr>
                <w:rFonts w:ascii="Calibri" w:hAnsi="Calibri" w:cs="Calibri"/>
                <w:color w:val="000000"/>
                <w:sz w:val="22"/>
                <w:szCs w:val="22"/>
              </w:rPr>
            </w:pPr>
            <w:r w:rsidRPr="00503730">
              <w:t>8</w:t>
            </w:r>
          </w:p>
        </w:tc>
      </w:tr>
      <w:tr w:rsidR="00E16711" w:rsidRPr="00273301" w14:paraId="38106398" w14:textId="77777777" w:rsidTr="00E16711">
        <w:trPr>
          <w:trHeight w:val="300"/>
          <w:jc w:val="center"/>
        </w:trPr>
        <w:tc>
          <w:tcPr>
            <w:tcW w:w="3050" w:type="dxa"/>
            <w:noWrap/>
            <w:hideMark/>
          </w:tcPr>
          <w:p w14:paraId="4AE9E639" w14:textId="42191BA8" w:rsidR="00E16711" w:rsidRPr="00273301" w:rsidRDefault="00E16711" w:rsidP="00E16711">
            <w:pPr>
              <w:spacing w:after="0" w:line="240" w:lineRule="auto"/>
              <w:jc w:val="center"/>
              <w:rPr>
                <w:rFonts w:ascii="Calibri" w:hAnsi="Calibri" w:cs="Calibri"/>
                <w:color w:val="000000"/>
                <w:sz w:val="22"/>
                <w:szCs w:val="22"/>
              </w:rPr>
            </w:pPr>
            <w:r w:rsidRPr="00503730">
              <w:t>SAMSW</w:t>
            </w:r>
          </w:p>
        </w:tc>
        <w:tc>
          <w:tcPr>
            <w:tcW w:w="1228" w:type="dxa"/>
            <w:noWrap/>
            <w:hideMark/>
          </w:tcPr>
          <w:p w14:paraId="0A31EAFB" w14:textId="323F69E6" w:rsidR="00E16711" w:rsidRPr="00273301" w:rsidRDefault="00E16711" w:rsidP="00E16711">
            <w:pPr>
              <w:spacing w:after="0" w:line="240" w:lineRule="auto"/>
              <w:jc w:val="center"/>
              <w:rPr>
                <w:rFonts w:ascii="Calibri" w:hAnsi="Calibri" w:cs="Calibri"/>
                <w:color w:val="000000"/>
                <w:sz w:val="22"/>
                <w:szCs w:val="22"/>
              </w:rPr>
            </w:pPr>
            <w:r w:rsidRPr="00503730">
              <w:t>6</w:t>
            </w:r>
          </w:p>
        </w:tc>
      </w:tr>
      <w:tr w:rsidR="00E16711" w:rsidRPr="00273301" w14:paraId="3DB7CBD0" w14:textId="77777777" w:rsidTr="00E16711">
        <w:trPr>
          <w:trHeight w:val="300"/>
          <w:jc w:val="center"/>
        </w:trPr>
        <w:tc>
          <w:tcPr>
            <w:tcW w:w="3050" w:type="dxa"/>
            <w:noWrap/>
          </w:tcPr>
          <w:p w14:paraId="55A3726C" w14:textId="16D8D520" w:rsidR="00E16711" w:rsidRPr="00503730" w:rsidRDefault="00E16711" w:rsidP="00E16711">
            <w:pPr>
              <w:spacing w:after="0" w:line="240" w:lineRule="auto"/>
              <w:jc w:val="center"/>
            </w:pPr>
            <w:r w:rsidRPr="00BF17DD">
              <w:t>Panhandle GTC</w:t>
            </w:r>
          </w:p>
        </w:tc>
        <w:tc>
          <w:tcPr>
            <w:tcW w:w="1228" w:type="dxa"/>
            <w:noWrap/>
          </w:tcPr>
          <w:p w14:paraId="7A6988F3" w14:textId="1774EDBE" w:rsidR="00E16711" w:rsidRPr="00503730" w:rsidRDefault="00E16711" w:rsidP="00E16711">
            <w:pPr>
              <w:spacing w:after="0" w:line="240" w:lineRule="auto"/>
              <w:jc w:val="center"/>
            </w:pPr>
            <w:r w:rsidRPr="00BF17DD">
              <w:t>5</w:t>
            </w:r>
          </w:p>
        </w:tc>
      </w:tr>
      <w:tr w:rsidR="00E16711" w:rsidRPr="00273301" w14:paraId="2B6A90F1" w14:textId="77777777" w:rsidTr="00E16711">
        <w:trPr>
          <w:trHeight w:val="300"/>
          <w:jc w:val="center"/>
        </w:trPr>
        <w:tc>
          <w:tcPr>
            <w:tcW w:w="3050" w:type="dxa"/>
            <w:noWrap/>
          </w:tcPr>
          <w:p w14:paraId="1D9A61BD" w14:textId="7BD13F94" w:rsidR="00E16711" w:rsidRPr="00503730" w:rsidRDefault="00E16711" w:rsidP="00E16711">
            <w:pPr>
              <w:spacing w:after="0" w:line="240" w:lineRule="auto"/>
              <w:jc w:val="center"/>
            </w:pPr>
            <w:r w:rsidRPr="00BF17DD">
              <w:t>Wharton County</w:t>
            </w:r>
          </w:p>
        </w:tc>
        <w:tc>
          <w:tcPr>
            <w:tcW w:w="1228" w:type="dxa"/>
            <w:noWrap/>
          </w:tcPr>
          <w:p w14:paraId="46A462AE" w14:textId="2580FB64" w:rsidR="00E16711" w:rsidRPr="00503730" w:rsidRDefault="00E16711" w:rsidP="00E16711">
            <w:pPr>
              <w:spacing w:after="0" w:line="240" w:lineRule="auto"/>
              <w:jc w:val="center"/>
            </w:pPr>
            <w:r w:rsidRPr="00BF17DD">
              <w:t>5</w:t>
            </w:r>
          </w:p>
        </w:tc>
      </w:tr>
      <w:tr w:rsidR="00E16711" w:rsidRPr="00273301" w14:paraId="36B907B1" w14:textId="77777777" w:rsidTr="00E16711">
        <w:trPr>
          <w:trHeight w:val="300"/>
          <w:jc w:val="center"/>
        </w:trPr>
        <w:tc>
          <w:tcPr>
            <w:tcW w:w="3050" w:type="dxa"/>
            <w:noWrap/>
          </w:tcPr>
          <w:p w14:paraId="07D4619F" w14:textId="6038F116" w:rsidR="00E16711" w:rsidRPr="00503730" w:rsidRDefault="00E16711" w:rsidP="00E16711">
            <w:pPr>
              <w:spacing w:after="0" w:line="240" w:lineRule="auto"/>
              <w:jc w:val="center"/>
            </w:pPr>
            <w:r w:rsidRPr="00BF17DD">
              <w:t>North to Houston</w:t>
            </w:r>
          </w:p>
        </w:tc>
        <w:tc>
          <w:tcPr>
            <w:tcW w:w="1228" w:type="dxa"/>
            <w:noWrap/>
          </w:tcPr>
          <w:p w14:paraId="79B1D804" w14:textId="0385B6F5" w:rsidR="00E16711" w:rsidRPr="00503730" w:rsidRDefault="00E16711" w:rsidP="00E16711">
            <w:pPr>
              <w:spacing w:after="0" w:line="240" w:lineRule="auto"/>
              <w:jc w:val="center"/>
            </w:pPr>
            <w:r w:rsidRPr="00BF17DD">
              <w:t>4</w:t>
            </w:r>
          </w:p>
        </w:tc>
      </w:tr>
      <w:tr w:rsidR="00E16711" w:rsidRPr="00273301" w14:paraId="64866D7F" w14:textId="77777777" w:rsidTr="00E16711">
        <w:trPr>
          <w:trHeight w:val="300"/>
          <w:jc w:val="center"/>
        </w:trPr>
        <w:tc>
          <w:tcPr>
            <w:tcW w:w="3050" w:type="dxa"/>
            <w:noWrap/>
          </w:tcPr>
          <w:p w14:paraId="10F4FCD9" w14:textId="3BC87FF0" w:rsidR="00E16711" w:rsidRPr="00503730" w:rsidRDefault="00E16711" w:rsidP="00E16711">
            <w:pPr>
              <w:spacing w:after="0" w:line="240" w:lineRule="auto"/>
              <w:jc w:val="center"/>
            </w:pPr>
            <w:r w:rsidRPr="00BF17DD">
              <w:t>Raymondville – Rio Hondo</w:t>
            </w:r>
          </w:p>
        </w:tc>
        <w:tc>
          <w:tcPr>
            <w:tcW w:w="1228" w:type="dxa"/>
            <w:noWrap/>
          </w:tcPr>
          <w:p w14:paraId="2194CCED" w14:textId="15E0F71A" w:rsidR="00E16711" w:rsidRPr="00503730" w:rsidRDefault="00E16711" w:rsidP="00E16711">
            <w:pPr>
              <w:spacing w:after="0" w:line="240" w:lineRule="auto"/>
              <w:jc w:val="center"/>
            </w:pPr>
            <w:r w:rsidRPr="00BF17DD">
              <w:t>3</w:t>
            </w:r>
          </w:p>
        </w:tc>
      </w:tr>
      <w:tr w:rsidR="00E16711" w:rsidRPr="00273301" w14:paraId="0E37B5CD" w14:textId="77777777" w:rsidTr="00E16711">
        <w:trPr>
          <w:trHeight w:val="300"/>
          <w:jc w:val="center"/>
        </w:trPr>
        <w:tc>
          <w:tcPr>
            <w:tcW w:w="3050" w:type="dxa"/>
            <w:noWrap/>
          </w:tcPr>
          <w:p w14:paraId="79651BA0" w14:textId="72745CE9" w:rsidR="00E16711" w:rsidRPr="00503730" w:rsidRDefault="00E16711" w:rsidP="00E16711">
            <w:pPr>
              <w:spacing w:after="0" w:line="240" w:lineRule="auto"/>
              <w:jc w:val="center"/>
            </w:pPr>
            <w:r w:rsidRPr="00BF17DD">
              <w:t>Valley Export</w:t>
            </w:r>
          </w:p>
        </w:tc>
        <w:tc>
          <w:tcPr>
            <w:tcW w:w="1228" w:type="dxa"/>
            <w:noWrap/>
          </w:tcPr>
          <w:p w14:paraId="36E1C462" w14:textId="751D46E2" w:rsidR="00E16711" w:rsidRPr="00503730" w:rsidRDefault="00E16711" w:rsidP="00E16711">
            <w:pPr>
              <w:spacing w:after="0" w:line="240" w:lineRule="auto"/>
              <w:jc w:val="center"/>
            </w:pPr>
            <w:r w:rsidRPr="00BF17DD">
              <w:t>1</w:t>
            </w:r>
          </w:p>
        </w:tc>
      </w:tr>
    </w:tbl>
    <w:p w14:paraId="79A61CEA" w14:textId="77777777" w:rsidR="00AB6E5F" w:rsidRPr="00405355" w:rsidRDefault="00AB6E5F" w:rsidP="00AB6E5F">
      <w:pPr>
        <w:pStyle w:val="bulletlevel1"/>
        <w:numPr>
          <w:ilvl w:val="0"/>
          <w:numId w:val="0"/>
        </w:numPr>
        <w:ind w:left="540" w:hanging="360"/>
        <w:rPr>
          <w:color w:val="auto"/>
          <w:szCs w:val="21"/>
          <w:highlight w:val="yellow"/>
        </w:rPr>
      </w:pPr>
    </w:p>
    <w:p w14:paraId="7785B17F" w14:textId="0284FEFF" w:rsidR="00C7592F" w:rsidRPr="005B4A14" w:rsidRDefault="00B21C71" w:rsidP="00670135">
      <w:pPr>
        <w:pStyle w:val="Heading1"/>
      </w:pPr>
      <w:bookmarkStart w:id="252" w:name="_Toc205894770"/>
      <w:bookmarkEnd w:id="248"/>
      <w:bookmarkEnd w:id="249"/>
      <w:r w:rsidRPr="005B4A14">
        <w:t>Frequency Control</w:t>
      </w:r>
      <w:bookmarkEnd w:id="252"/>
    </w:p>
    <w:p w14:paraId="5145BA3D" w14:textId="47A67163" w:rsidR="006B7D86" w:rsidRPr="005B4A14" w:rsidRDefault="00B21C71" w:rsidP="00670135">
      <w:pPr>
        <w:pStyle w:val="Heading2"/>
      </w:pPr>
      <w:bookmarkStart w:id="253" w:name="_Toc205894771"/>
      <w:r w:rsidRPr="005B4A14">
        <w:t>Frequency Events</w:t>
      </w:r>
      <w:bookmarkEnd w:id="253"/>
    </w:p>
    <w:p w14:paraId="1FA047E5" w14:textId="6C82F36E" w:rsidR="00466A78" w:rsidRPr="001C1D5E" w:rsidRDefault="00466A78" w:rsidP="00466A78">
      <w:pPr>
        <w:rPr>
          <w:bCs/>
          <w:szCs w:val="21"/>
        </w:rPr>
      </w:pPr>
      <w:r w:rsidRPr="001C1D5E">
        <w:rPr>
          <w:bCs/>
          <w:szCs w:val="21"/>
        </w:rPr>
        <w:t xml:space="preserve">The ERCOT Interconnection experienced </w:t>
      </w:r>
      <w:r w:rsidR="001C1D5E" w:rsidRPr="001C1D5E">
        <w:rPr>
          <w:bCs/>
          <w:szCs w:val="21"/>
        </w:rPr>
        <w:t>5</w:t>
      </w:r>
      <w:r w:rsidR="005E6C81" w:rsidRPr="001C1D5E">
        <w:rPr>
          <w:bCs/>
          <w:szCs w:val="21"/>
        </w:rPr>
        <w:t xml:space="preserve"> </w:t>
      </w:r>
      <w:r w:rsidRPr="001C1D5E">
        <w:rPr>
          <w:bCs/>
          <w:szCs w:val="21"/>
        </w:rPr>
        <w:t xml:space="preserve">frequency </w:t>
      </w:r>
      <w:r w:rsidR="0004718E" w:rsidRPr="001C1D5E">
        <w:rPr>
          <w:bCs/>
          <w:szCs w:val="21"/>
        </w:rPr>
        <w:t>event</w:t>
      </w:r>
      <w:r w:rsidR="007E69E3" w:rsidRPr="001C1D5E">
        <w:rPr>
          <w:bCs/>
          <w:szCs w:val="21"/>
        </w:rPr>
        <w:t>s</w:t>
      </w:r>
      <w:r w:rsidRPr="001C1D5E">
        <w:rPr>
          <w:bCs/>
          <w:szCs w:val="21"/>
        </w:rPr>
        <w:t xml:space="preserve">, which resulted from unit tripping. The </w:t>
      </w:r>
      <w:r w:rsidR="00A57191" w:rsidRPr="001C1D5E">
        <w:rPr>
          <w:bCs/>
          <w:szCs w:val="21"/>
        </w:rPr>
        <w:t xml:space="preserve">average </w:t>
      </w:r>
      <w:r w:rsidR="00CB2191" w:rsidRPr="001C1D5E">
        <w:rPr>
          <w:bCs/>
          <w:szCs w:val="21"/>
        </w:rPr>
        <w:t>duration of t</w:t>
      </w:r>
      <w:r w:rsidR="00676C66" w:rsidRPr="001C1D5E">
        <w:rPr>
          <w:bCs/>
          <w:szCs w:val="21"/>
        </w:rPr>
        <w:t>h</w:t>
      </w:r>
      <w:r w:rsidR="00A57191" w:rsidRPr="001C1D5E">
        <w:rPr>
          <w:bCs/>
          <w:szCs w:val="21"/>
        </w:rPr>
        <w:t>e</w:t>
      </w:r>
      <w:r w:rsidR="00676C66" w:rsidRPr="001C1D5E">
        <w:rPr>
          <w:bCs/>
          <w:szCs w:val="21"/>
        </w:rPr>
        <w:t>s</w:t>
      </w:r>
      <w:r w:rsidR="00A57191" w:rsidRPr="001C1D5E">
        <w:rPr>
          <w:bCs/>
          <w:szCs w:val="21"/>
        </w:rPr>
        <w:t>e</w:t>
      </w:r>
      <w:r w:rsidR="00CB2191" w:rsidRPr="001C1D5E">
        <w:rPr>
          <w:bCs/>
          <w:szCs w:val="21"/>
        </w:rPr>
        <w:t xml:space="preserve"> events was </w:t>
      </w:r>
      <w:r w:rsidR="001C1D5E" w:rsidRPr="001C1D5E">
        <w:rPr>
          <w:bCs/>
          <w:szCs w:val="21"/>
        </w:rPr>
        <w:t>6</w:t>
      </w:r>
      <w:r w:rsidR="00CB2191" w:rsidRPr="001C1D5E">
        <w:rPr>
          <w:bCs/>
          <w:szCs w:val="21"/>
        </w:rPr>
        <w:t xml:space="preserve"> minutes and </w:t>
      </w:r>
      <w:r w:rsidR="001C1D5E" w:rsidRPr="001C1D5E">
        <w:rPr>
          <w:bCs/>
          <w:szCs w:val="21"/>
        </w:rPr>
        <w:t>18</w:t>
      </w:r>
      <w:r w:rsidR="00CB2191" w:rsidRPr="001C1D5E">
        <w:rPr>
          <w:bCs/>
          <w:szCs w:val="21"/>
        </w:rPr>
        <w:t xml:space="preserve"> seconds.</w:t>
      </w:r>
    </w:p>
    <w:p w14:paraId="24B16018" w14:textId="2B7B83C2" w:rsidR="005F0220" w:rsidRPr="001C1D5E" w:rsidRDefault="00466A78" w:rsidP="00466A78">
      <w:pPr>
        <w:rPr>
          <w:szCs w:val="21"/>
        </w:rPr>
      </w:pPr>
      <w:r w:rsidRPr="001C1D5E">
        <w:rPr>
          <w:szCs w:val="21"/>
        </w:rPr>
        <w:t>A summary of the frequency event is provided below. The reported frequency event meet</w:t>
      </w:r>
      <w:r w:rsidR="00C008ED" w:rsidRPr="001C1D5E">
        <w:rPr>
          <w:szCs w:val="21"/>
        </w:rPr>
        <w:t>s</w:t>
      </w:r>
      <w:r w:rsidRPr="001C1D5E">
        <w:rPr>
          <w:szCs w:val="21"/>
        </w:rPr>
        <w:t xml:space="preserve"> one of the following criteria: Delta Frequency is 60 </w:t>
      </w:r>
      <w:proofErr w:type="spellStart"/>
      <w:r w:rsidRPr="001C1D5E">
        <w:rPr>
          <w:szCs w:val="21"/>
        </w:rPr>
        <w:t>mHz</w:t>
      </w:r>
      <w:proofErr w:type="spellEnd"/>
      <w:r w:rsidRPr="001C1D5E">
        <w:rPr>
          <w:szCs w:val="21"/>
        </w:rPr>
        <w:t xml:space="preserve"> or greater; the MW loss is 350 MW or greater; resource trip event triggered ECRS deployment. Frequency events that have been identified as Frequency Measurable Events (FME) for purposes of BAL-001-TRE-2 analysis are highlighted in blue. When analyzing frequency </w:t>
      </w:r>
      <w:r w:rsidRPr="001C1D5E">
        <w:rPr>
          <w:szCs w:val="21"/>
        </w:rPr>
        <w:lastRenderedPageBreak/>
        <w:t xml:space="preserve">events, ERCOT evaluates PMU data according to industry standards. Events with an oscillating frequency of less than 1 Hz are inter-area, while higher frequencies indicate local events. Industry standards specify that damping ratio for inter-area oscillations should be 3.0% or greater. For the frequency event listed below, the ERCOT system met these standards and transitioned well after </w:t>
      </w:r>
      <w:r w:rsidR="00A74910" w:rsidRPr="001C1D5E">
        <w:rPr>
          <w:szCs w:val="21"/>
        </w:rPr>
        <w:t>the</w:t>
      </w:r>
      <w:r w:rsidRPr="001C1D5E">
        <w:rPr>
          <w:szCs w:val="21"/>
        </w:rPr>
        <w:t xml:space="preserve"> disturbance. In the case of negative delta frequency, the MW Loss column could refer to load loss.</w:t>
      </w:r>
    </w:p>
    <w:p w14:paraId="415E9D84" w14:textId="77777777" w:rsidR="007633C7" w:rsidRPr="00405355" w:rsidRDefault="007633C7" w:rsidP="00466A78">
      <w:pPr>
        <w:rPr>
          <w:szCs w:val="21"/>
          <w:highlight w:val="yellow"/>
        </w:rPr>
      </w:pPr>
    </w:p>
    <w:tbl>
      <w:tblPr>
        <w:tblW w:w="5000" w:type="pct"/>
        <w:tblCellMar>
          <w:left w:w="29" w:type="dxa"/>
          <w:right w:w="29" w:type="dxa"/>
        </w:tblCellMar>
        <w:tblLook w:val="04A0" w:firstRow="1" w:lastRow="0" w:firstColumn="1" w:lastColumn="0" w:noHBand="0" w:noVBand="1"/>
      </w:tblPr>
      <w:tblGrid>
        <w:gridCol w:w="1782"/>
        <w:gridCol w:w="1070"/>
        <w:gridCol w:w="1070"/>
        <w:gridCol w:w="837"/>
        <w:gridCol w:w="979"/>
        <w:gridCol w:w="829"/>
        <w:gridCol w:w="539"/>
        <w:gridCol w:w="892"/>
        <w:gridCol w:w="459"/>
        <w:gridCol w:w="893"/>
      </w:tblGrid>
      <w:tr w:rsidR="000A26CD" w:rsidRPr="00405355" w14:paraId="337F36B4" w14:textId="77777777" w:rsidTr="00BD2040">
        <w:trPr>
          <w:trHeight w:val="615"/>
        </w:trPr>
        <w:tc>
          <w:tcPr>
            <w:tcW w:w="563"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tcPr>
          <w:p w14:paraId="0F444AA1" w14:textId="6D810F05" w:rsidR="000A26CD" w:rsidRPr="00361CE7" w:rsidRDefault="000A26CD" w:rsidP="00F84B32">
            <w:pPr>
              <w:rPr>
                <w:rFonts w:cs="Arial"/>
                <w:b/>
                <w:bCs/>
                <w:color w:val="FFFFFF"/>
                <w:sz w:val="18"/>
                <w:szCs w:val="18"/>
              </w:rPr>
            </w:pPr>
            <w:r w:rsidRPr="00361CE7">
              <w:rPr>
                <w:rFonts w:cs="Arial"/>
                <w:b/>
                <w:bCs/>
                <w:color w:val="FFFFFF"/>
                <w:sz w:val="18"/>
                <w:szCs w:val="18"/>
              </w:rPr>
              <w:t xml:space="preserve">Date and </w:t>
            </w:r>
            <w:proofErr w:type="gramStart"/>
            <w:r w:rsidRPr="00361CE7">
              <w:rPr>
                <w:rFonts w:cs="Arial"/>
                <w:b/>
                <w:bCs/>
                <w:color w:val="FFFFFF"/>
                <w:sz w:val="18"/>
                <w:szCs w:val="18"/>
              </w:rPr>
              <w:t>Time</w:t>
            </w:r>
            <w:proofErr w:type="gramEnd"/>
          </w:p>
        </w:tc>
        <w:tc>
          <w:tcPr>
            <w:tcW w:w="606" w:type="pct"/>
            <w:tcBorders>
              <w:top w:val="single" w:sz="4" w:space="0" w:color="auto"/>
              <w:left w:val="nil"/>
              <w:bottom w:val="single" w:sz="4" w:space="0" w:color="auto"/>
              <w:right w:val="single" w:sz="4" w:space="0" w:color="auto"/>
            </w:tcBorders>
            <w:shd w:val="clear" w:color="000000" w:fill="444D53"/>
            <w:vAlign w:val="center"/>
          </w:tcPr>
          <w:p w14:paraId="49EFB25E" w14:textId="3BB3DF73"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rPr>
              <w:t>Delta Frequency</w:t>
            </w:r>
          </w:p>
        </w:tc>
        <w:tc>
          <w:tcPr>
            <w:tcW w:w="606" w:type="pct"/>
            <w:tcBorders>
              <w:top w:val="single" w:sz="4" w:space="0" w:color="auto"/>
              <w:left w:val="nil"/>
              <w:bottom w:val="single" w:sz="4" w:space="0" w:color="auto"/>
              <w:right w:val="single" w:sz="4" w:space="0" w:color="auto"/>
            </w:tcBorders>
            <w:shd w:val="clear" w:color="000000" w:fill="444D53"/>
            <w:vAlign w:val="center"/>
          </w:tcPr>
          <w:p w14:paraId="0B9A9C9D" w14:textId="471519A7"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rPr>
              <w:t>Max/Min Frequency</w:t>
            </w:r>
          </w:p>
        </w:tc>
        <w:tc>
          <w:tcPr>
            <w:tcW w:w="513"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tcPr>
          <w:p w14:paraId="4576EC0E" w14:textId="3927F900" w:rsidR="000A26CD" w:rsidRPr="00361CE7" w:rsidRDefault="000A26CD" w:rsidP="00F84B32">
            <w:pPr>
              <w:rPr>
                <w:rFonts w:cs="Arial"/>
                <w:b/>
                <w:bCs/>
                <w:color w:val="FFFFFF"/>
                <w:sz w:val="18"/>
                <w:szCs w:val="18"/>
              </w:rPr>
            </w:pPr>
            <w:r w:rsidRPr="00361CE7">
              <w:rPr>
                <w:rFonts w:cs="Arial"/>
                <w:b/>
                <w:bCs/>
                <w:color w:val="FFFFFF"/>
                <w:sz w:val="18"/>
                <w:szCs w:val="18"/>
              </w:rPr>
              <w:t>Duration of Event</w:t>
            </w:r>
          </w:p>
        </w:tc>
        <w:tc>
          <w:tcPr>
            <w:tcW w:w="1121" w:type="pct"/>
            <w:gridSpan w:val="2"/>
            <w:tcBorders>
              <w:top w:val="single" w:sz="4" w:space="0" w:color="auto"/>
              <w:left w:val="nil"/>
              <w:bottom w:val="single" w:sz="4" w:space="0" w:color="auto"/>
              <w:right w:val="single" w:sz="4" w:space="0" w:color="000000"/>
            </w:tcBorders>
            <w:shd w:val="clear" w:color="000000" w:fill="444D53"/>
            <w:vAlign w:val="center"/>
          </w:tcPr>
          <w:p w14:paraId="7E4AB7B0" w14:textId="03267F82"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sz w:val="18"/>
                <w:szCs w:val="18"/>
              </w:rPr>
              <w:t>PMU Data</w:t>
            </w:r>
          </w:p>
        </w:tc>
        <w:tc>
          <w:tcPr>
            <w:tcW w:w="374"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tcPr>
          <w:p w14:paraId="1375DCA4" w14:textId="358B2D60"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sz w:val="18"/>
                <w:szCs w:val="18"/>
              </w:rPr>
              <w:t>MW Loss</w:t>
            </w:r>
          </w:p>
        </w:tc>
        <w:tc>
          <w:tcPr>
            <w:tcW w:w="468" w:type="pct"/>
            <w:tcBorders>
              <w:top w:val="single" w:sz="4" w:space="0" w:color="auto"/>
              <w:left w:val="nil"/>
              <w:bottom w:val="single" w:sz="4" w:space="0" w:color="auto"/>
              <w:right w:val="single" w:sz="4" w:space="0" w:color="auto"/>
            </w:tcBorders>
            <w:shd w:val="clear" w:color="000000" w:fill="444D53"/>
            <w:vAlign w:val="center"/>
          </w:tcPr>
          <w:p w14:paraId="2B9E433D" w14:textId="348222B8"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sz w:val="18"/>
                <w:szCs w:val="18"/>
              </w:rPr>
              <w:t>Load</w:t>
            </w:r>
          </w:p>
        </w:tc>
        <w:tc>
          <w:tcPr>
            <w:tcW w:w="281" w:type="pct"/>
            <w:tcBorders>
              <w:top w:val="single" w:sz="4" w:space="0" w:color="auto"/>
              <w:left w:val="nil"/>
              <w:bottom w:val="single" w:sz="4" w:space="0" w:color="auto"/>
              <w:right w:val="single" w:sz="4" w:space="0" w:color="auto"/>
            </w:tcBorders>
            <w:shd w:val="clear" w:color="000000" w:fill="444D53"/>
            <w:vAlign w:val="center"/>
          </w:tcPr>
          <w:p w14:paraId="718655D2" w14:textId="431D8011"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sz w:val="18"/>
                <w:szCs w:val="18"/>
              </w:rPr>
              <w:t>IRR</w:t>
            </w:r>
          </w:p>
        </w:tc>
        <w:tc>
          <w:tcPr>
            <w:tcW w:w="468" w:type="pct"/>
            <w:tcBorders>
              <w:top w:val="single" w:sz="4" w:space="0" w:color="auto"/>
              <w:left w:val="nil"/>
              <w:bottom w:val="single" w:sz="4" w:space="0" w:color="auto"/>
              <w:right w:val="single" w:sz="4" w:space="0" w:color="auto"/>
            </w:tcBorders>
            <w:shd w:val="clear" w:color="000000" w:fill="444D53"/>
            <w:vAlign w:val="center"/>
          </w:tcPr>
          <w:p w14:paraId="49975140" w14:textId="4D40EE9B"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sz w:val="18"/>
                <w:szCs w:val="18"/>
              </w:rPr>
              <w:t>Inertia</w:t>
            </w:r>
          </w:p>
        </w:tc>
      </w:tr>
      <w:tr w:rsidR="000A26CD" w:rsidRPr="00405355" w14:paraId="3C82CACB" w14:textId="77777777" w:rsidTr="00BD2040">
        <w:trPr>
          <w:trHeight w:val="612"/>
        </w:trPr>
        <w:tc>
          <w:tcPr>
            <w:tcW w:w="563" w:type="pct"/>
            <w:vMerge/>
            <w:tcBorders>
              <w:top w:val="single" w:sz="4" w:space="0" w:color="auto"/>
              <w:left w:val="single" w:sz="4" w:space="0" w:color="auto"/>
              <w:bottom w:val="single" w:sz="4" w:space="0" w:color="000000"/>
              <w:right w:val="single" w:sz="4" w:space="0" w:color="auto"/>
            </w:tcBorders>
            <w:vAlign w:val="center"/>
          </w:tcPr>
          <w:p w14:paraId="32625EA6" w14:textId="77777777" w:rsidR="000A26CD" w:rsidRPr="00361CE7" w:rsidRDefault="000A26CD" w:rsidP="00F84B32">
            <w:pPr>
              <w:spacing w:after="0" w:line="240" w:lineRule="auto"/>
              <w:rPr>
                <w:rFonts w:cs="Arial"/>
                <w:b/>
                <w:bCs/>
                <w:color w:val="FFFFFF"/>
                <w:sz w:val="18"/>
                <w:szCs w:val="18"/>
              </w:rPr>
            </w:pPr>
          </w:p>
        </w:tc>
        <w:tc>
          <w:tcPr>
            <w:tcW w:w="606" w:type="pct"/>
            <w:tcBorders>
              <w:top w:val="nil"/>
              <w:left w:val="nil"/>
              <w:bottom w:val="nil"/>
              <w:right w:val="single" w:sz="4" w:space="0" w:color="auto"/>
            </w:tcBorders>
            <w:shd w:val="clear" w:color="000000" w:fill="444D53"/>
            <w:vAlign w:val="center"/>
          </w:tcPr>
          <w:p w14:paraId="02D5D62F" w14:textId="7E900222" w:rsidR="000A26CD" w:rsidRPr="00361CE7" w:rsidRDefault="000A26CD" w:rsidP="00F84B32">
            <w:pPr>
              <w:spacing w:after="0" w:line="240" w:lineRule="auto"/>
              <w:jc w:val="center"/>
              <w:rPr>
                <w:rFonts w:cs="Arial"/>
                <w:b/>
                <w:bCs/>
                <w:color w:val="FFFFFF"/>
                <w:sz w:val="18"/>
                <w:szCs w:val="18"/>
              </w:rPr>
            </w:pPr>
            <w:bookmarkStart w:id="254" w:name="RANGE!B2"/>
            <w:r w:rsidRPr="00361CE7">
              <w:rPr>
                <w:rFonts w:cs="Arial"/>
                <w:b/>
                <w:bCs/>
                <w:color w:val="FFFFFF"/>
              </w:rPr>
              <w:t>(Hz)</w:t>
            </w:r>
            <w:bookmarkEnd w:id="254"/>
          </w:p>
        </w:tc>
        <w:tc>
          <w:tcPr>
            <w:tcW w:w="606" w:type="pct"/>
            <w:tcBorders>
              <w:top w:val="nil"/>
              <w:left w:val="nil"/>
              <w:bottom w:val="nil"/>
              <w:right w:val="single" w:sz="4" w:space="0" w:color="auto"/>
            </w:tcBorders>
            <w:shd w:val="clear" w:color="000000" w:fill="444D53"/>
            <w:vAlign w:val="center"/>
          </w:tcPr>
          <w:p w14:paraId="60866E50" w14:textId="0F85F057"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rPr>
              <w:t>(Hz)</w:t>
            </w:r>
          </w:p>
        </w:tc>
        <w:tc>
          <w:tcPr>
            <w:tcW w:w="513" w:type="pct"/>
            <w:vMerge/>
            <w:tcBorders>
              <w:top w:val="single" w:sz="4" w:space="0" w:color="auto"/>
              <w:left w:val="single" w:sz="4" w:space="0" w:color="auto"/>
              <w:bottom w:val="single" w:sz="4" w:space="0" w:color="000000"/>
              <w:right w:val="single" w:sz="4" w:space="0" w:color="auto"/>
            </w:tcBorders>
            <w:vAlign w:val="center"/>
          </w:tcPr>
          <w:p w14:paraId="2042D779" w14:textId="77777777" w:rsidR="000A26CD" w:rsidRPr="00361CE7" w:rsidRDefault="000A26CD" w:rsidP="00F84B32">
            <w:pPr>
              <w:spacing w:after="0" w:line="240" w:lineRule="auto"/>
              <w:rPr>
                <w:rFonts w:cs="Arial"/>
                <w:b/>
                <w:bCs/>
                <w:color w:val="FFFFFF"/>
                <w:sz w:val="18"/>
                <w:szCs w:val="18"/>
              </w:rPr>
            </w:pPr>
          </w:p>
        </w:tc>
        <w:tc>
          <w:tcPr>
            <w:tcW w:w="607" w:type="pct"/>
            <w:tcBorders>
              <w:top w:val="nil"/>
              <w:left w:val="nil"/>
              <w:bottom w:val="nil"/>
              <w:right w:val="single" w:sz="4" w:space="0" w:color="auto"/>
            </w:tcBorders>
            <w:shd w:val="clear" w:color="000000" w:fill="444D53"/>
            <w:vAlign w:val="center"/>
          </w:tcPr>
          <w:p w14:paraId="3F50F05C" w14:textId="147CA19F"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sz w:val="18"/>
                <w:szCs w:val="18"/>
              </w:rPr>
              <w:t>Oscillation Mode (Hz)</w:t>
            </w:r>
          </w:p>
        </w:tc>
        <w:tc>
          <w:tcPr>
            <w:tcW w:w="514" w:type="pct"/>
            <w:tcBorders>
              <w:top w:val="nil"/>
              <w:left w:val="nil"/>
              <w:bottom w:val="nil"/>
              <w:right w:val="single" w:sz="4" w:space="0" w:color="auto"/>
            </w:tcBorders>
            <w:shd w:val="clear" w:color="000000" w:fill="444D53"/>
            <w:vAlign w:val="center"/>
          </w:tcPr>
          <w:p w14:paraId="1F21C421" w14:textId="17DEFDBC"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sz w:val="18"/>
                <w:szCs w:val="18"/>
              </w:rPr>
              <w:t>Damping Ratio</w:t>
            </w:r>
          </w:p>
        </w:tc>
        <w:tc>
          <w:tcPr>
            <w:tcW w:w="374" w:type="pct"/>
            <w:vMerge/>
            <w:tcBorders>
              <w:top w:val="single" w:sz="4" w:space="0" w:color="auto"/>
              <w:left w:val="single" w:sz="4" w:space="0" w:color="auto"/>
              <w:bottom w:val="single" w:sz="4" w:space="0" w:color="000000"/>
              <w:right w:val="single" w:sz="4" w:space="0" w:color="auto"/>
            </w:tcBorders>
            <w:vAlign w:val="center"/>
          </w:tcPr>
          <w:p w14:paraId="6D6DDD22" w14:textId="77777777" w:rsidR="000A26CD" w:rsidRPr="00361CE7" w:rsidRDefault="000A26CD" w:rsidP="00F84B32">
            <w:pPr>
              <w:spacing w:after="0" w:line="240" w:lineRule="auto"/>
              <w:rPr>
                <w:rFonts w:cs="Arial"/>
                <w:b/>
                <w:bCs/>
                <w:color w:val="FFFFFF"/>
                <w:sz w:val="18"/>
                <w:szCs w:val="18"/>
              </w:rPr>
            </w:pPr>
          </w:p>
        </w:tc>
        <w:tc>
          <w:tcPr>
            <w:tcW w:w="468" w:type="pct"/>
            <w:tcBorders>
              <w:top w:val="nil"/>
              <w:left w:val="nil"/>
              <w:bottom w:val="nil"/>
              <w:right w:val="single" w:sz="4" w:space="0" w:color="auto"/>
            </w:tcBorders>
            <w:shd w:val="clear" w:color="000000" w:fill="444D53"/>
            <w:vAlign w:val="center"/>
          </w:tcPr>
          <w:p w14:paraId="2AC95591" w14:textId="741E9C00"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sz w:val="18"/>
                <w:szCs w:val="18"/>
              </w:rPr>
              <w:t>(MW)</w:t>
            </w:r>
          </w:p>
        </w:tc>
        <w:tc>
          <w:tcPr>
            <w:tcW w:w="281" w:type="pct"/>
            <w:tcBorders>
              <w:top w:val="nil"/>
              <w:left w:val="nil"/>
              <w:bottom w:val="nil"/>
              <w:right w:val="single" w:sz="4" w:space="0" w:color="auto"/>
            </w:tcBorders>
            <w:shd w:val="clear" w:color="000000" w:fill="444D53"/>
            <w:vAlign w:val="center"/>
          </w:tcPr>
          <w:p w14:paraId="08E46B07" w14:textId="15438B12"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sz w:val="18"/>
                <w:szCs w:val="18"/>
              </w:rPr>
              <w:t>%</w:t>
            </w:r>
          </w:p>
        </w:tc>
        <w:tc>
          <w:tcPr>
            <w:tcW w:w="468" w:type="pct"/>
            <w:tcBorders>
              <w:top w:val="nil"/>
              <w:left w:val="nil"/>
              <w:bottom w:val="nil"/>
              <w:right w:val="single" w:sz="4" w:space="0" w:color="auto"/>
            </w:tcBorders>
            <w:shd w:val="clear" w:color="000000" w:fill="444D53"/>
            <w:vAlign w:val="center"/>
          </w:tcPr>
          <w:p w14:paraId="3DEAACBB" w14:textId="51731F31"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sz w:val="18"/>
                <w:szCs w:val="18"/>
              </w:rPr>
              <w:t>(MW-s)</w:t>
            </w:r>
          </w:p>
        </w:tc>
      </w:tr>
      <w:tr w:rsidR="001E24E4" w:rsidRPr="00405355" w14:paraId="723CDC78" w14:textId="77777777" w:rsidTr="00BD2040">
        <w:trPr>
          <w:trHeight w:val="300"/>
        </w:trPr>
        <w:tc>
          <w:tcPr>
            <w:tcW w:w="563" w:type="pct"/>
            <w:tcBorders>
              <w:top w:val="nil"/>
              <w:left w:val="single" w:sz="4" w:space="0" w:color="auto"/>
              <w:bottom w:val="single" w:sz="4" w:space="0" w:color="auto"/>
              <w:right w:val="single" w:sz="4" w:space="0" w:color="auto"/>
            </w:tcBorders>
            <w:shd w:val="clear" w:color="000000" w:fill="FFFFFF"/>
            <w:noWrap/>
            <w:vAlign w:val="center"/>
          </w:tcPr>
          <w:p w14:paraId="00AA93CF" w14:textId="48B0F464" w:rsidR="001E24E4" w:rsidRPr="00361CE7" w:rsidRDefault="001E24E4" w:rsidP="001E24E4">
            <w:pPr>
              <w:spacing w:after="0" w:line="240" w:lineRule="auto"/>
              <w:jc w:val="center"/>
              <w:rPr>
                <w:rFonts w:ascii="Calibri" w:hAnsi="Calibri" w:cs="Calibri"/>
                <w:color w:val="000000"/>
                <w:sz w:val="18"/>
                <w:szCs w:val="18"/>
              </w:rPr>
            </w:pPr>
            <w:r w:rsidRPr="00401AC8">
              <w:t>8/1/2025 12:03:03</w:t>
            </w:r>
          </w:p>
        </w:tc>
        <w:tc>
          <w:tcPr>
            <w:tcW w:w="606" w:type="pct"/>
            <w:tcBorders>
              <w:top w:val="single" w:sz="4" w:space="0" w:color="auto"/>
              <w:left w:val="nil"/>
              <w:bottom w:val="single" w:sz="4" w:space="0" w:color="auto"/>
              <w:right w:val="single" w:sz="4" w:space="0" w:color="auto"/>
            </w:tcBorders>
            <w:shd w:val="clear" w:color="000000" w:fill="FFFFFF"/>
            <w:noWrap/>
            <w:vAlign w:val="center"/>
          </w:tcPr>
          <w:p w14:paraId="2AF5194F" w14:textId="594C9230" w:rsidR="001E24E4" w:rsidRPr="00361CE7" w:rsidRDefault="001E24E4" w:rsidP="001E24E4">
            <w:pPr>
              <w:spacing w:after="0" w:line="240" w:lineRule="auto"/>
              <w:jc w:val="center"/>
              <w:rPr>
                <w:rFonts w:ascii="Calibri" w:hAnsi="Calibri" w:cs="Calibri"/>
                <w:color w:val="000000"/>
                <w:sz w:val="18"/>
                <w:szCs w:val="18"/>
              </w:rPr>
            </w:pPr>
            <w:r w:rsidRPr="00401AC8">
              <w:t>0.042</w:t>
            </w:r>
          </w:p>
        </w:tc>
        <w:tc>
          <w:tcPr>
            <w:tcW w:w="606" w:type="pct"/>
            <w:tcBorders>
              <w:top w:val="single" w:sz="4" w:space="0" w:color="auto"/>
              <w:left w:val="nil"/>
              <w:bottom w:val="single" w:sz="4" w:space="0" w:color="auto"/>
              <w:right w:val="single" w:sz="4" w:space="0" w:color="auto"/>
            </w:tcBorders>
            <w:shd w:val="clear" w:color="000000" w:fill="FFFFFF"/>
            <w:noWrap/>
            <w:vAlign w:val="center"/>
          </w:tcPr>
          <w:p w14:paraId="17D8AC84" w14:textId="0045BB50" w:rsidR="001E24E4" w:rsidRPr="00361CE7" w:rsidRDefault="001E24E4" w:rsidP="001E24E4">
            <w:pPr>
              <w:spacing w:after="0" w:line="240" w:lineRule="auto"/>
              <w:jc w:val="center"/>
              <w:rPr>
                <w:rFonts w:ascii="Calibri" w:hAnsi="Calibri" w:cs="Calibri"/>
                <w:color w:val="000000"/>
                <w:sz w:val="18"/>
                <w:szCs w:val="18"/>
              </w:rPr>
            </w:pPr>
            <w:r w:rsidRPr="00401AC8">
              <w:t>59.974</w:t>
            </w:r>
          </w:p>
        </w:tc>
        <w:tc>
          <w:tcPr>
            <w:tcW w:w="513" w:type="pct"/>
            <w:tcBorders>
              <w:top w:val="nil"/>
              <w:left w:val="nil"/>
              <w:bottom w:val="single" w:sz="4" w:space="0" w:color="auto"/>
              <w:right w:val="single" w:sz="4" w:space="0" w:color="auto"/>
            </w:tcBorders>
            <w:shd w:val="clear" w:color="000000" w:fill="FFFFFF"/>
            <w:noWrap/>
            <w:vAlign w:val="center"/>
          </w:tcPr>
          <w:p w14:paraId="6E5F0780" w14:textId="50C0E892" w:rsidR="001E24E4" w:rsidRPr="00361CE7" w:rsidRDefault="001E24E4" w:rsidP="001E24E4">
            <w:pPr>
              <w:spacing w:after="0" w:line="240" w:lineRule="auto"/>
              <w:jc w:val="center"/>
              <w:rPr>
                <w:rFonts w:ascii="Calibri" w:hAnsi="Calibri" w:cs="Calibri"/>
                <w:color w:val="000000"/>
                <w:sz w:val="18"/>
                <w:szCs w:val="18"/>
              </w:rPr>
            </w:pPr>
            <w:r w:rsidRPr="00401AC8">
              <w:t>00:09:10</w:t>
            </w:r>
          </w:p>
        </w:tc>
        <w:tc>
          <w:tcPr>
            <w:tcW w:w="607" w:type="pct"/>
            <w:tcBorders>
              <w:top w:val="single" w:sz="4" w:space="0" w:color="auto"/>
              <w:left w:val="nil"/>
              <w:bottom w:val="single" w:sz="4" w:space="0" w:color="auto"/>
              <w:right w:val="single" w:sz="4" w:space="0" w:color="auto"/>
            </w:tcBorders>
            <w:noWrap/>
            <w:vAlign w:val="center"/>
          </w:tcPr>
          <w:p w14:paraId="4EAF9CE4" w14:textId="0798DD50" w:rsidR="001E24E4" w:rsidRPr="00361CE7" w:rsidRDefault="001E24E4" w:rsidP="001E24E4">
            <w:pPr>
              <w:spacing w:after="0" w:line="240" w:lineRule="auto"/>
              <w:jc w:val="center"/>
              <w:rPr>
                <w:rFonts w:ascii="Calibri" w:hAnsi="Calibri" w:cs="Calibri"/>
                <w:color w:val="000000"/>
                <w:sz w:val="18"/>
                <w:szCs w:val="18"/>
              </w:rPr>
            </w:pPr>
            <w:r>
              <w:t>0.72</w:t>
            </w:r>
          </w:p>
        </w:tc>
        <w:tc>
          <w:tcPr>
            <w:tcW w:w="514" w:type="pct"/>
            <w:tcBorders>
              <w:top w:val="single" w:sz="4" w:space="0" w:color="auto"/>
              <w:left w:val="nil"/>
              <w:bottom w:val="single" w:sz="4" w:space="0" w:color="auto"/>
              <w:right w:val="single" w:sz="4" w:space="0" w:color="auto"/>
            </w:tcBorders>
            <w:noWrap/>
            <w:vAlign w:val="center"/>
          </w:tcPr>
          <w:p w14:paraId="4222C1E7" w14:textId="51BE5C6F" w:rsidR="001E24E4" w:rsidRPr="00361CE7" w:rsidRDefault="001E24E4" w:rsidP="001E24E4">
            <w:pPr>
              <w:spacing w:after="0" w:line="240" w:lineRule="auto"/>
              <w:jc w:val="center"/>
              <w:rPr>
                <w:rFonts w:ascii="Calibri" w:hAnsi="Calibri" w:cs="Calibri"/>
                <w:color w:val="000000"/>
                <w:sz w:val="18"/>
                <w:szCs w:val="18"/>
              </w:rPr>
            </w:pPr>
            <w:r>
              <w:t>9%</w:t>
            </w:r>
          </w:p>
        </w:tc>
        <w:tc>
          <w:tcPr>
            <w:tcW w:w="374" w:type="pct"/>
            <w:tcBorders>
              <w:top w:val="nil"/>
              <w:left w:val="nil"/>
              <w:bottom w:val="single" w:sz="4" w:space="0" w:color="auto"/>
              <w:right w:val="single" w:sz="4" w:space="0" w:color="auto"/>
            </w:tcBorders>
            <w:shd w:val="clear" w:color="000000" w:fill="FFFFFF"/>
            <w:noWrap/>
            <w:vAlign w:val="center"/>
          </w:tcPr>
          <w:p w14:paraId="4A75840C" w14:textId="33736F55" w:rsidR="001E24E4" w:rsidRPr="00361CE7" w:rsidRDefault="001E24E4" w:rsidP="001E24E4">
            <w:pPr>
              <w:spacing w:after="0" w:line="240" w:lineRule="auto"/>
              <w:jc w:val="center"/>
              <w:rPr>
                <w:rFonts w:ascii="Calibri" w:hAnsi="Calibri" w:cs="Calibri"/>
                <w:color w:val="000000"/>
                <w:sz w:val="18"/>
                <w:szCs w:val="18"/>
              </w:rPr>
            </w:pPr>
            <w:r w:rsidRPr="00401AC8">
              <w:t>759</w:t>
            </w:r>
          </w:p>
        </w:tc>
        <w:tc>
          <w:tcPr>
            <w:tcW w:w="468" w:type="pct"/>
            <w:tcBorders>
              <w:top w:val="single" w:sz="4" w:space="0" w:color="auto"/>
              <w:left w:val="nil"/>
              <w:bottom w:val="single" w:sz="4" w:space="0" w:color="auto"/>
              <w:right w:val="single" w:sz="4" w:space="0" w:color="auto"/>
            </w:tcBorders>
            <w:shd w:val="clear" w:color="000000" w:fill="FFFFFF"/>
            <w:noWrap/>
            <w:vAlign w:val="center"/>
          </w:tcPr>
          <w:p w14:paraId="1957A4FE" w14:textId="2F94E649" w:rsidR="001E24E4" w:rsidRPr="00361CE7" w:rsidRDefault="001E24E4" w:rsidP="001E24E4">
            <w:pPr>
              <w:spacing w:after="0" w:line="240" w:lineRule="auto"/>
              <w:jc w:val="center"/>
              <w:rPr>
                <w:rFonts w:ascii="Calibri" w:hAnsi="Calibri" w:cs="Calibri"/>
                <w:color w:val="000000"/>
                <w:sz w:val="18"/>
                <w:szCs w:val="18"/>
              </w:rPr>
            </w:pPr>
            <w:r w:rsidRPr="00401AC8">
              <w:t xml:space="preserve"> 73,710 </w:t>
            </w:r>
          </w:p>
        </w:tc>
        <w:tc>
          <w:tcPr>
            <w:tcW w:w="281" w:type="pct"/>
            <w:tcBorders>
              <w:top w:val="single" w:sz="4" w:space="0" w:color="auto"/>
              <w:left w:val="nil"/>
              <w:bottom w:val="single" w:sz="4" w:space="0" w:color="auto"/>
              <w:right w:val="single" w:sz="4" w:space="0" w:color="auto"/>
            </w:tcBorders>
            <w:shd w:val="clear" w:color="000000" w:fill="FFFFFF"/>
            <w:noWrap/>
            <w:vAlign w:val="center"/>
          </w:tcPr>
          <w:p w14:paraId="52615593" w14:textId="5A724122" w:rsidR="001E24E4" w:rsidRPr="00361CE7" w:rsidRDefault="001E24E4" w:rsidP="001E24E4">
            <w:pPr>
              <w:spacing w:after="0" w:line="240" w:lineRule="auto"/>
              <w:jc w:val="center"/>
              <w:rPr>
                <w:rFonts w:ascii="Calibri" w:hAnsi="Calibri" w:cs="Calibri"/>
                <w:color w:val="000000"/>
                <w:sz w:val="18"/>
                <w:szCs w:val="18"/>
              </w:rPr>
            </w:pPr>
            <w:r w:rsidRPr="00401AC8">
              <w:t>36%</w:t>
            </w:r>
          </w:p>
        </w:tc>
        <w:tc>
          <w:tcPr>
            <w:tcW w:w="468" w:type="pct"/>
            <w:tcBorders>
              <w:top w:val="single" w:sz="4" w:space="0" w:color="auto"/>
              <w:left w:val="nil"/>
              <w:bottom w:val="single" w:sz="4" w:space="0" w:color="auto"/>
              <w:right w:val="single" w:sz="4" w:space="0" w:color="auto"/>
            </w:tcBorders>
            <w:shd w:val="clear" w:color="000000" w:fill="FFFFFF"/>
            <w:noWrap/>
            <w:vAlign w:val="center"/>
          </w:tcPr>
          <w:p w14:paraId="7B1CD62B" w14:textId="78900CF3" w:rsidR="001E24E4" w:rsidRPr="00361CE7" w:rsidRDefault="001E24E4" w:rsidP="001E24E4">
            <w:pPr>
              <w:spacing w:after="0" w:line="240" w:lineRule="auto"/>
              <w:jc w:val="center"/>
              <w:rPr>
                <w:rFonts w:ascii="Calibri" w:hAnsi="Calibri" w:cs="Calibri"/>
                <w:color w:val="000000"/>
                <w:sz w:val="18"/>
                <w:szCs w:val="18"/>
              </w:rPr>
            </w:pPr>
            <w:r w:rsidRPr="00401AC8">
              <w:t xml:space="preserve"> 336,376 </w:t>
            </w:r>
          </w:p>
        </w:tc>
      </w:tr>
      <w:tr w:rsidR="001E24E4" w:rsidRPr="00405355" w14:paraId="77788B61" w14:textId="77777777" w:rsidTr="00BD2040">
        <w:trPr>
          <w:trHeight w:val="300"/>
        </w:trPr>
        <w:tc>
          <w:tcPr>
            <w:tcW w:w="563" w:type="pct"/>
            <w:tcBorders>
              <w:top w:val="nil"/>
              <w:left w:val="single" w:sz="4" w:space="0" w:color="auto"/>
              <w:bottom w:val="single" w:sz="4" w:space="0" w:color="auto"/>
              <w:right w:val="single" w:sz="4" w:space="0" w:color="auto"/>
            </w:tcBorders>
            <w:shd w:val="clear" w:color="000000" w:fill="FFFFFF"/>
            <w:noWrap/>
            <w:vAlign w:val="center"/>
          </w:tcPr>
          <w:p w14:paraId="23E2CCC0" w14:textId="4859A7B5" w:rsidR="001E24E4" w:rsidRPr="00361CE7" w:rsidRDefault="001E24E4" w:rsidP="001E24E4">
            <w:pPr>
              <w:spacing w:after="0" w:line="240" w:lineRule="auto"/>
              <w:jc w:val="center"/>
              <w:rPr>
                <w:rFonts w:ascii="Calibri" w:hAnsi="Calibri" w:cs="Calibri"/>
                <w:color w:val="000000"/>
                <w:sz w:val="18"/>
                <w:szCs w:val="18"/>
              </w:rPr>
            </w:pPr>
            <w:r w:rsidRPr="00401AC8">
              <w:t>8/5/2025 14:17:34</w:t>
            </w:r>
          </w:p>
        </w:tc>
        <w:tc>
          <w:tcPr>
            <w:tcW w:w="606" w:type="pct"/>
            <w:tcBorders>
              <w:top w:val="nil"/>
              <w:left w:val="nil"/>
              <w:bottom w:val="single" w:sz="4" w:space="0" w:color="auto"/>
              <w:right w:val="single" w:sz="4" w:space="0" w:color="auto"/>
            </w:tcBorders>
            <w:shd w:val="clear" w:color="000000" w:fill="FFFFFF"/>
            <w:noWrap/>
            <w:vAlign w:val="center"/>
          </w:tcPr>
          <w:p w14:paraId="4ED59D9E" w14:textId="7CE9E86F" w:rsidR="001E24E4" w:rsidRPr="00361CE7" w:rsidRDefault="001E24E4" w:rsidP="001E24E4">
            <w:pPr>
              <w:spacing w:after="0" w:line="240" w:lineRule="auto"/>
              <w:jc w:val="center"/>
              <w:rPr>
                <w:rFonts w:ascii="Calibri" w:hAnsi="Calibri" w:cs="Calibri"/>
                <w:color w:val="000000"/>
                <w:sz w:val="18"/>
                <w:szCs w:val="18"/>
              </w:rPr>
            </w:pPr>
            <w:r w:rsidRPr="00401AC8">
              <w:t>0.060</w:t>
            </w:r>
          </w:p>
        </w:tc>
        <w:tc>
          <w:tcPr>
            <w:tcW w:w="606" w:type="pct"/>
            <w:tcBorders>
              <w:top w:val="nil"/>
              <w:left w:val="nil"/>
              <w:bottom w:val="single" w:sz="4" w:space="0" w:color="auto"/>
              <w:right w:val="single" w:sz="4" w:space="0" w:color="auto"/>
            </w:tcBorders>
            <w:shd w:val="clear" w:color="000000" w:fill="FFFFFF"/>
            <w:noWrap/>
            <w:vAlign w:val="center"/>
          </w:tcPr>
          <w:p w14:paraId="740C9541" w14:textId="361F7761" w:rsidR="001E24E4" w:rsidRPr="00361CE7" w:rsidRDefault="001E24E4" w:rsidP="001E24E4">
            <w:pPr>
              <w:spacing w:after="0" w:line="240" w:lineRule="auto"/>
              <w:jc w:val="center"/>
              <w:rPr>
                <w:rFonts w:ascii="Calibri" w:hAnsi="Calibri" w:cs="Calibri"/>
                <w:color w:val="000000"/>
                <w:sz w:val="18"/>
                <w:szCs w:val="18"/>
              </w:rPr>
            </w:pPr>
            <w:r w:rsidRPr="00401AC8">
              <w:t>59.953</w:t>
            </w:r>
          </w:p>
        </w:tc>
        <w:tc>
          <w:tcPr>
            <w:tcW w:w="513" w:type="pct"/>
            <w:tcBorders>
              <w:top w:val="nil"/>
              <w:left w:val="nil"/>
              <w:bottom w:val="single" w:sz="4" w:space="0" w:color="auto"/>
              <w:right w:val="single" w:sz="4" w:space="0" w:color="auto"/>
            </w:tcBorders>
            <w:shd w:val="clear" w:color="000000" w:fill="FFFFFF"/>
            <w:noWrap/>
            <w:vAlign w:val="center"/>
          </w:tcPr>
          <w:p w14:paraId="21C6DD2B" w14:textId="08554AA8" w:rsidR="001E24E4" w:rsidRPr="00361CE7" w:rsidRDefault="001E24E4" w:rsidP="001E24E4">
            <w:pPr>
              <w:spacing w:after="0" w:line="240" w:lineRule="auto"/>
              <w:jc w:val="center"/>
              <w:rPr>
                <w:rFonts w:ascii="Calibri" w:hAnsi="Calibri" w:cs="Calibri"/>
                <w:color w:val="000000"/>
                <w:sz w:val="18"/>
                <w:szCs w:val="18"/>
              </w:rPr>
            </w:pPr>
            <w:r w:rsidRPr="00401AC8">
              <w:t>00:07:18</w:t>
            </w:r>
          </w:p>
        </w:tc>
        <w:tc>
          <w:tcPr>
            <w:tcW w:w="607" w:type="pct"/>
            <w:tcBorders>
              <w:top w:val="nil"/>
              <w:left w:val="nil"/>
              <w:bottom w:val="single" w:sz="4" w:space="0" w:color="auto"/>
              <w:right w:val="single" w:sz="4" w:space="0" w:color="auto"/>
            </w:tcBorders>
            <w:noWrap/>
            <w:vAlign w:val="center"/>
          </w:tcPr>
          <w:p w14:paraId="651F8C84" w14:textId="4E7F9520" w:rsidR="001E24E4" w:rsidRPr="00361CE7" w:rsidRDefault="001E24E4" w:rsidP="001E24E4">
            <w:pPr>
              <w:spacing w:after="0" w:line="240" w:lineRule="auto"/>
              <w:jc w:val="center"/>
              <w:rPr>
                <w:rFonts w:ascii="Calibri" w:hAnsi="Calibri" w:cs="Calibri"/>
                <w:color w:val="000000"/>
                <w:sz w:val="18"/>
                <w:szCs w:val="18"/>
              </w:rPr>
            </w:pPr>
            <w:r>
              <w:t>0.56</w:t>
            </w:r>
          </w:p>
        </w:tc>
        <w:tc>
          <w:tcPr>
            <w:tcW w:w="514" w:type="pct"/>
            <w:tcBorders>
              <w:top w:val="nil"/>
              <w:left w:val="nil"/>
              <w:bottom w:val="single" w:sz="4" w:space="0" w:color="auto"/>
              <w:right w:val="single" w:sz="4" w:space="0" w:color="auto"/>
            </w:tcBorders>
            <w:noWrap/>
            <w:vAlign w:val="center"/>
          </w:tcPr>
          <w:p w14:paraId="065E9240" w14:textId="0C1321D7" w:rsidR="001E24E4" w:rsidRPr="00361CE7" w:rsidRDefault="001E24E4" w:rsidP="001E24E4">
            <w:pPr>
              <w:spacing w:after="0" w:line="240" w:lineRule="auto"/>
              <w:jc w:val="center"/>
              <w:rPr>
                <w:rFonts w:ascii="Calibri" w:hAnsi="Calibri" w:cs="Calibri"/>
                <w:color w:val="000000"/>
                <w:sz w:val="18"/>
                <w:szCs w:val="18"/>
              </w:rPr>
            </w:pPr>
            <w:r>
              <w:t>11%</w:t>
            </w:r>
          </w:p>
        </w:tc>
        <w:tc>
          <w:tcPr>
            <w:tcW w:w="374" w:type="pct"/>
            <w:tcBorders>
              <w:top w:val="nil"/>
              <w:left w:val="nil"/>
              <w:bottom w:val="single" w:sz="4" w:space="0" w:color="auto"/>
              <w:right w:val="single" w:sz="4" w:space="0" w:color="auto"/>
            </w:tcBorders>
            <w:shd w:val="clear" w:color="000000" w:fill="FFFFFF"/>
            <w:noWrap/>
            <w:vAlign w:val="center"/>
          </w:tcPr>
          <w:p w14:paraId="751D631C" w14:textId="5D2BBFA5" w:rsidR="001E24E4" w:rsidRPr="00361CE7" w:rsidRDefault="001E24E4" w:rsidP="001E24E4">
            <w:pPr>
              <w:spacing w:after="0" w:line="240" w:lineRule="auto"/>
              <w:jc w:val="center"/>
              <w:rPr>
                <w:rFonts w:ascii="Calibri" w:hAnsi="Calibri" w:cs="Calibri"/>
                <w:color w:val="000000"/>
                <w:sz w:val="18"/>
                <w:szCs w:val="18"/>
              </w:rPr>
            </w:pPr>
            <w:r w:rsidRPr="00401AC8">
              <w:t>471</w:t>
            </w:r>
          </w:p>
        </w:tc>
        <w:tc>
          <w:tcPr>
            <w:tcW w:w="468" w:type="pct"/>
            <w:tcBorders>
              <w:top w:val="nil"/>
              <w:left w:val="nil"/>
              <w:bottom w:val="single" w:sz="4" w:space="0" w:color="auto"/>
              <w:right w:val="single" w:sz="4" w:space="0" w:color="auto"/>
            </w:tcBorders>
            <w:shd w:val="clear" w:color="000000" w:fill="FFFFFF"/>
            <w:noWrap/>
            <w:vAlign w:val="center"/>
          </w:tcPr>
          <w:p w14:paraId="03701C6A" w14:textId="04AAF288" w:rsidR="001E24E4" w:rsidRPr="00361CE7" w:rsidRDefault="001E24E4" w:rsidP="001E24E4">
            <w:pPr>
              <w:spacing w:after="0" w:line="240" w:lineRule="auto"/>
              <w:jc w:val="center"/>
              <w:rPr>
                <w:rFonts w:ascii="Calibri" w:hAnsi="Calibri" w:cs="Calibri"/>
                <w:color w:val="000000"/>
                <w:sz w:val="18"/>
                <w:szCs w:val="18"/>
              </w:rPr>
            </w:pPr>
            <w:r w:rsidRPr="00401AC8">
              <w:t xml:space="preserve"> 78,895 </w:t>
            </w:r>
          </w:p>
        </w:tc>
        <w:tc>
          <w:tcPr>
            <w:tcW w:w="281" w:type="pct"/>
            <w:tcBorders>
              <w:top w:val="nil"/>
              <w:left w:val="nil"/>
              <w:bottom w:val="single" w:sz="4" w:space="0" w:color="auto"/>
              <w:right w:val="single" w:sz="4" w:space="0" w:color="auto"/>
            </w:tcBorders>
            <w:shd w:val="clear" w:color="000000" w:fill="FFFFFF"/>
            <w:noWrap/>
            <w:vAlign w:val="center"/>
          </w:tcPr>
          <w:p w14:paraId="7EFED011" w14:textId="4DCD6199" w:rsidR="001E24E4" w:rsidRPr="00361CE7" w:rsidRDefault="001E24E4" w:rsidP="001E24E4">
            <w:pPr>
              <w:spacing w:after="0" w:line="240" w:lineRule="auto"/>
              <w:jc w:val="center"/>
              <w:rPr>
                <w:rFonts w:ascii="Calibri" w:hAnsi="Calibri" w:cs="Calibri"/>
                <w:color w:val="000000"/>
                <w:sz w:val="18"/>
                <w:szCs w:val="18"/>
              </w:rPr>
            </w:pPr>
            <w:r w:rsidRPr="00401AC8">
              <w:t>44%</w:t>
            </w:r>
          </w:p>
        </w:tc>
        <w:tc>
          <w:tcPr>
            <w:tcW w:w="468" w:type="pct"/>
            <w:tcBorders>
              <w:top w:val="nil"/>
              <w:left w:val="nil"/>
              <w:bottom w:val="single" w:sz="4" w:space="0" w:color="auto"/>
              <w:right w:val="single" w:sz="4" w:space="0" w:color="auto"/>
            </w:tcBorders>
            <w:shd w:val="clear" w:color="000000" w:fill="FFFFFF"/>
            <w:noWrap/>
            <w:vAlign w:val="center"/>
          </w:tcPr>
          <w:p w14:paraId="108119E9" w14:textId="5DD7A5A5" w:rsidR="001E24E4" w:rsidRPr="00361CE7" w:rsidRDefault="001E24E4" w:rsidP="001E24E4">
            <w:pPr>
              <w:spacing w:after="0" w:line="240" w:lineRule="auto"/>
              <w:jc w:val="center"/>
              <w:rPr>
                <w:rFonts w:ascii="Calibri" w:hAnsi="Calibri" w:cs="Calibri"/>
                <w:color w:val="000000"/>
                <w:sz w:val="18"/>
                <w:szCs w:val="18"/>
              </w:rPr>
            </w:pPr>
            <w:r w:rsidRPr="00401AC8">
              <w:t xml:space="preserve"> 323,307 </w:t>
            </w:r>
          </w:p>
        </w:tc>
      </w:tr>
      <w:tr w:rsidR="001E24E4" w:rsidRPr="00405355" w14:paraId="33FB43B5" w14:textId="77777777" w:rsidTr="00BD2040">
        <w:trPr>
          <w:trHeight w:val="300"/>
        </w:trPr>
        <w:tc>
          <w:tcPr>
            <w:tcW w:w="563" w:type="pct"/>
            <w:tcBorders>
              <w:top w:val="nil"/>
              <w:left w:val="single" w:sz="4" w:space="0" w:color="auto"/>
              <w:bottom w:val="single" w:sz="4" w:space="0" w:color="auto"/>
              <w:right w:val="single" w:sz="4" w:space="0" w:color="auto"/>
            </w:tcBorders>
            <w:shd w:val="clear" w:color="000000" w:fill="FFFFFF"/>
            <w:noWrap/>
            <w:vAlign w:val="center"/>
          </w:tcPr>
          <w:p w14:paraId="66880E95" w14:textId="0B90A9A4" w:rsidR="001E24E4" w:rsidRPr="00361CE7" w:rsidRDefault="001E24E4" w:rsidP="001E24E4">
            <w:pPr>
              <w:spacing w:after="0" w:line="240" w:lineRule="auto"/>
              <w:jc w:val="center"/>
              <w:rPr>
                <w:rFonts w:ascii="Calibri" w:hAnsi="Calibri" w:cs="Calibri"/>
                <w:color w:val="000000"/>
                <w:sz w:val="18"/>
                <w:szCs w:val="18"/>
              </w:rPr>
            </w:pPr>
            <w:r w:rsidRPr="00401AC8">
              <w:t>8/19/2025 5:24:20</w:t>
            </w:r>
          </w:p>
        </w:tc>
        <w:tc>
          <w:tcPr>
            <w:tcW w:w="606" w:type="pct"/>
            <w:tcBorders>
              <w:top w:val="nil"/>
              <w:left w:val="nil"/>
              <w:bottom w:val="single" w:sz="4" w:space="0" w:color="auto"/>
              <w:right w:val="single" w:sz="4" w:space="0" w:color="auto"/>
            </w:tcBorders>
            <w:shd w:val="clear" w:color="000000" w:fill="FFFFFF"/>
            <w:noWrap/>
            <w:vAlign w:val="center"/>
          </w:tcPr>
          <w:p w14:paraId="0CA45E32" w14:textId="775833F2" w:rsidR="001E24E4" w:rsidRPr="00361CE7" w:rsidRDefault="001E24E4" w:rsidP="001E24E4">
            <w:pPr>
              <w:spacing w:after="0" w:line="240" w:lineRule="auto"/>
              <w:jc w:val="center"/>
              <w:rPr>
                <w:rFonts w:ascii="Calibri" w:hAnsi="Calibri" w:cs="Calibri"/>
                <w:color w:val="000000"/>
                <w:sz w:val="18"/>
                <w:szCs w:val="18"/>
              </w:rPr>
            </w:pPr>
            <w:r w:rsidRPr="00401AC8">
              <w:t>0.040</w:t>
            </w:r>
          </w:p>
        </w:tc>
        <w:tc>
          <w:tcPr>
            <w:tcW w:w="606" w:type="pct"/>
            <w:tcBorders>
              <w:top w:val="nil"/>
              <w:left w:val="nil"/>
              <w:bottom w:val="single" w:sz="4" w:space="0" w:color="auto"/>
              <w:right w:val="single" w:sz="4" w:space="0" w:color="auto"/>
            </w:tcBorders>
            <w:shd w:val="clear" w:color="000000" w:fill="FFFFFF"/>
            <w:noWrap/>
            <w:vAlign w:val="center"/>
          </w:tcPr>
          <w:p w14:paraId="18BE6581" w14:textId="2AA59345" w:rsidR="001E24E4" w:rsidRPr="00361CE7" w:rsidRDefault="001E24E4" w:rsidP="001E24E4">
            <w:pPr>
              <w:spacing w:after="0" w:line="240" w:lineRule="auto"/>
              <w:jc w:val="center"/>
              <w:rPr>
                <w:rFonts w:ascii="Calibri" w:hAnsi="Calibri" w:cs="Calibri"/>
                <w:color w:val="000000"/>
                <w:sz w:val="18"/>
                <w:szCs w:val="18"/>
              </w:rPr>
            </w:pPr>
            <w:r w:rsidRPr="00401AC8">
              <w:t>59.939</w:t>
            </w:r>
          </w:p>
        </w:tc>
        <w:tc>
          <w:tcPr>
            <w:tcW w:w="513" w:type="pct"/>
            <w:tcBorders>
              <w:top w:val="nil"/>
              <w:left w:val="nil"/>
              <w:bottom w:val="single" w:sz="4" w:space="0" w:color="auto"/>
              <w:right w:val="single" w:sz="4" w:space="0" w:color="auto"/>
            </w:tcBorders>
            <w:shd w:val="clear" w:color="000000" w:fill="FFFFFF"/>
            <w:noWrap/>
            <w:vAlign w:val="center"/>
          </w:tcPr>
          <w:p w14:paraId="5B48C853" w14:textId="45894766" w:rsidR="001E24E4" w:rsidRPr="00361CE7" w:rsidRDefault="001E24E4" w:rsidP="001E24E4">
            <w:pPr>
              <w:spacing w:after="0" w:line="240" w:lineRule="auto"/>
              <w:jc w:val="center"/>
              <w:rPr>
                <w:rFonts w:ascii="Calibri" w:hAnsi="Calibri" w:cs="Calibri"/>
                <w:color w:val="000000"/>
                <w:sz w:val="18"/>
                <w:szCs w:val="18"/>
              </w:rPr>
            </w:pPr>
            <w:r w:rsidRPr="00401AC8">
              <w:t>00:07:32</w:t>
            </w:r>
          </w:p>
        </w:tc>
        <w:tc>
          <w:tcPr>
            <w:tcW w:w="607" w:type="pct"/>
            <w:tcBorders>
              <w:top w:val="nil"/>
              <w:left w:val="nil"/>
              <w:bottom w:val="single" w:sz="4" w:space="0" w:color="auto"/>
              <w:right w:val="single" w:sz="4" w:space="0" w:color="auto"/>
            </w:tcBorders>
            <w:noWrap/>
            <w:vAlign w:val="center"/>
          </w:tcPr>
          <w:p w14:paraId="1239F66A" w14:textId="0DE08DC5" w:rsidR="001E24E4" w:rsidRPr="00361CE7" w:rsidRDefault="001E24E4" w:rsidP="001E24E4">
            <w:pPr>
              <w:spacing w:after="0" w:line="240" w:lineRule="auto"/>
              <w:jc w:val="center"/>
              <w:rPr>
                <w:rFonts w:ascii="Calibri" w:hAnsi="Calibri" w:cs="Calibri"/>
                <w:color w:val="000000"/>
                <w:sz w:val="18"/>
                <w:szCs w:val="18"/>
              </w:rPr>
            </w:pPr>
            <w:r w:rsidRPr="00401AC8">
              <w:t>0.65</w:t>
            </w:r>
          </w:p>
        </w:tc>
        <w:tc>
          <w:tcPr>
            <w:tcW w:w="514" w:type="pct"/>
            <w:tcBorders>
              <w:top w:val="nil"/>
              <w:left w:val="nil"/>
              <w:bottom w:val="single" w:sz="4" w:space="0" w:color="auto"/>
              <w:right w:val="single" w:sz="4" w:space="0" w:color="auto"/>
            </w:tcBorders>
            <w:noWrap/>
            <w:vAlign w:val="center"/>
          </w:tcPr>
          <w:p w14:paraId="54AF0750" w14:textId="1FDDEF2D" w:rsidR="001E24E4" w:rsidRPr="00361CE7" w:rsidRDefault="001E24E4" w:rsidP="001E24E4">
            <w:pPr>
              <w:spacing w:after="0" w:line="240" w:lineRule="auto"/>
              <w:jc w:val="center"/>
              <w:rPr>
                <w:rFonts w:ascii="Calibri" w:hAnsi="Calibri" w:cs="Calibri"/>
                <w:color w:val="000000"/>
                <w:sz w:val="18"/>
                <w:szCs w:val="18"/>
              </w:rPr>
            </w:pPr>
            <w:r w:rsidRPr="00401AC8">
              <w:t>10%</w:t>
            </w:r>
          </w:p>
        </w:tc>
        <w:tc>
          <w:tcPr>
            <w:tcW w:w="374" w:type="pct"/>
            <w:tcBorders>
              <w:top w:val="nil"/>
              <w:left w:val="nil"/>
              <w:bottom w:val="single" w:sz="4" w:space="0" w:color="auto"/>
              <w:right w:val="single" w:sz="4" w:space="0" w:color="auto"/>
            </w:tcBorders>
            <w:shd w:val="clear" w:color="000000" w:fill="FFFFFF"/>
            <w:noWrap/>
            <w:vAlign w:val="center"/>
          </w:tcPr>
          <w:p w14:paraId="59B87ADA" w14:textId="0753BAAF" w:rsidR="001E24E4" w:rsidRPr="00361CE7" w:rsidRDefault="001E24E4" w:rsidP="001E24E4">
            <w:pPr>
              <w:spacing w:after="0" w:line="240" w:lineRule="auto"/>
              <w:jc w:val="center"/>
              <w:rPr>
                <w:rFonts w:ascii="Calibri" w:hAnsi="Calibri" w:cs="Calibri"/>
                <w:color w:val="000000"/>
                <w:sz w:val="18"/>
                <w:szCs w:val="18"/>
              </w:rPr>
            </w:pPr>
            <w:r w:rsidRPr="00401AC8">
              <w:t>539</w:t>
            </w:r>
          </w:p>
        </w:tc>
        <w:tc>
          <w:tcPr>
            <w:tcW w:w="468" w:type="pct"/>
            <w:tcBorders>
              <w:top w:val="nil"/>
              <w:left w:val="nil"/>
              <w:bottom w:val="single" w:sz="4" w:space="0" w:color="auto"/>
              <w:right w:val="single" w:sz="4" w:space="0" w:color="auto"/>
            </w:tcBorders>
            <w:shd w:val="clear" w:color="000000" w:fill="FFFFFF"/>
            <w:noWrap/>
            <w:vAlign w:val="center"/>
          </w:tcPr>
          <w:p w14:paraId="154DE187" w14:textId="18BA4D04" w:rsidR="001E24E4" w:rsidRPr="00361CE7" w:rsidRDefault="001E24E4" w:rsidP="001E24E4">
            <w:pPr>
              <w:spacing w:after="0" w:line="240" w:lineRule="auto"/>
              <w:jc w:val="center"/>
              <w:rPr>
                <w:rFonts w:ascii="Calibri" w:hAnsi="Calibri" w:cs="Calibri"/>
                <w:color w:val="000000"/>
                <w:sz w:val="18"/>
                <w:szCs w:val="18"/>
              </w:rPr>
            </w:pPr>
            <w:r w:rsidRPr="00401AC8">
              <w:t xml:space="preserve"> 56,686 </w:t>
            </w:r>
          </w:p>
        </w:tc>
        <w:tc>
          <w:tcPr>
            <w:tcW w:w="281" w:type="pct"/>
            <w:tcBorders>
              <w:top w:val="nil"/>
              <w:left w:val="nil"/>
              <w:bottom w:val="single" w:sz="4" w:space="0" w:color="auto"/>
              <w:right w:val="single" w:sz="4" w:space="0" w:color="auto"/>
            </w:tcBorders>
            <w:shd w:val="clear" w:color="000000" w:fill="FFFFFF"/>
            <w:noWrap/>
            <w:vAlign w:val="center"/>
          </w:tcPr>
          <w:p w14:paraId="67D1B3D5" w14:textId="50D9C838" w:rsidR="001E24E4" w:rsidRPr="00361CE7" w:rsidRDefault="001E24E4" w:rsidP="001E24E4">
            <w:pPr>
              <w:spacing w:after="0" w:line="240" w:lineRule="auto"/>
              <w:jc w:val="center"/>
              <w:rPr>
                <w:rFonts w:ascii="Calibri" w:hAnsi="Calibri" w:cs="Calibri"/>
                <w:color w:val="000000"/>
                <w:sz w:val="18"/>
                <w:szCs w:val="18"/>
              </w:rPr>
            </w:pPr>
            <w:r w:rsidRPr="00401AC8">
              <w:t>7%</w:t>
            </w:r>
          </w:p>
        </w:tc>
        <w:tc>
          <w:tcPr>
            <w:tcW w:w="468" w:type="pct"/>
            <w:tcBorders>
              <w:top w:val="nil"/>
              <w:left w:val="nil"/>
              <w:bottom w:val="single" w:sz="4" w:space="0" w:color="auto"/>
              <w:right w:val="single" w:sz="4" w:space="0" w:color="auto"/>
            </w:tcBorders>
            <w:shd w:val="clear" w:color="000000" w:fill="FFFFFF"/>
            <w:noWrap/>
            <w:vAlign w:val="center"/>
          </w:tcPr>
          <w:p w14:paraId="72ECF0A1" w14:textId="141B70F5" w:rsidR="001E24E4" w:rsidRPr="00361CE7" w:rsidRDefault="001E24E4" w:rsidP="001E24E4">
            <w:pPr>
              <w:spacing w:after="0" w:line="240" w:lineRule="auto"/>
              <w:jc w:val="center"/>
              <w:rPr>
                <w:rFonts w:ascii="Calibri" w:hAnsi="Calibri" w:cs="Calibri"/>
                <w:color w:val="000000"/>
                <w:sz w:val="18"/>
                <w:szCs w:val="18"/>
              </w:rPr>
            </w:pPr>
            <w:r w:rsidRPr="00401AC8">
              <w:t xml:space="preserve"> 344,612 </w:t>
            </w:r>
          </w:p>
        </w:tc>
      </w:tr>
      <w:tr w:rsidR="001E24E4" w:rsidRPr="00405355" w14:paraId="2C320691" w14:textId="77777777" w:rsidTr="00BD2040">
        <w:trPr>
          <w:trHeight w:val="300"/>
        </w:trPr>
        <w:tc>
          <w:tcPr>
            <w:tcW w:w="563" w:type="pct"/>
            <w:tcBorders>
              <w:top w:val="single" w:sz="4" w:space="0" w:color="auto"/>
              <w:left w:val="single" w:sz="4" w:space="0" w:color="auto"/>
              <w:bottom w:val="single" w:sz="4" w:space="0" w:color="auto"/>
              <w:right w:val="single" w:sz="4" w:space="0" w:color="auto"/>
            </w:tcBorders>
            <w:shd w:val="clear" w:color="000000" w:fill="B8CCE4"/>
            <w:noWrap/>
            <w:vAlign w:val="center"/>
          </w:tcPr>
          <w:p w14:paraId="49613B3D" w14:textId="6DDE68C8" w:rsidR="001E24E4" w:rsidRPr="00361CE7" w:rsidRDefault="001E24E4" w:rsidP="001E24E4">
            <w:pPr>
              <w:spacing w:after="0" w:line="240" w:lineRule="auto"/>
              <w:jc w:val="center"/>
              <w:rPr>
                <w:rFonts w:ascii="Calibri" w:hAnsi="Calibri" w:cs="Calibri"/>
                <w:color w:val="000000"/>
                <w:sz w:val="18"/>
                <w:szCs w:val="18"/>
              </w:rPr>
            </w:pPr>
            <w:r w:rsidRPr="00D12C28">
              <w:t>8/25/2025 3:46:13</w:t>
            </w:r>
          </w:p>
        </w:tc>
        <w:tc>
          <w:tcPr>
            <w:tcW w:w="606" w:type="pct"/>
            <w:tcBorders>
              <w:top w:val="single" w:sz="4" w:space="0" w:color="auto"/>
              <w:left w:val="nil"/>
              <w:bottom w:val="single" w:sz="4" w:space="0" w:color="auto"/>
              <w:right w:val="single" w:sz="4" w:space="0" w:color="auto"/>
            </w:tcBorders>
            <w:shd w:val="clear" w:color="000000" w:fill="B8CCE4"/>
            <w:noWrap/>
            <w:vAlign w:val="center"/>
          </w:tcPr>
          <w:p w14:paraId="322A6DC0" w14:textId="693B0714" w:rsidR="001E24E4" w:rsidRPr="00361CE7" w:rsidRDefault="001E24E4" w:rsidP="001E24E4">
            <w:pPr>
              <w:spacing w:after="0" w:line="240" w:lineRule="auto"/>
              <w:jc w:val="center"/>
              <w:rPr>
                <w:rFonts w:ascii="Calibri" w:hAnsi="Calibri" w:cs="Calibri"/>
                <w:color w:val="000000"/>
                <w:sz w:val="18"/>
                <w:szCs w:val="18"/>
              </w:rPr>
            </w:pPr>
            <w:r w:rsidRPr="00D12C28">
              <w:t>0.071</w:t>
            </w:r>
          </w:p>
        </w:tc>
        <w:tc>
          <w:tcPr>
            <w:tcW w:w="606" w:type="pct"/>
            <w:tcBorders>
              <w:top w:val="single" w:sz="4" w:space="0" w:color="auto"/>
              <w:left w:val="nil"/>
              <w:bottom w:val="single" w:sz="4" w:space="0" w:color="auto"/>
              <w:right w:val="single" w:sz="4" w:space="0" w:color="auto"/>
            </w:tcBorders>
            <w:shd w:val="clear" w:color="000000" w:fill="B8CCE4"/>
            <w:noWrap/>
            <w:vAlign w:val="center"/>
          </w:tcPr>
          <w:p w14:paraId="20C12961" w14:textId="3C6B8DD8" w:rsidR="001E24E4" w:rsidRPr="00361CE7" w:rsidRDefault="001E24E4" w:rsidP="001E24E4">
            <w:pPr>
              <w:spacing w:after="0" w:line="240" w:lineRule="auto"/>
              <w:jc w:val="center"/>
              <w:rPr>
                <w:rFonts w:ascii="Calibri" w:hAnsi="Calibri" w:cs="Calibri"/>
                <w:color w:val="000000"/>
                <w:sz w:val="18"/>
                <w:szCs w:val="18"/>
              </w:rPr>
            </w:pPr>
            <w:r w:rsidRPr="00D12C28">
              <w:t>59.925</w:t>
            </w:r>
          </w:p>
        </w:tc>
        <w:tc>
          <w:tcPr>
            <w:tcW w:w="513" w:type="pct"/>
            <w:tcBorders>
              <w:top w:val="single" w:sz="4" w:space="0" w:color="auto"/>
              <w:left w:val="nil"/>
              <w:bottom w:val="single" w:sz="4" w:space="0" w:color="auto"/>
              <w:right w:val="single" w:sz="4" w:space="0" w:color="auto"/>
            </w:tcBorders>
            <w:shd w:val="clear" w:color="000000" w:fill="B8CCE4"/>
            <w:noWrap/>
            <w:vAlign w:val="center"/>
          </w:tcPr>
          <w:p w14:paraId="2D5D44C8" w14:textId="3A44222D" w:rsidR="001E24E4" w:rsidRPr="00361CE7" w:rsidRDefault="001E24E4" w:rsidP="001E24E4">
            <w:pPr>
              <w:spacing w:after="0" w:line="240" w:lineRule="auto"/>
              <w:jc w:val="center"/>
              <w:rPr>
                <w:rFonts w:ascii="Calibri" w:hAnsi="Calibri" w:cs="Calibri"/>
                <w:color w:val="000000"/>
                <w:sz w:val="18"/>
                <w:szCs w:val="18"/>
              </w:rPr>
            </w:pPr>
            <w:r w:rsidRPr="00D12C28">
              <w:t>00:03:40</w:t>
            </w:r>
          </w:p>
        </w:tc>
        <w:tc>
          <w:tcPr>
            <w:tcW w:w="607" w:type="pct"/>
            <w:tcBorders>
              <w:top w:val="single" w:sz="4" w:space="0" w:color="auto"/>
              <w:left w:val="nil"/>
              <w:bottom w:val="single" w:sz="4" w:space="0" w:color="auto"/>
              <w:right w:val="single" w:sz="4" w:space="0" w:color="auto"/>
            </w:tcBorders>
            <w:shd w:val="clear" w:color="000000" w:fill="B8CCE4"/>
            <w:noWrap/>
            <w:vAlign w:val="center"/>
          </w:tcPr>
          <w:p w14:paraId="6E247EA0" w14:textId="42302612" w:rsidR="001E24E4" w:rsidRPr="00361CE7" w:rsidRDefault="001E24E4" w:rsidP="001E24E4">
            <w:pPr>
              <w:spacing w:after="0" w:line="240" w:lineRule="auto"/>
              <w:jc w:val="center"/>
              <w:rPr>
                <w:rFonts w:ascii="Calibri" w:hAnsi="Calibri" w:cs="Calibri"/>
                <w:color w:val="000000"/>
                <w:sz w:val="18"/>
                <w:szCs w:val="18"/>
              </w:rPr>
            </w:pPr>
            <w:r w:rsidRPr="00D12C28">
              <w:t>0.62</w:t>
            </w:r>
          </w:p>
        </w:tc>
        <w:tc>
          <w:tcPr>
            <w:tcW w:w="514" w:type="pct"/>
            <w:tcBorders>
              <w:top w:val="single" w:sz="4" w:space="0" w:color="auto"/>
              <w:left w:val="nil"/>
              <w:bottom w:val="single" w:sz="4" w:space="0" w:color="auto"/>
              <w:right w:val="single" w:sz="4" w:space="0" w:color="auto"/>
            </w:tcBorders>
            <w:shd w:val="clear" w:color="000000" w:fill="B8CCE4"/>
            <w:noWrap/>
            <w:vAlign w:val="center"/>
          </w:tcPr>
          <w:p w14:paraId="091AB564" w14:textId="1AC9FF68" w:rsidR="001E24E4" w:rsidRPr="00361CE7" w:rsidRDefault="001E24E4" w:rsidP="001E24E4">
            <w:pPr>
              <w:spacing w:after="0" w:line="240" w:lineRule="auto"/>
              <w:jc w:val="center"/>
              <w:rPr>
                <w:rFonts w:ascii="Calibri" w:hAnsi="Calibri" w:cs="Calibri"/>
                <w:color w:val="000000"/>
                <w:sz w:val="18"/>
                <w:szCs w:val="18"/>
              </w:rPr>
            </w:pPr>
            <w:r w:rsidRPr="00D12C28">
              <w:t>14%</w:t>
            </w:r>
          </w:p>
        </w:tc>
        <w:tc>
          <w:tcPr>
            <w:tcW w:w="374" w:type="pct"/>
            <w:tcBorders>
              <w:top w:val="single" w:sz="4" w:space="0" w:color="auto"/>
              <w:left w:val="nil"/>
              <w:bottom w:val="single" w:sz="4" w:space="0" w:color="auto"/>
              <w:right w:val="single" w:sz="4" w:space="0" w:color="auto"/>
            </w:tcBorders>
            <w:shd w:val="clear" w:color="000000" w:fill="B8CCE4"/>
            <w:noWrap/>
            <w:vAlign w:val="center"/>
          </w:tcPr>
          <w:p w14:paraId="60AD7B24" w14:textId="1411FA81" w:rsidR="001E24E4" w:rsidRPr="00361CE7" w:rsidRDefault="001E24E4" w:rsidP="001E24E4">
            <w:pPr>
              <w:spacing w:after="0" w:line="240" w:lineRule="auto"/>
              <w:jc w:val="center"/>
              <w:rPr>
                <w:rFonts w:ascii="Calibri" w:hAnsi="Calibri" w:cs="Calibri"/>
                <w:color w:val="000000"/>
                <w:sz w:val="18"/>
                <w:szCs w:val="18"/>
              </w:rPr>
            </w:pPr>
            <w:r w:rsidRPr="00D12C28">
              <w:t>849</w:t>
            </w:r>
          </w:p>
        </w:tc>
        <w:tc>
          <w:tcPr>
            <w:tcW w:w="468" w:type="pct"/>
            <w:tcBorders>
              <w:top w:val="single" w:sz="4" w:space="0" w:color="auto"/>
              <w:left w:val="nil"/>
              <w:bottom w:val="single" w:sz="4" w:space="0" w:color="auto"/>
              <w:right w:val="single" w:sz="4" w:space="0" w:color="auto"/>
            </w:tcBorders>
            <w:shd w:val="clear" w:color="000000" w:fill="B8CCE4"/>
            <w:noWrap/>
            <w:vAlign w:val="center"/>
          </w:tcPr>
          <w:p w14:paraId="7A5A0EA8" w14:textId="433A7D2F" w:rsidR="001E24E4" w:rsidRPr="00361CE7" w:rsidRDefault="001E24E4" w:rsidP="001E24E4">
            <w:pPr>
              <w:spacing w:after="0" w:line="240" w:lineRule="auto"/>
              <w:jc w:val="center"/>
              <w:rPr>
                <w:rFonts w:ascii="Calibri" w:hAnsi="Calibri" w:cs="Calibri"/>
                <w:color w:val="000000"/>
                <w:sz w:val="18"/>
                <w:szCs w:val="18"/>
              </w:rPr>
            </w:pPr>
            <w:r w:rsidRPr="00D12C28">
              <w:t xml:space="preserve">    53,522 </w:t>
            </w:r>
          </w:p>
        </w:tc>
        <w:tc>
          <w:tcPr>
            <w:tcW w:w="281" w:type="pct"/>
            <w:tcBorders>
              <w:top w:val="single" w:sz="4" w:space="0" w:color="auto"/>
              <w:left w:val="nil"/>
              <w:bottom w:val="single" w:sz="4" w:space="0" w:color="auto"/>
              <w:right w:val="single" w:sz="4" w:space="0" w:color="auto"/>
            </w:tcBorders>
            <w:shd w:val="clear" w:color="000000" w:fill="B8CCE4"/>
            <w:noWrap/>
            <w:vAlign w:val="center"/>
          </w:tcPr>
          <w:p w14:paraId="6BF14986" w14:textId="209EEE5D" w:rsidR="001E24E4" w:rsidRPr="00361CE7" w:rsidRDefault="001E24E4" w:rsidP="001E24E4">
            <w:pPr>
              <w:spacing w:after="0" w:line="240" w:lineRule="auto"/>
              <w:jc w:val="center"/>
              <w:rPr>
                <w:rFonts w:ascii="Calibri" w:hAnsi="Calibri" w:cs="Calibri"/>
                <w:color w:val="000000"/>
                <w:sz w:val="18"/>
                <w:szCs w:val="18"/>
              </w:rPr>
            </w:pPr>
            <w:r w:rsidRPr="00D12C28">
              <w:t>20%</w:t>
            </w:r>
          </w:p>
        </w:tc>
        <w:tc>
          <w:tcPr>
            <w:tcW w:w="468" w:type="pct"/>
            <w:tcBorders>
              <w:top w:val="single" w:sz="4" w:space="0" w:color="auto"/>
              <w:left w:val="nil"/>
              <w:bottom w:val="single" w:sz="4" w:space="0" w:color="auto"/>
              <w:right w:val="single" w:sz="4" w:space="0" w:color="auto"/>
            </w:tcBorders>
            <w:shd w:val="clear" w:color="000000" w:fill="B8CCE4"/>
            <w:noWrap/>
            <w:vAlign w:val="center"/>
          </w:tcPr>
          <w:p w14:paraId="229E9BAF" w14:textId="6C04D60E" w:rsidR="001E24E4" w:rsidRPr="00361CE7" w:rsidRDefault="001E24E4" w:rsidP="001E24E4">
            <w:pPr>
              <w:spacing w:after="0" w:line="240" w:lineRule="auto"/>
              <w:jc w:val="center"/>
              <w:rPr>
                <w:rFonts w:ascii="Calibri" w:hAnsi="Calibri" w:cs="Calibri"/>
                <w:color w:val="000000"/>
                <w:sz w:val="18"/>
                <w:szCs w:val="18"/>
              </w:rPr>
            </w:pPr>
            <w:r w:rsidRPr="00D12C28">
              <w:t xml:space="preserve">  333,587 </w:t>
            </w:r>
          </w:p>
        </w:tc>
      </w:tr>
      <w:tr w:rsidR="001E24E4" w:rsidRPr="00405355" w14:paraId="31E08DAF" w14:textId="77777777" w:rsidTr="00BD2040">
        <w:trPr>
          <w:trHeight w:val="300"/>
        </w:trPr>
        <w:tc>
          <w:tcPr>
            <w:tcW w:w="563"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34346CF4" w14:textId="3459DA27" w:rsidR="001E24E4" w:rsidRPr="00401AC8" w:rsidRDefault="001E24E4" w:rsidP="001E24E4">
            <w:pPr>
              <w:spacing w:after="0" w:line="240" w:lineRule="auto"/>
              <w:jc w:val="center"/>
            </w:pPr>
            <w:r w:rsidRPr="0017206A">
              <w:t>8/27/2025 15:44:08</w:t>
            </w:r>
          </w:p>
        </w:tc>
        <w:tc>
          <w:tcPr>
            <w:tcW w:w="606" w:type="pct"/>
            <w:tcBorders>
              <w:top w:val="single" w:sz="4" w:space="0" w:color="auto"/>
              <w:left w:val="nil"/>
              <w:bottom w:val="single" w:sz="4" w:space="0" w:color="auto"/>
              <w:right w:val="single" w:sz="4" w:space="0" w:color="auto"/>
            </w:tcBorders>
            <w:shd w:val="clear" w:color="000000" w:fill="FFFFFF"/>
            <w:noWrap/>
            <w:vAlign w:val="center"/>
          </w:tcPr>
          <w:p w14:paraId="5A44994A" w14:textId="4B522E76" w:rsidR="001E24E4" w:rsidRPr="00401AC8" w:rsidRDefault="001E24E4" w:rsidP="001E24E4">
            <w:pPr>
              <w:spacing w:after="0" w:line="240" w:lineRule="auto"/>
              <w:jc w:val="center"/>
            </w:pPr>
            <w:r w:rsidRPr="0017206A">
              <w:t>0.074</w:t>
            </w:r>
          </w:p>
        </w:tc>
        <w:tc>
          <w:tcPr>
            <w:tcW w:w="606" w:type="pct"/>
            <w:tcBorders>
              <w:top w:val="single" w:sz="4" w:space="0" w:color="auto"/>
              <w:left w:val="nil"/>
              <w:bottom w:val="single" w:sz="4" w:space="0" w:color="auto"/>
              <w:right w:val="single" w:sz="4" w:space="0" w:color="auto"/>
            </w:tcBorders>
            <w:shd w:val="clear" w:color="000000" w:fill="FFFFFF"/>
            <w:noWrap/>
            <w:vAlign w:val="center"/>
          </w:tcPr>
          <w:p w14:paraId="14B9A51F" w14:textId="20A62383" w:rsidR="001E24E4" w:rsidRPr="00401AC8" w:rsidRDefault="001E24E4" w:rsidP="001E24E4">
            <w:pPr>
              <w:spacing w:after="0" w:line="240" w:lineRule="auto"/>
              <w:jc w:val="center"/>
            </w:pPr>
            <w:r w:rsidRPr="0017206A">
              <w:t>59.928</w:t>
            </w:r>
          </w:p>
        </w:tc>
        <w:tc>
          <w:tcPr>
            <w:tcW w:w="513" w:type="pct"/>
            <w:tcBorders>
              <w:top w:val="single" w:sz="4" w:space="0" w:color="auto"/>
              <w:left w:val="nil"/>
              <w:bottom w:val="single" w:sz="4" w:space="0" w:color="auto"/>
              <w:right w:val="single" w:sz="4" w:space="0" w:color="auto"/>
            </w:tcBorders>
            <w:shd w:val="clear" w:color="000000" w:fill="FFFFFF"/>
            <w:noWrap/>
            <w:vAlign w:val="center"/>
          </w:tcPr>
          <w:p w14:paraId="310045B1" w14:textId="2C441C5D" w:rsidR="001E24E4" w:rsidRPr="00401AC8" w:rsidRDefault="001E24E4" w:rsidP="001E24E4">
            <w:pPr>
              <w:spacing w:after="0" w:line="240" w:lineRule="auto"/>
              <w:jc w:val="center"/>
            </w:pPr>
            <w:r w:rsidRPr="0017206A">
              <w:t>00:03:49</w:t>
            </w:r>
          </w:p>
        </w:tc>
        <w:tc>
          <w:tcPr>
            <w:tcW w:w="607" w:type="pct"/>
            <w:tcBorders>
              <w:top w:val="single" w:sz="4" w:space="0" w:color="auto"/>
              <w:left w:val="nil"/>
              <w:bottom w:val="single" w:sz="4" w:space="0" w:color="auto"/>
              <w:right w:val="single" w:sz="4" w:space="0" w:color="auto"/>
            </w:tcBorders>
            <w:noWrap/>
            <w:vAlign w:val="center"/>
          </w:tcPr>
          <w:p w14:paraId="727E7050" w14:textId="58F62E29" w:rsidR="001E24E4" w:rsidRPr="00401AC8" w:rsidRDefault="001E24E4" w:rsidP="001E24E4">
            <w:pPr>
              <w:spacing w:after="0" w:line="240" w:lineRule="auto"/>
              <w:jc w:val="center"/>
            </w:pPr>
            <w:r w:rsidRPr="0017206A">
              <w:t>0.68</w:t>
            </w:r>
          </w:p>
        </w:tc>
        <w:tc>
          <w:tcPr>
            <w:tcW w:w="514" w:type="pct"/>
            <w:tcBorders>
              <w:top w:val="single" w:sz="4" w:space="0" w:color="auto"/>
              <w:left w:val="nil"/>
              <w:bottom w:val="single" w:sz="4" w:space="0" w:color="auto"/>
              <w:right w:val="single" w:sz="4" w:space="0" w:color="auto"/>
            </w:tcBorders>
            <w:noWrap/>
            <w:vAlign w:val="center"/>
          </w:tcPr>
          <w:p w14:paraId="77A7A52B" w14:textId="320E336A" w:rsidR="001E24E4" w:rsidRPr="00401AC8" w:rsidRDefault="001E24E4" w:rsidP="001E24E4">
            <w:pPr>
              <w:spacing w:after="0" w:line="240" w:lineRule="auto"/>
              <w:jc w:val="center"/>
            </w:pPr>
            <w:r w:rsidRPr="0017206A">
              <w:t>14%</w:t>
            </w:r>
          </w:p>
        </w:tc>
        <w:tc>
          <w:tcPr>
            <w:tcW w:w="374" w:type="pct"/>
            <w:tcBorders>
              <w:top w:val="single" w:sz="4" w:space="0" w:color="auto"/>
              <w:left w:val="nil"/>
              <w:bottom w:val="single" w:sz="4" w:space="0" w:color="auto"/>
              <w:right w:val="single" w:sz="4" w:space="0" w:color="auto"/>
            </w:tcBorders>
            <w:shd w:val="clear" w:color="000000" w:fill="FFFFFF"/>
            <w:noWrap/>
            <w:vAlign w:val="center"/>
          </w:tcPr>
          <w:p w14:paraId="7578696A" w14:textId="0A572C03" w:rsidR="001E24E4" w:rsidRPr="00401AC8" w:rsidRDefault="001E24E4" w:rsidP="001E24E4">
            <w:pPr>
              <w:spacing w:after="0" w:line="240" w:lineRule="auto"/>
              <w:jc w:val="center"/>
            </w:pPr>
            <w:r w:rsidRPr="0017206A">
              <w:t>745</w:t>
            </w:r>
          </w:p>
        </w:tc>
        <w:tc>
          <w:tcPr>
            <w:tcW w:w="468" w:type="pct"/>
            <w:tcBorders>
              <w:top w:val="single" w:sz="4" w:space="0" w:color="auto"/>
              <w:left w:val="nil"/>
              <w:bottom w:val="single" w:sz="4" w:space="0" w:color="auto"/>
              <w:right w:val="single" w:sz="4" w:space="0" w:color="auto"/>
            </w:tcBorders>
            <w:shd w:val="clear" w:color="000000" w:fill="FFFFFF"/>
            <w:noWrap/>
            <w:vAlign w:val="center"/>
          </w:tcPr>
          <w:p w14:paraId="2770FF05" w14:textId="329D0DC7" w:rsidR="001E24E4" w:rsidRPr="00401AC8" w:rsidRDefault="001E24E4" w:rsidP="001E24E4">
            <w:pPr>
              <w:spacing w:after="0" w:line="240" w:lineRule="auto"/>
              <w:jc w:val="center"/>
            </w:pPr>
            <w:r w:rsidRPr="0017206A">
              <w:t xml:space="preserve"> 78,996 </w:t>
            </w:r>
          </w:p>
        </w:tc>
        <w:tc>
          <w:tcPr>
            <w:tcW w:w="281" w:type="pct"/>
            <w:tcBorders>
              <w:top w:val="single" w:sz="4" w:space="0" w:color="auto"/>
              <w:left w:val="nil"/>
              <w:bottom w:val="single" w:sz="4" w:space="0" w:color="auto"/>
              <w:right w:val="single" w:sz="4" w:space="0" w:color="auto"/>
            </w:tcBorders>
            <w:shd w:val="clear" w:color="000000" w:fill="FFFFFF"/>
            <w:noWrap/>
            <w:vAlign w:val="center"/>
          </w:tcPr>
          <w:p w14:paraId="34F431DE" w14:textId="2F95B6F6" w:rsidR="001E24E4" w:rsidRPr="00401AC8" w:rsidRDefault="001E24E4" w:rsidP="001E24E4">
            <w:pPr>
              <w:spacing w:after="0" w:line="240" w:lineRule="auto"/>
              <w:jc w:val="center"/>
            </w:pPr>
            <w:r w:rsidRPr="0017206A">
              <w:t>35%</w:t>
            </w:r>
          </w:p>
        </w:tc>
        <w:tc>
          <w:tcPr>
            <w:tcW w:w="468" w:type="pct"/>
            <w:tcBorders>
              <w:top w:val="single" w:sz="4" w:space="0" w:color="auto"/>
              <w:left w:val="nil"/>
              <w:bottom w:val="single" w:sz="4" w:space="0" w:color="auto"/>
              <w:right w:val="single" w:sz="4" w:space="0" w:color="auto"/>
            </w:tcBorders>
            <w:shd w:val="clear" w:color="000000" w:fill="FFFFFF"/>
            <w:noWrap/>
            <w:vAlign w:val="center"/>
          </w:tcPr>
          <w:p w14:paraId="1729DD54" w14:textId="06921978" w:rsidR="001E24E4" w:rsidRPr="00401AC8" w:rsidRDefault="001E24E4" w:rsidP="001E24E4">
            <w:pPr>
              <w:spacing w:after="0" w:line="240" w:lineRule="auto"/>
              <w:jc w:val="center"/>
            </w:pPr>
            <w:r w:rsidRPr="0017206A">
              <w:t xml:space="preserve"> 325,857 </w:t>
            </w:r>
          </w:p>
        </w:tc>
      </w:tr>
    </w:tbl>
    <w:p w14:paraId="41EACB32" w14:textId="77777777" w:rsidR="009B0760" w:rsidRPr="00405355" w:rsidRDefault="009B0760" w:rsidP="00466A78">
      <w:pPr>
        <w:rPr>
          <w:szCs w:val="21"/>
          <w:highlight w:val="yellow"/>
        </w:rPr>
      </w:pPr>
    </w:p>
    <w:p w14:paraId="02C249AC" w14:textId="136D6E9F" w:rsidR="009B0760" w:rsidRPr="00405355" w:rsidRDefault="00B01BC3" w:rsidP="00466A78">
      <w:pPr>
        <w:rPr>
          <w:szCs w:val="21"/>
          <w:highlight w:val="yellow"/>
        </w:rPr>
      </w:pPr>
      <w:r w:rsidRPr="00B01BC3">
        <w:rPr>
          <w:noProof/>
          <w:szCs w:val="21"/>
        </w:rPr>
        <w:drawing>
          <wp:inline distT="0" distB="0" distL="0" distR="0" wp14:anchorId="6839943D" wp14:editId="1F395708">
            <wp:extent cx="6105525" cy="3650269"/>
            <wp:effectExtent l="0" t="0" r="0" b="7620"/>
            <wp:docPr id="580262614" name="Picture 1" descr="Chart, line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262614" name="Picture 1" descr="Chart, line chart&#10;&#10;AI-generated content may be incorrect."/>
                    <pic:cNvPicPr/>
                  </pic:nvPicPr>
                  <pic:blipFill>
                    <a:blip r:embed="rId13"/>
                    <a:stretch>
                      <a:fillRect/>
                    </a:stretch>
                  </pic:blipFill>
                  <pic:spPr>
                    <a:xfrm>
                      <a:off x="0" y="0"/>
                      <a:ext cx="6114829" cy="3655831"/>
                    </a:xfrm>
                    <a:prstGeom prst="rect">
                      <a:avLst/>
                    </a:prstGeom>
                  </pic:spPr>
                </pic:pic>
              </a:graphicData>
            </a:graphic>
          </wp:inline>
        </w:drawing>
      </w:r>
    </w:p>
    <w:p w14:paraId="31988AAC" w14:textId="30B01635" w:rsidR="007633C7" w:rsidRPr="00405355" w:rsidRDefault="007633C7" w:rsidP="00466A78">
      <w:pPr>
        <w:rPr>
          <w:szCs w:val="21"/>
          <w:highlight w:val="yellow"/>
        </w:rPr>
      </w:pPr>
    </w:p>
    <w:p w14:paraId="51167EE0" w14:textId="322CD691" w:rsidR="00466A78" w:rsidRPr="00770E42" w:rsidRDefault="00F851DA" w:rsidP="00F94F55">
      <w:pPr>
        <w:ind w:left="720" w:firstLine="720"/>
        <w:rPr>
          <w:szCs w:val="21"/>
        </w:rPr>
      </w:pPr>
      <w:r w:rsidRPr="00770E42">
        <w:rPr>
          <w:sz w:val="16"/>
        </w:rPr>
        <w:t>(Note: All data on this graph encompasses frequency event analysis based on BAL-001-TRE-</w:t>
      </w:r>
      <w:r w:rsidR="002C4C3B" w:rsidRPr="00770E42">
        <w:rPr>
          <w:sz w:val="16"/>
        </w:rPr>
        <w:t>2</w:t>
      </w:r>
      <w:r w:rsidRPr="00770E42">
        <w:rPr>
          <w:sz w:val="16"/>
        </w:rPr>
        <w:t>.)</w:t>
      </w:r>
      <w:bookmarkStart w:id="255" w:name="_Toc90113254"/>
      <w:bookmarkStart w:id="256" w:name="_Toc90367425"/>
    </w:p>
    <w:p w14:paraId="670E3974" w14:textId="463C996E" w:rsidR="00466A78" w:rsidRPr="00770E42" w:rsidRDefault="00466A78" w:rsidP="00466A78">
      <w:pPr>
        <w:pStyle w:val="Heading2"/>
      </w:pPr>
      <w:bookmarkStart w:id="257" w:name="_Toc90113253"/>
      <w:bookmarkStart w:id="258" w:name="_Toc90367424"/>
      <w:bookmarkStart w:id="259" w:name="_Toc205894772"/>
      <w:r w:rsidRPr="00770E42">
        <w:t xml:space="preserve">ERCOT Contingency Reserve </w:t>
      </w:r>
      <w:bookmarkEnd w:id="257"/>
      <w:bookmarkEnd w:id="258"/>
      <w:r w:rsidR="00EC1F40" w:rsidRPr="00770E42">
        <w:t>Deployments/Releases</w:t>
      </w:r>
      <w:bookmarkEnd w:id="259"/>
    </w:p>
    <w:p w14:paraId="7F069FFA" w14:textId="404B931C" w:rsidR="00466A78" w:rsidRPr="00770E42" w:rsidRDefault="00466A78" w:rsidP="00466A78">
      <w:pPr>
        <w:rPr>
          <w:szCs w:val="21"/>
        </w:rPr>
      </w:pPr>
      <w:r w:rsidRPr="00770E42">
        <w:rPr>
          <w:szCs w:val="21"/>
        </w:rPr>
        <w:t xml:space="preserve">There </w:t>
      </w:r>
      <w:r w:rsidR="00982F2C" w:rsidRPr="00770E42">
        <w:rPr>
          <w:szCs w:val="21"/>
        </w:rPr>
        <w:t>w</w:t>
      </w:r>
      <w:r w:rsidR="00111266" w:rsidRPr="00770E42">
        <w:rPr>
          <w:szCs w:val="21"/>
        </w:rPr>
        <w:t>ere</w:t>
      </w:r>
      <w:r w:rsidR="00982F2C" w:rsidRPr="00770E42">
        <w:rPr>
          <w:szCs w:val="21"/>
        </w:rPr>
        <w:t xml:space="preserve"> </w:t>
      </w:r>
      <w:r w:rsidR="00111266" w:rsidRPr="00770E42">
        <w:rPr>
          <w:szCs w:val="21"/>
        </w:rPr>
        <w:t>0</w:t>
      </w:r>
      <w:r w:rsidR="00807CD1" w:rsidRPr="00770E42">
        <w:rPr>
          <w:szCs w:val="21"/>
        </w:rPr>
        <w:t xml:space="preserve"> </w:t>
      </w:r>
      <w:r w:rsidRPr="00770E42">
        <w:rPr>
          <w:szCs w:val="21"/>
        </w:rPr>
        <w:t>event</w:t>
      </w:r>
      <w:r w:rsidR="00111266" w:rsidRPr="00770E42">
        <w:rPr>
          <w:szCs w:val="21"/>
        </w:rPr>
        <w:t>s</w:t>
      </w:r>
      <w:r w:rsidRPr="00770E42">
        <w:rPr>
          <w:szCs w:val="21"/>
        </w:rPr>
        <w:t xml:space="preserve"> where ERCOT Contingency Reserve MWs were released to SCED. The events highlighted in blue were related to frequency events reported in Section 2.1 above.</w:t>
      </w:r>
    </w:p>
    <w:tbl>
      <w:tblPr>
        <w:tblW w:w="9620" w:type="dxa"/>
        <w:tblLook w:val="04A0" w:firstRow="1" w:lastRow="0" w:firstColumn="1" w:lastColumn="0" w:noHBand="0" w:noVBand="1"/>
      </w:tblPr>
      <w:tblGrid>
        <w:gridCol w:w="1982"/>
        <w:gridCol w:w="2192"/>
        <w:gridCol w:w="1480"/>
        <w:gridCol w:w="1594"/>
        <w:gridCol w:w="2372"/>
      </w:tblGrid>
      <w:tr w:rsidR="00B87D88" w:rsidRPr="00770E42" w14:paraId="5C2219F1" w14:textId="77777777" w:rsidTr="00E462AF">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61A2A69C" w14:textId="77777777" w:rsidR="00B87D88" w:rsidRPr="00770E42" w:rsidRDefault="00B87D88" w:rsidP="003114FE">
            <w:pPr>
              <w:jc w:val="center"/>
              <w:rPr>
                <w:rFonts w:cs="Arial"/>
                <w:b/>
                <w:bCs/>
                <w:color w:val="FFFFFF"/>
              </w:rPr>
            </w:pPr>
            <w:r w:rsidRPr="00770E42">
              <w:rPr>
                <w:rFonts w:cs="Arial"/>
                <w:b/>
                <w:bCs/>
                <w:color w:val="FFFFFF"/>
              </w:rPr>
              <w:lastRenderedPageBreak/>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37DE8FB4" w14:textId="77777777" w:rsidR="00B87D88" w:rsidRPr="00770E42" w:rsidRDefault="00B87D88" w:rsidP="003114FE">
            <w:pPr>
              <w:jc w:val="center"/>
              <w:rPr>
                <w:rFonts w:cs="Arial"/>
                <w:b/>
                <w:bCs/>
                <w:color w:val="FFFFFF"/>
              </w:rPr>
            </w:pPr>
            <w:r w:rsidRPr="00770E42">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703BCED8" w14:textId="77777777" w:rsidR="00B87D88" w:rsidRPr="00770E42" w:rsidRDefault="00B87D88" w:rsidP="003114FE">
            <w:pPr>
              <w:jc w:val="center"/>
              <w:rPr>
                <w:rFonts w:cs="Arial"/>
                <w:b/>
                <w:bCs/>
                <w:color w:val="FFFFFF"/>
              </w:rPr>
            </w:pPr>
            <w:r w:rsidRPr="00770E42">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417B283C" w14:textId="77777777" w:rsidR="00B87D88" w:rsidRPr="00770E42" w:rsidRDefault="00B87D88" w:rsidP="003114FE">
            <w:pPr>
              <w:jc w:val="center"/>
              <w:rPr>
                <w:rFonts w:cs="Arial"/>
                <w:b/>
                <w:bCs/>
                <w:color w:val="FFFFFF"/>
              </w:rPr>
            </w:pPr>
            <w:r w:rsidRPr="00770E42">
              <w:rPr>
                <w:rFonts w:cs="Arial"/>
                <w:b/>
                <w:bCs/>
                <w:color w:val="FFFFFF"/>
              </w:rPr>
              <w:t>Maximum MWs Released</w:t>
            </w:r>
          </w:p>
        </w:tc>
        <w:tc>
          <w:tcPr>
            <w:tcW w:w="2372"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2CC351B3" w14:textId="77777777" w:rsidR="00B87D88" w:rsidRPr="00770E42" w:rsidRDefault="00B87D88" w:rsidP="003114FE">
            <w:pPr>
              <w:jc w:val="center"/>
              <w:rPr>
                <w:rFonts w:cs="Arial"/>
                <w:b/>
                <w:bCs/>
                <w:color w:val="FFFFFF"/>
              </w:rPr>
            </w:pPr>
            <w:r w:rsidRPr="00770E42">
              <w:rPr>
                <w:rFonts w:cs="Arial"/>
                <w:b/>
                <w:bCs/>
                <w:color w:val="FFFFFF"/>
              </w:rPr>
              <w:t>Comments</w:t>
            </w:r>
          </w:p>
        </w:tc>
      </w:tr>
      <w:tr w:rsidR="00EE2D79" w:rsidRPr="00405355" w14:paraId="07D43B11" w14:textId="77777777" w:rsidTr="008E4BD1">
        <w:trPr>
          <w:trHeight w:val="340"/>
        </w:trPr>
        <w:tc>
          <w:tcPr>
            <w:tcW w:w="1982" w:type="dxa"/>
            <w:tcBorders>
              <w:top w:val="nil"/>
              <w:left w:val="single" w:sz="8" w:space="0" w:color="auto"/>
              <w:bottom w:val="single" w:sz="4" w:space="0" w:color="auto"/>
              <w:right w:val="single" w:sz="8" w:space="0" w:color="auto"/>
            </w:tcBorders>
            <w:noWrap/>
            <w:vAlign w:val="center"/>
          </w:tcPr>
          <w:p w14:paraId="02DFDADC" w14:textId="1CAA1347" w:rsidR="00EE2D79" w:rsidRPr="00770E42" w:rsidRDefault="00111266" w:rsidP="008E4BD1">
            <w:pPr>
              <w:jc w:val="center"/>
              <w:rPr>
                <w:rFonts w:cs="Arial"/>
                <w:color w:val="000000"/>
                <w:sz w:val="18"/>
                <w:szCs w:val="18"/>
              </w:rPr>
            </w:pPr>
            <w:r w:rsidRPr="00770E42">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vAlign w:val="center"/>
          </w:tcPr>
          <w:p w14:paraId="60DBEAF5" w14:textId="60B8EC73" w:rsidR="00EE2D79" w:rsidRPr="00770E42" w:rsidRDefault="00111266" w:rsidP="008E4BD1">
            <w:pPr>
              <w:jc w:val="center"/>
              <w:rPr>
                <w:rFonts w:cs="Arial"/>
                <w:color w:val="000000"/>
                <w:sz w:val="18"/>
                <w:szCs w:val="18"/>
              </w:rPr>
            </w:pPr>
            <w:r w:rsidRPr="00770E42">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noWrap/>
            <w:vAlign w:val="center"/>
          </w:tcPr>
          <w:p w14:paraId="6FD1AC51" w14:textId="7A9A09AB" w:rsidR="00EE2D79" w:rsidRPr="00770E42" w:rsidRDefault="00111266" w:rsidP="008E4BD1">
            <w:pPr>
              <w:jc w:val="center"/>
              <w:rPr>
                <w:rFonts w:cs="Arial"/>
                <w:color w:val="000000"/>
                <w:sz w:val="18"/>
                <w:szCs w:val="18"/>
              </w:rPr>
            </w:pPr>
            <w:r w:rsidRPr="00770E42">
              <w:rPr>
                <w:rFonts w:cs="Arial"/>
                <w:color w:val="000000"/>
                <w:sz w:val="18"/>
                <w:szCs w:val="18"/>
              </w:rPr>
              <w:t>N/A</w:t>
            </w:r>
          </w:p>
        </w:tc>
        <w:tc>
          <w:tcPr>
            <w:tcW w:w="1594" w:type="dxa"/>
            <w:tcBorders>
              <w:top w:val="nil"/>
              <w:left w:val="nil"/>
              <w:bottom w:val="single" w:sz="4" w:space="0" w:color="auto"/>
              <w:right w:val="single" w:sz="8" w:space="0" w:color="auto"/>
            </w:tcBorders>
            <w:vAlign w:val="center"/>
          </w:tcPr>
          <w:p w14:paraId="59CCA52C" w14:textId="631919B2" w:rsidR="00EE2D79" w:rsidRPr="00770E42" w:rsidRDefault="00111266" w:rsidP="008E4BD1">
            <w:pPr>
              <w:jc w:val="center"/>
              <w:rPr>
                <w:rFonts w:cs="Arial"/>
                <w:color w:val="000000"/>
                <w:sz w:val="18"/>
                <w:szCs w:val="18"/>
              </w:rPr>
            </w:pPr>
            <w:r w:rsidRPr="00770E42">
              <w:rPr>
                <w:rFonts w:cs="Arial"/>
                <w:color w:val="000000"/>
                <w:sz w:val="18"/>
                <w:szCs w:val="18"/>
              </w:rPr>
              <w:t>N/A</w:t>
            </w:r>
          </w:p>
        </w:tc>
        <w:tc>
          <w:tcPr>
            <w:tcW w:w="2372" w:type="dxa"/>
            <w:tcBorders>
              <w:top w:val="nil"/>
              <w:left w:val="nil"/>
              <w:bottom w:val="single" w:sz="4" w:space="0" w:color="auto"/>
              <w:right w:val="single" w:sz="8" w:space="0" w:color="auto"/>
            </w:tcBorders>
            <w:noWrap/>
            <w:vAlign w:val="center"/>
          </w:tcPr>
          <w:p w14:paraId="1AE96BAB" w14:textId="55D11249" w:rsidR="00EE2D79" w:rsidRPr="00770E42" w:rsidRDefault="00111266" w:rsidP="008E4BD1">
            <w:pPr>
              <w:jc w:val="center"/>
              <w:rPr>
                <w:rFonts w:cs="Arial"/>
                <w:color w:val="000000"/>
                <w:sz w:val="18"/>
                <w:szCs w:val="18"/>
              </w:rPr>
            </w:pPr>
            <w:r w:rsidRPr="00770E42">
              <w:rPr>
                <w:rFonts w:cs="Arial"/>
                <w:color w:val="000000"/>
                <w:sz w:val="18"/>
                <w:szCs w:val="18"/>
              </w:rPr>
              <w:t>N/A</w:t>
            </w:r>
          </w:p>
        </w:tc>
      </w:tr>
    </w:tbl>
    <w:p w14:paraId="6323B225" w14:textId="1DD6F332" w:rsidR="00466A78" w:rsidRPr="00756508" w:rsidRDefault="00466A78" w:rsidP="00466A78">
      <w:pPr>
        <w:pStyle w:val="Heading2"/>
      </w:pPr>
      <w:bookmarkStart w:id="260" w:name="_Toc205894773"/>
      <w:r w:rsidRPr="00756508">
        <w:t xml:space="preserve">Responsive Reserve </w:t>
      </w:r>
      <w:r w:rsidR="00EC1F40" w:rsidRPr="00756508">
        <w:t>Deployments/Releases</w:t>
      </w:r>
      <w:bookmarkEnd w:id="260"/>
    </w:p>
    <w:p w14:paraId="5900AA5D" w14:textId="7FCD7C9B" w:rsidR="00466A78" w:rsidRPr="00756508" w:rsidRDefault="00466A78" w:rsidP="00466A78">
      <w:pPr>
        <w:rPr>
          <w:szCs w:val="21"/>
        </w:rPr>
      </w:pPr>
      <w:r w:rsidRPr="00756508">
        <w:rPr>
          <w:szCs w:val="21"/>
        </w:rPr>
        <w:t xml:space="preserve">There were </w:t>
      </w:r>
      <w:r w:rsidR="003F68D1" w:rsidRPr="00756508">
        <w:rPr>
          <w:szCs w:val="21"/>
        </w:rPr>
        <w:t>no</w:t>
      </w:r>
      <w:r w:rsidRPr="00756508">
        <w:rPr>
          <w:szCs w:val="21"/>
        </w:rPr>
        <w:t xml:space="preserve"> events where Responsive Reserve MWs were released to SCED. </w:t>
      </w:r>
    </w:p>
    <w:tbl>
      <w:tblPr>
        <w:tblW w:w="9248" w:type="dxa"/>
        <w:tblLook w:val="04A0" w:firstRow="1" w:lastRow="0" w:firstColumn="1" w:lastColumn="0" w:noHBand="0" w:noVBand="1"/>
      </w:tblPr>
      <w:tblGrid>
        <w:gridCol w:w="1982"/>
        <w:gridCol w:w="2192"/>
        <w:gridCol w:w="1480"/>
        <w:gridCol w:w="1594"/>
        <w:gridCol w:w="2000"/>
      </w:tblGrid>
      <w:tr w:rsidR="005D768D" w:rsidRPr="00756508" w14:paraId="2294AB73" w14:textId="77777777" w:rsidTr="000B7FA4">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0994A567" w14:textId="77777777" w:rsidR="00466A78" w:rsidRPr="00756508" w:rsidRDefault="00466A78" w:rsidP="003114FE">
            <w:pPr>
              <w:jc w:val="center"/>
              <w:rPr>
                <w:rFonts w:cs="Arial"/>
                <w:b/>
                <w:bCs/>
                <w:color w:val="FFFFFF"/>
              </w:rPr>
            </w:pPr>
            <w:r w:rsidRPr="00756508">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269A1E50" w14:textId="77777777" w:rsidR="00466A78" w:rsidRPr="00756508" w:rsidRDefault="00466A78" w:rsidP="003114FE">
            <w:pPr>
              <w:jc w:val="center"/>
              <w:rPr>
                <w:rFonts w:cs="Arial"/>
                <w:b/>
                <w:bCs/>
                <w:color w:val="FFFFFF"/>
              </w:rPr>
            </w:pPr>
            <w:r w:rsidRPr="00756508">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018997E4" w14:textId="77777777" w:rsidR="00466A78" w:rsidRPr="00756508" w:rsidRDefault="00466A78" w:rsidP="003114FE">
            <w:pPr>
              <w:jc w:val="center"/>
              <w:rPr>
                <w:rFonts w:cs="Arial"/>
                <w:b/>
                <w:bCs/>
                <w:color w:val="FFFFFF"/>
              </w:rPr>
            </w:pPr>
            <w:r w:rsidRPr="00756508">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1694BB7B" w14:textId="77777777" w:rsidR="00466A78" w:rsidRPr="00756508" w:rsidRDefault="00466A78" w:rsidP="003114FE">
            <w:pPr>
              <w:jc w:val="center"/>
              <w:rPr>
                <w:rFonts w:cs="Arial"/>
                <w:b/>
                <w:bCs/>
                <w:color w:val="FFFFFF"/>
              </w:rPr>
            </w:pPr>
            <w:r w:rsidRPr="00756508">
              <w:rPr>
                <w:rFonts w:cs="Arial"/>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2E91342" w14:textId="77777777" w:rsidR="00466A78" w:rsidRPr="00756508" w:rsidRDefault="00466A78" w:rsidP="003114FE">
            <w:pPr>
              <w:jc w:val="center"/>
              <w:rPr>
                <w:rFonts w:cs="Arial"/>
                <w:b/>
                <w:bCs/>
                <w:color w:val="FFFFFF"/>
              </w:rPr>
            </w:pPr>
            <w:r w:rsidRPr="00756508">
              <w:rPr>
                <w:rFonts w:cs="Arial"/>
                <w:b/>
                <w:bCs/>
                <w:color w:val="FFFFFF"/>
              </w:rPr>
              <w:t>Comments</w:t>
            </w:r>
          </w:p>
        </w:tc>
      </w:tr>
      <w:tr w:rsidR="005D768D" w:rsidRPr="00405355" w14:paraId="67521CBE" w14:textId="77777777" w:rsidTr="005D768D">
        <w:trPr>
          <w:trHeight w:val="340"/>
        </w:trPr>
        <w:tc>
          <w:tcPr>
            <w:tcW w:w="1982" w:type="dxa"/>
            <w:tcBorders>
              <w:top w:val="nil"/>
              <w:left w:val="single" w:sz="8" w:space="0" w:color="auto"/>
              <w:bottom w:val="single" w:sz="4" w:space="0" w:color="auto"/>
              <w:right w:val="single" w:sz="8" w:space="0" w:color="auto"/>
            </w:tcBorders>
            <w:noWrap/>
            <w:vAlign w:val="center"/>
            <w:hideMark/>
          </w:tcPr>
          <w:p w14:paraId="3C821C1E" w14:textId="7AA3879C" w:rsidR="00466A78" w:rsidRPr="00756508" w:rsidRDefault="0057086F" w:rsidP="005D768D">
            <w:pPr>
              <w:jc w:val="center"/>
              <w:rPr>
                <w:rFonts w:cs="Arial"/>
                <w:color w:val="000000"/>
                <w:sz w:val="18"/>
                <w:szCs w:val="18"/>
              </w:rPr>
            </w:pPr>
            <w:bookmarkStart w:id="261" w:name="_Hlk172013368"/>
            <w:r w:rsidRPr="00756508">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vAlign w:val="center"/>
            <w:hideMark/>
          </w:tcPr>
          <w:p w14:paraId="667D6D5C" w14:textId="03711ACF" w:rsidR="00466A78" w:rsidRPr="00756508" w:rsidRDefault="0057086F" w:rsidP="005D768D">
            <w:pPr>
              <w:jc w:val="center"/>
              <w:rPr>
                <w:rFonts w:cs="Arial"/>
                <w:color w:val="000000"/>
                <w:sz w:val="18"/>
                <w:szCs w:val="18"/>
              </w:rPr>
            </w:pPr>
            <w:r w:rsidRPr="00756508">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noWrap/>
            <w:vAlign w:val="center"/>
            <w:hideMark/>
          </w:tcPr>
          <w:p w14:paraId="74D940AE" w14:textId="01BA5923" w:rsidR="00466A78" w:rsidRPr="00756508" w:rsidRDefault="0057086F" w:rsidP="005D768D">
            <w:pPr>
              <w:jc w:val="center"/>
              <w:rPr>
                <w:rFonts w:cs="Arial"/>
                <w:color w:val="000000"/>
                <w:sz w:val="18"/>
                <w:szCs w:val="18"/>
              </w:rPr>
            </w:pPr>
            <w:r w:rsidRPr="00756508">
              <w:rPr>
                <w:rFonts w:cs="Arial"/>
                <w:color w:val="000000"/>
                <w:sz w:val="18"/>
                <w:szCs w:val="18"/>
              </w:rPr>
              <w:t>N/A</w:t>
            </w:r>
          </w:p>
        </w:tc>
        <w:tc>
          <w:tcPr>
            <w:tcW w:w="1594" w:type="dxa"/>
            <w:tcBorders>
              <w:top w:val="nil"/>
              <w:left w:val="nil"/>
              <w:bottom w:val="single" w:sz="4" w:space="0" w:color="auto"/>
              <w:right w:val="single" w:sz="8" w:space="0" w:color="auto"/>
            </w:tcBorders>
            <w:vAlign w:val="center"/>
            <w:hideMark/>
          </w:tcPr>
          <w:p w14:paraId="4D934062" w14:textId="5626A868" w:rsidR="00466A78" w:rsidRPr="00756508" w:rsidRDefault="0057086F" w:rsidP="005D768D">
            <w:pPr>
              <w:jc w:val="center"/>
              <w:rPr>
                <w:rFonts w:cs="Arial"/>
                <w:color w:val="000000"/>
                <w:sz w:val="18"/>
                <w:szCs w:val="18"/>
              </w:rPr>
            </w:pPr>
            <w:r w:rsidRPr="00756508">
              <w:rPr>
                <w:rFonts w:cs="Arial"/>
                <w:color w:val="000000"/>
                <w:sz w:val="18"/>
                <w:szCs w:val="18"/>
              </w:rPr>
              <w:t>N/A</w:t>
            </w:r>
          </w:p>
        </w:tc>
        <w:tc>
          <w:tcPr>
            <w:tcW w:w="2000" w:type="dxa"/>
            <w:tcBorders>
              <w:top w:val="nil"/>
              <w:left w:val="nil"/>
              <w:bottom w:val="single" w:sz="4" w:space="0" w:color="auto"/>
              <w:right w:val="single" w:sz="8" w:space="0" w:color="auto"/>
            </w:tcBorders>
            <w:noWrap/>
            <w:vAlign w:val="center"/>
            <w:hideMark/>
          </w:tcPr>
          <w:p w14:paraId="2519BC1B" w14:textId="6969FC39" w:rsidR="00466A78" w:rsidRPr="00756508" w:rsidRDefault="0057086F" w:rsidP="005D768D">
            <w:pPr>
              <w:jc w:val="center"/>
              <w:rPr>
                <w:rFonts w:cs="Arial"/>
                <w:color w:val="000000"/>
                <w:sz w:val="18"/>
                <w:szCs w:val="18"/>
              </w:rPr>
            </w:pPr>
            <w:r w:rsidRPr="00756508">
              <w:rPr>
                <w:rFonts w:cs="Arial"/>
                <w:color w:val="000000"/>
                <w:sz w:val="18"/>
                <w:szCs w:val="18"/>
              </w:rPr>
              <w:t>N/A</w:t>
            </w:r>
          </w:p>
        </w:tc>
      </w:tr>
    </w:tbl>
    <w:p w14:paraId="6B216F14" w14:textId="31625A9C" w:rsidR="009C7925" w:rsidRPr="00FF6D5F" w:rsidRDefault="009C7925" w:rsidP="00670135">
      <w:pPr>
        <w:pStyle w:val="Heading2"/>
      </w:pPr>
      <w:bookmarkStart w:id="262" w:name="_Toc205894774"/>
      <w:bookmarkStart w:id="263" w:name="_Hlk164863837"/>
      <w:bookmarkEnd w:id="261"/>
      <w:r w:rsidRPr="00FF6D5F">
        <w:t xml:space="preserve">Load Resource </w:t>
      </w:r>
      <w:bookmarkEnd w:id="255"/>
      <w:bookmarkEnd w:id="256"/>
      <w:r w:rsidR="00EC1F40" w:rsidRPr="00FF6D5F">
        <w:t>Deployments</w:t>
      </w:r>
      <w:bookmarkEnd w:id="262"/>
    </w:p>
    <w:bookmarkEnd w:id="263"/>
    <w:p w14:paraId="2C57FA20" w14:textId="12B58CB3" w:rsidR="00470CE4" w:rsidRPr="00FF6D5F" w:rsidRDefault="003F68D1" w:rsidP="0015408F">
      <w:pPr>
        <w:rPr>
          <w:szCs w:val="21"/>
        </w:rPr>
      </w:pPr>
      <w:r w:rsidRPr="00FF6D5F">
        <w:rPr>
          <w:szCs w:val="21"/>
        </w:rPr>
        <w:t>There were no events where Load Resources that are controlled by Under-Frequency Relays were deployed for an Emergency Condition.</w:t>
      </w:r>
    </w:p>
    <w:p w14:paraId="5B38D13F" w14:textId="63E8EE6E" w:rsidR="005E067D" w:rsidRPr="00386A43" w:rsidRDefault="005E067D" w:rsidP="0097175A">
      <w:pPr>
        <w:pStyle w:val="Heading1"/>
      </w:pPr>
      <w:bookmarkStart w:id="264" w:name="_Toc205894775"/>
      <w:r w:rsidRPr="00386A43">
        <w:t>Reliability Unit Commitment</w:t>
      </w:r>
      <w:bookmarkEnd w:id="264"/>
    </w:p>
    <w:p w14:paraId="6162B591" w14:textId="77777777" w:rsidR="0015014E" w:rsidRPr="00386A43" w:rsidRDefault="0015014E" w:rsidP="0015014E">
      <w:pPr>
        <w:rPr>
          <w:rFonts w:cs="Arial"/>
          <w:szCs w:val="21"/>
        </w:rPr>
      </w:pPr>
      <w:r w:rsidRPr="00386A43">
        <w:rPr>
          <w:rFonts w:cs="Arial"/>
          <w:szCs w:val="21"/>
        </w:rPr>
        <w:t xml:space="preserve">ERCOT reports on Reliability Unit Commitments (RUC) monthly. Commitments are reported grouped by operating day and weather zone. The total number of hours committed is the sum of the hours for all the units in the specified region. Additional information on RUC commitments can be found on the MIS secure site at Grid </w:t>
      </w:r>
      <w:r w:rsidRPr="00386A43">
        <w:rPr>
          <w:rFonts w:cs="Arial"/>
          <w:szCs w:val="21"/>
        </w:rPr>
        <w:sym w:font="Wingdings" w:char="F0E0"/>
      </w:r>
      <w:r w:rsidRPr="00386A43">
        <w:rPr>
          <w:rFonts w:cs="Arial"/>
          <w:szCs w:val="21"/>
        </w:rPr>
        <w:t xml:space="preserve"> Generation </w:t>
      </w:r>
      <w:r w:rsidRPr="00386A43">
        <w:rPr>
          <w:rFonts w:cs="Arial"/>
          <w:szCs w:val="21"/>
        </w:rPr>
        <w:sym w:font="Wingdings" w:char="F0E0"/>
      </w:r>
      <w:r w:rsidRPr="00386A43">
        <w:rPr>
          <w:rFonts w:cs="Arial"/>
          <w:szCs w:val="21"/>
        </w:rPr>
        <w:t xml:space="preserve"> Reliability Unit Commitment.</w:t>
      </w:r>
    </w:p>
    <w:p w14:paraId="7AFFECA8" w14:textId="13178965" w:rsidR="0015014E" w:rsidRPr="00386A43" w:rsidRDefault="0015014E" w:rsidP="0015014E">
      <w:pPr>
        <w:jc w:val="both"/>
        <w:rPr>
          <w:rFonts w:cs="Arial"/>
          <w:szCs w:val="21"/>
        </w:rPr>
      </w:pPr>
      <w:r w:rsidRPr="00386A43">
        <w:rPr>
          <w:rFonts w:cs="Arial"/>
          <w:szCs w:val="21"/>
        </w:rPr>
        <w:t xml:space="preserve">There were </w:t>
      </w:r>
      <w:r w:rsidR="00876EA5" w:rsidRPr="00386A43">
        <w:rPr>
          <w:rFonts w:cs="Arial"/>
          <w:szCs w:val="21"/>
        </w:rPr>
        <w:t>0</w:t>
      </w:r>
      <w:r w:rsidRPr="00386A43">
        <w:rPr>
          <w:rFonts w:cs="Arial"/>
          <w:szCs w:val="21"/>
        </w:rPr>
        <w:t xml:space="preserve"> DRUC commitments.</w:t>
      </w:r>
    </w:p>
    <w:p w14:paraId="00C85EF6" w14:textId="6A23699C" w:rsidR="00386A43" w:rsidRDefault="0015014E" w:rsidP="00386A43">
      <w:r w:rsidRPr="00386A43">
        <w:rPr>
          <w:rFonts w:cs="Arial"/>
          <w:szCs w:val="21"/>
        </w:rPr>
        <w:t xml:space="preserve">There were </w:t>
      </w:r>
      <w:r w:rsidR="00386A43" w:rsidRPr="00386A43">
        <w:rPr>
          <w:rFonts w:cs="Arial"/>
          <w:szCs w:val="21"/>
        </w:rPr>
        <w:t>51</w:t>
      </w:r>
      <w:r w:rsidR="006B4F81" w:rsidRPr="00386A43">
        <w:rPr>
          <w:rFonts w:cs="Arial"/>
          <w:szCs w:val="21"/>
        </w:rPr>
        <w:t xml:space="preserve"> </w:t>
      </w:r>
      <w:r w:rsidRPr="00386A43">
        <w:rPr>
          <w:rFonts w:cs="Arial"/>
          <w:szCs w:val="21"/>
        </w:rPr>
        <w:t>HRUC commitments.</w:t>
      </w:r>
      <w:r w:rsidR="00386A43">
        <w:t xml:space="preserve"> </w:t>
      </w:r>
    </w:p>
    <w:p w14:paraId="71E77EA2" w14:textId="6B976DAC" w:rsidR="00012BF1" w:rsidRPr="00405355" w:rsidRDefault="00012BF1" w:rsidP="0015014E">
      <w:pPr>
        <w:rPr>
          <w:rFonts w:cs="Arial"/>
          <w:szCs w:val="21"/>
          <w:highlight w:val="yellow"/>
        </w:rPr>
      </w:pPr>
    </w:p>
    <w:tbl>
      <w:tblPr>
        <w:tblW w:w="0" w:type="auto"/>
        <w:tblLook w:val="04A0" w:firstRow="1" w:lastRow="0" w:firstColumn="1" w:lastColumn="0" w:noHBand="0" w:noVBand="1"/>
      </w:tblPr>
      <w:tblGrid>
        <w:gridCol w:w="2064"/>
        <w:gridCol w:w="1260"/>
        <w:gridCol w:w="1703"/>
        <w:gridCol w:w="1282"/>
        <w:gridCol w:w="1578"/>
        <w:gridCol w:w="1463"/>
      </w:tblGrid>
      <w:tr w:rsidR="006C134D" w:rsidRPr="00405355" w14:paraId="23E1C6B9" w14:textId="77777777" w:rsidTr="00012BF1">
        <w:trPr>
          <w:trHeight w:val="915"/>
        </w:trPr>
        <w:tc>
          <w:tcPr>
            <w:tcW w:w="0" w:type="auto"/>
            <w:tcBorders>
              <w:top w:val="single" w:sz="4" w:space="0" w:color="auto"/>
              <w:left w:val="single" w:sz="4" w:space="0" w:color="auto"/>
              <w:bottom w:val="single" w:sz="4" w:space="0" w:color="auto"/>
              <w:right w:val="single" w:sz="4" w:space="0" w:color="auto"/>
            </w:tcBorders>
            <w:shd w:val="clear" w:color="000000" w:fill="000000"/>
            <w:vAlign w:val="center"/>
            <w:hideMark/>
          </w:tcPr>
          <w:p w14:paraId="58F209E8" w14:textId="77777777" w:rsidR="006C134D" w:rsidRPr="00386A43" w:rsidRDefault="006C134D" w:rsidP="00012BF1">
            <w:pPr>
              <w:spacing w:after="0" w:line="240" w:lineRule="auto"/>
              <w:jc w:val="center"/>
              <w:rPr>
                <w:rFonts w:cs="Arial"/>
                <w:b/>
                <w:bCs/>
                <w:color w:val="FFFFFF"/>
                <w:sz w:val="22"/>
                <w:szCs w:val="22"/>
              </w:rPr>
            </w:pPr>
            <w:r w:rsidRPr="00386A43">
              <w:rPr>
                <w:rFonts w:cs="Arial"/>
                <w:b/>
                <w:bCs/>
                <w:color w:val="FFFFFF"/>
                <w:sz w:val="22"/>
                <w:szCs w:val="22"/>
              </w:rPr>
              <w:t>Resource Location</w:t>
            </w:r>
          </w:p>
        </w:tc>
        <w:tc>
          <w:tcPr>
            <w:tcW w:w="0" w:type="auto"/>
            <w:tcBorders>
              <w:top w:val="single" w:sz="4" w:space="0" w:color="auto"/>
              <w:left w:val="nil"/>
              <w:bottom w:val="single" w:sz="4" w:space="0" w:color="auto"/>
              <w:right w:val="nil"/>
            </w:tcBorders>
            <w:shd w:val="clear" w:color="000000" w:fill="000000"/>
            <w:vAlign w:val="center"/>
            <w:hideMark/>
          </w:tcPr>
          <w:p w14:paraId="5872E943" w14:textId="77777777" w:rsidR="006C134D" w:rsidRPr="00386A43" w:rsidRDefault="006C134D" w:rsidP="00012BF1">
            <w:pPr>
              <w:spacing w:after="0" w:line="240" w:lineRule="auto"/>
              <w:jc w:val="center"/>
              <w:rPr>
                <w:rFonts w:cs="Arial"/>
                <w:b/>
                <w:bCs/>
                <w:color w:val="FFFFFF"/>
                <w:sz w:val="22"/>
                <w:szCs w:val="22"/>
              </w:rPr>
            </w:pPr>
            <w:r w:rsidRPr="00386A43">
              <w:rPr>
                <w:rFonts w:cs="Arial"/>
                <w:b/>
                <w:bCs/>
                <w:color w:val="FFFFFF"/>
                <w:sz w:val="22"/>
                <w:szCs w:val="22"/>
              </w:rPr>
              <w:t># of Resources</w:t>
            </w:r>
          </w:p>
        </w:tc>
        <w:tc>
          <w:tcPr>
            <w:tcW w:w="0" w:type="auto"/>
            <w:tcBorders>
              <w:top w:val="single" w:sz="4" w:space="0" w:color="auto"/>
              <w:left w:val="single" w:sz="4" w:space="0" w:color="auto"/>
              <w:bottom w:val="single" w:sz="4" w:space="0" w:color="auto"/>
              <w:right w:val="single" w:sz="4" w:space="0" w:color="auto"/>
            </w:tcBorders>
            <w:shd w:val="clear" w:color="000000" w:fill="000000"/>
            <w:vAlign w:val="center"/>
            <w:hideMark/>
          </w:tcPr>
          <w:p w14:paraId="4B6BA354" w14:textId="77777777" w:rsidR="006C134D" w:rsidRPr="00386A43" w:rsidRDefault="006C134D" w:rsidP="00012BF1">
            <w:pPr>
              <w:spacing w:after="0" w:line="240" w:lineRule="auto"/>
              <w:jc w:val="center"/>
              <w:rPr>
                <w:rFonts w:cs="Arial"/>
                <w:b/>
                <w:bCs/>
                <w:color w:val="FFFFFF"/>
                <w:sz w:val="22"/>
                <w:szCs w:val="22"/>
              </w:rPr>
            </w:pPr>
            <w:r w:rsidRPr="00386A43">
              <w:rPr>
                <w:rFonts w:cs="Arial"/>
                <w:b/>
                <w:bCs/>
                <w:color w:val="FFFFFF"/>
                <w:sz w:val="22"/>
                <w:szCs w:val="22"/>
              </w:rPr>
              <w:t>Operating Day</w:t>
            </w:r>
          </w:p>
        </w:tc>
        <w:tc>
          <w:tcPr>
            <w:tcW w:w="0" w:type="auto"/>
            <w:tcBorders>
              <w:top w:val="single" w:sz="4" w:space="0" w:color="auto"/>
              <w:left w:val="nil"/>
              <w:bottom w:val="single" w:sz="4" w:space="0" w:color="auto"/>
              <w:right w:val="single" w:sz="4" w:space="0" w:color="auto"/>
            </w:tcBorders>
            <w:shd w:val="clear" w:color="000000" w:fill="000000"/>
            <w:vAlign w:val="center"/>
            <w:hideMark/>
          </w:tcPr>
          <w:p w14:paraId="7B65AE3F" w14:textId="77777777" w:rsidR="006C134D" w:rsidRPr="00386A43" w:rsidRDefault="006C134D" w:rsidP="00012BF1">
            <w:pPr>
              <w:spacing w:after="0" w:line="240" w:lineRule="auto"/>
              <w:jc w:val="center"/>
              <w:rPr>
                <w:rFonts w:cs="Arial"/>
                <w:b/>
                <w:bCs/>
                <w:color w:val="FFFFFF"/>
                <w:sz w:val="22"/>
                <w:szCs w:val="22"/>
              </w:rPr>
            </w:pPr>
            <w:r w:rsidRPr="00386A43">
              <w:rPr>
                <w:rFonts w:cs="Arial"/>
                <w:b/>
                <w:bCs/>
                <w:color w:val="FFFFFF"/>
                <w:sz w:val="22"/>
                <w:szCs w:val="22"/>
              </w:rPr>
              <w:t>Total # of Hours Committed</w:t>
            </w:r>
          </w:p>
        </w:tc>
        <w:tc>
          <w:tcPr>
            <w:tcW w:w="0" w:type="auto"/>
            <w:tcBorders>
              <w:top w:val="single" w:sz="4" w:space="0" w:color="auto"/>
              <w:left w:val="nil"/>
              <w:bottom w:val="single" w:sz="4" w:space="0" w:color="auto"/>
              <w:right w:val="single" w:sz="4" w:space="0" w:color="auto"/>
            </w:tcBorders>
            <w:shd w:val="clear" w:color="000000" w:fill="000000"/>
            <w:vAlign w:val="center"/>
            <w:hideMark/>
          </w:tcPr>
          <w:p w14:paraId="06DA93D6" w14:textId="77777777" w:rsidR="006C134D" w:rsidRPr="00386A43" w:rsidRDefault="006C134D" w:rsidP="00012BF1">
            <w:pPr>
              <w:spacing w:after="0" w:line="240" w:lineRule="auto"/>
              <w:jc w:val="center"/>
              <w:rPr>
                <w:rFonts w:cs="Arial"/>
                <w:b/>
                <w:bCs/>
                <w:color w:val="FFFFFF"/>
                <w:sz w:val="22"/>
                <w:szCs w:val="22"/>
              </w:rPr>
            </w:pPr>
            <w:r w:rsidRPr="00386A43">
              <w:rPr>
                <w:rFonts w:cs="Arial"/>
                <w:b/>
                <w:bCs/>
                <w:color w:val="FFFFFF"/>
                <w:sz w:val="22"/>
                <w:szCs w:val="22"/>
              </w:rPr>
              <w:t xml:space="preserve"> Total MWhs </w:t>
            </w:r>
          </w:p>
        </w:tc>
        <w:tc>
          <w:tcPr>
            <w:tcW w:w="0" w:type="auto"/>
            <w:tcBorders>
              <w:top w:val="single" w:sz="4" w:space="0" w:color="auto"/>
              <w:left w:val="nil"/>
              <w:bottom w:val="single" w:sz="4" w:space="0" w:color="auto"/>
              <w:right w:val="single" w:sz="4" w:space="0" w:color="auto"/>
            </w:tcBorders>
            <w:shd w:val="clear" w:color="000000" w:fill="000000"/>
            <w:vAlign w:val="center"/>
            <w:hideMark/>
          </w:tcPr>
          <w:p w14:paraId="0A66306B" w14:textId="77777777" w:rsidR="006C134D" w:rsidRPr="00386A43" w:rsidRDefault="006C134D" w:rsidP="00012BF1">
            <w:pPr>
              <w:spacing w:after="0" w:line="240" w:lineRule="auto"/>
              <w:jc w:val="center"/>
              <w:rPr>
                <w:rFonts w:cs="Arial"/>
                <w:b/>
                <w:bCs/>
                <w:color w:val="FFFFFF"/>
                <w:sz w:val="22"/>
                <w:szCs w:val="22"/>
              </w:rPr>
            </w:pPr>
            <w:r w:rsidRPr="00386A43">
              <w:rPr>
                <w:rFonts w:cs="Arial"/>
                <w:b/>
                <w:bCs/>
                <w:color w:val="FFFFFF"/>
                <w:sz w:val="22"/>
                <w:szCs w:val="22"/>
              </w:rPr>
              <w:t>Reason for Commitment</w:t>
            </w:r>
          </w:p>
        </w:tc>
      </w:tr>
      <w:tr w:rsidR="006C134D" w:rsidRPr="00405355" w14:paraId="79000E25" w14:textId="77777777" w:rsidTr="00012BF1">
        <w:trPr>
          <w:trHeight w:val="1080"/>
        </w:trPr>
        <w:tc>
          <w:tcPr>
            <w:tcW w:w="0" w:type="auto"/>
            <w:tcBorders>
              <w:top w:val="nil"/>
              <w:left w:val="single" w:sz="4" w:space="0" w:color="auto"/>
              <w:bottom w:val="single" w:sz="4" w:space="0" w:color="auto"/>
              <w:right w:val="single" w:sz="4" w:space="0" w:color="auto"/>
            </w:tcBorders>
            <w:vAlign w:val="center"/>
            <w:hideMark/>
          </w:tcPr>
          <w:p w14:paraId="2791640D" w14:textId="41A61934"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w:t>
            </w:r>
          </w:p>
        </w:tc>
        <w:tc>
          <w:tcPr>
            <w:tcW w:w="0" w:type="auto"/>
            <w:tcBorders>
              <w:top w:val="nil"/>
              <w:left w:val="nil"/>
              <w:bottom w:val="single" w:sz="4" w:space="0" w:color="auto"/>
              <w:right w:val="single" w:sz="4" w:space="0" w:color="auto"/>
            </w:tcBorders>
            <w:noWrap/>
            <w:vAlign w:val="center"/>
            <w:hideMark/>
          </w:tcPr>
          <w:p w14:paraId="0FB80D15" w14:textId="557D257E" w:rsidR="006C134D" w:rsidRPr="00405355" w:rsidRDefault="006C134D" w:rsidP="00386A43">
            <w:pPr>
              <w:spacing w:after="0" w:line="240" w:lineRule="auto"/>
              <w:jc w:val="center"/>
              <w:rPr>
                <w:rFonts w:cs="Arial"/>
                <w:sz w:val="22"/>
                <w:szCs w:val="22"/>
                <w:highlight w:val="yellow"/>
              </w:rPr>
            </w:pPr>
            <w:r>
              <w:rPr>
                <w:rFonts w:cs="Arial"/>
                <w:sz w:val="22"/>
                <w:szCs w:val="22"/>
              </w:rPr>
              <w:t>1</w:t>
            </w:r>
          </w:p>
        </w:tc>
        <w:tc>
          <w:tcPr>
            <w:tcW w:w="0" w:type="auto"/>
            <w:tcBorders>
              <w:top w:val="nil"/>
              <w:left w:val="nil"/>
              <w:bottom w:val="single" w:sz="4" w:space="0" w:color="auto"/>
              <w:right w:val="single" w:sz="4" w:space="0" w:color="auto"/>
            </w:tcBorders>
            <w:shd w:val="clear" w:color="B8CCE4" w:fill="FFFFFF"/>
            <w:noWrap/>
            <w:vAlign w:val="center"/>
            <w:hideMark/>
          </w:tcPr>
          <w:p w14:paraId="22DAA79C" w14:textId="4A762F68"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1, 2025</w:t>
            </w:r>
          </w:p>
        </w:tc>
        <w:tc>
          <w:tcPr>
            <w:tcW w:w="0" w:type="auto"/>
            <w:tcBorders>
              <w:top w:val="nil"/>
              <w:left w:val="nil"/>
              <w:bottom w:val="single" w:sz="4" w:space="0" w:color="auto"/>
              <w:right w:val="single" w:sz="4" w:space="0" w:color="auto"/>
            </w:tcBorders>
            <w:noWrap/>
            <w:vAlign w:val="center"/>
            <w:hideMark/>
          </w:tcPr>
          <w:p w14:paraId="395CE25D" w14:textId="730C9AFA" w:rsidR="006C134D" w:rsidRPr="00405355" w:rsidRDefault="006C134D" w:rsidP="00386A43">
            <w:pPr>
              <w:spacing w:after="0" w:line="240" w:lineRule="auto"/>
              <w:jc w:val="center"/>
              <w:rPr>
                <w:rFonts w:cs="Arial"/>
                <w:sz w:val="22"/>
                <w:szCs w:val="22"/>
                <w:highlight w:val="yellow"/>
              </w:rPr>
            </w:pPr>
            <w:r>
              <w:rPr>
                <w:rFonts w:cs="Arial"/>
                <w:sz w:val="22"/>
                <w:szCs w:val="22"/>
              </w:rPr>
              <w:t>4</w:t>
            </w:r>
          </w:p>
        </w:tc>
        <w:tc>
          <w:tcPr>
            <w:tcW w:w="0" w:type="auto"/>
            <w:tcBorders>
              <w:top w:val="nil"/>
              <w:left w:val="nil"/>
              <w:bottom w:val="single" w:sz="4" w:space="0" w:color="auto"/>
              <w:right w:val="single" w:sz="4" w:space="0" w:color="auto"/>
            </w:tcBorders>
            <w:noWrap/>
            <w:vAlign w:val="center"/>
            <w:hideMark/>
          </w:tcPr>
          <w:p w14:paraId="3B64E9B2" w14:textId="01E34585"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72.0 </w:t>
            </w:r>
          </w:p>
        </w:tc>
        <w:tc>
          <w:tcPr>
            <w:tcW w:w="0" w:type="auto"/>
            <w:tcBorders>
              <w:top w:val="nil"/>
              <w:left w:val="nil"/>
              <w:bottom w:val="single" w:sz="4" w:space="0" w:color="auto"/>
              <w:right w:val="single" w:sz="4" w:space="0" w:color="auto"/>
            </w:tcBorders>
            <w:vAlign w:val="center"/>
            <w:hideMark/>
          </w:tcPr>
          <w:p w14:paraId="29661853" w14:textId="0F5EFB23"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2B15942D" w14:textId="77777777" w:rsidTr="00012BF1">
        <w:trPr>
          <w:trHeight w:val="315"/>
        </w:trPr>
        <w:tc>
          <w:tcPr>
            <w:tcW w:w="0" w:type="auto"/>
            <w:tcBorders>
              <w:top w:val="nil"/>
              <w:left w:val="single" w:sz="4" w:space="0" w:color="auto"/>
              <w:bottom w:val="single" w:sz="4" w:space="0" w:color="auto"/>
              <w:right w:val="single" w:sz="4" w:space="0" w:color="auto"/>
            </w:tcBorders>
            <w:vAlign w:val="center"/>
            <w:hideMark/>
          </w:tcPr>
          <w:p w14:paraId="122BA937" w14:textId="34764472"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w:t>
            </w:r>
          </w:p>
        </w:tc>
        <w:tc>
          <w:tcPr>
            <w:tcW w:w="0" w:type="auto"/>
            <w:tcBorders>
              <w:top w:val="nil"/>
              <w:left w:val="nil"/>
              <w:bottom w:val="single" w:sz="4" w:space="0" w:color="auto"/>
              <w:right w:val="single" w:sz="4" w:space="0" w:color="auto"/>
            </w:tcBorders>
            <w:noWrap/>
            <w:vAlign w:val="center"/>
            <w:hideMark/>
          </w:tcPr>
          <w:p w14:paraId="30075B8D" w14:textId="24125FB1" w:rsidR="006C134D" w:rsidRPr="00405355" w:rsidRDefault="006C134D" w:rsidP="00386A43">
            <w:pPr>
              <w:spacing w:after="0" w:line="240" w:lineRule="auto"/>
              <w:jc w:val="center"/>
              <w:rPr>
                <w:rFonts w:cs="Arial"/>
                <w:sz w:val="22"/>
                <w:szCs w:val="22"/>
                <w:highlight w:val="yellow"/>
              </w:rPr>
            </w:pPr>
            <w:r>
              <w:rPr>
                <w:rFonts w:cs="Arial"/>
                <w:sz w:val="22"/>
                <w:szCs w:val="22"/>
              </w:rPr>
              <w:t>2</w:t>
            </w:r>
          </w:p>
        </w:tc>
        <w:tc>
          <w:tcPr>
            <w:tcW w:w="0" w:type="auto"/>
            <w:tcBorders>
              <w:top w:val="nil"/>
              <w:left w:val="nil"/>
              <w:bottom w:val="single" w:sz="4" w:space="0" w:color="auto"/>
              <w:right w:val="single" w:sz="4" w:space="0" w:color="auto"/>
            </w:tcBorders>
            <w:shd w:val="clear" w:color="B8CCE4" w:fill="FFFFFF"/>
            <w:noWrap/>
            <w:vAlign w:val="center"/>
            <w:hideMark/>
          </w:tcPr>
          <w:p w14:paraId="25500F62" w14:textId="115E2E37"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3, 2025</w:t>
            </w:r>
          </w:p>
        </w:tc>
        <w:tc>
          <w:tcPr>
            <w:tcW w:w="0" w:type="auto"/>
            <w:tcBorders>
              <w:top w:val="nil"/>
              <w:left w:val="nil"/>
              <w:bottom w:val="single" w:sz="4" w:space="0" w:color="auto"/>
              <w:right w:val="single" w:sz="4" w:space="0" w:color="auto"/>
            </w:tcBorders>
            <w:noWrap/>
            <w:vAlign w:val="center"/>
            <w:hideMark/>
          </w:tcPr>
          <w:p w14:paraId="0B6AF04E" w14:textId="0A230848" w:rsidR="006C134D" w:rsidRPr="00405355" w:rsidRDefault="006C134D" w:rsidP="00386A43">
            <w:pPr>
              <w:spacing w:after="0" w:line="240" w:lineRule="auto"/>
              <w:jc w:val="center"/>
              <w:rPr>
                <w:rFonts w:cs="Arial"/>
                <w:sz w:val="22"/>
                <w:szCs w:val="22"/>
                <w:highlight w:val="yellow"/>
              </w:rPr>
            </w:pPr>
            <w:r>
              <w:rPr>
                <w:rFonts w:cs="Arial"/>
                <w:sz w:val="22"/>
                <w:szCs w:val="22"/>
              </w:rPr>
              <w:t>16</w:t>
            </w:r>
          </w:p>
        </w:tc>
        <w:tc>
          <w:tcPr>
            <w:tcW w:w="0" w:type="auto"/>
            <w:tcBorders>
              <w:top w:val="nil"/>
              <w:left w:val="nil"/>
              <w:bottom w:val="single" w:sz="4" w:space="0" w:color="auto"/>
              <w:right w:val="single" w:sz="4" w:space="0" w:color="auto"/>
            </w:tcBorders>
            <w:noWrap/>
            <w:vAlign w:val="center"/>
            <w:hideMark/>
          </w:tcPr>
          <w:p w14:paraId="2091A1AD" w14:textId="3CE66405"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944.0 </w:t>
            </w:r>
          </w:p>
        </w:tc>
        <w:tc>
          <w:tcPr>
            <w:tcW w:w="0" w:type="auto"/>
            <w:tcBorders>
              <w:top w:val="nil"/>
              <w:left w:val="nil"/>
              <w:bottom w:val="single" w:sz="4" w:space="0" w:color="auto"/>
              <w:right w:val="single" w:sz="4" w:space="0" w:color="auto"/>
            </w:tcBorders>
            <w:vAlign w:val="center"/>
            <w:hideMark/>
          </w:tcPr>
          <w:p w14:paraId="0DF42C50" w14:textId="7793A290"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65579ACA" w14:textId="77777777" w:rsidTr="00012BF1">
        <w:trPr>
          <w:trHeight w:val="315"/>
        </w:trPr>
        <w:tc>
          <w:tcPr>
            <w:tcW w:w="0" w:type="auto"/>
            <w:tcBorders>
              <w:top w:val="nil"/>
              <w:left w:val="single" w:sz="4" w:space="0" w:color="auto"/>
              <w:bottom w:val="single" w:sz="4" w:space="0" w:color="auto"/>
              <w:right w:val="single" w:sz="4" w:space="0" w:color="auto"/>
            </w:tcBorders>
            <w:vAlign w:val="center"/>
            <w:hideMark/>
          </w:tcPr>
          <w:p w14:paraId="75E24ED9" w14:textId="490E4F90"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w:t>
            </w:r>
          </w:p>
        </w:tc>
        <w:tc>
          <w:tcPr>
            <w:tcW w:w="0" w:type="auto"/>
            <w:tcBorders>
              <w:top w:val="nil"/>
              <w:left w:val="nil"/>
              <w:bottom w:val="single" w:sz="4" w:space="0" w:color="auto"/>
              <w:right w:val="single" w:sz="4" w:space="0" w:color="auto"/>
            </w:tcBorders>
            <w:noWrap/>
            <w:vAlign w:val="center"/>
            <w:hideMark/>
          </w:tcPr>
          <w:p w14:paraId="05F7C622" w14:textId="6F527407" w:rsidR="006C134D" w:rsidRPr="00405355" w:rsidRDefault="006C134D" w:rsidP="00386A43">
            <w:pPr>
              <w:spacing w:after="0" w:line="240" w:lineRule="auto"/>
              <w:jc w:val="center"/>
              <w:rPr>
                <w:rFonts w:cs="Arial"/>
                <w:sz w:val="22"/>
                <w:szCs w:val="22"/>
                <w:highlight w:val="yellow"/>
              </w:rPr>
            </w:pPr>
            <w:r>
              <w:rPr>
                <w:rFonts w:cs="Arial"/>
                <w:sz w:val="22"/>
                <w:szCs w:val="22"/>
              </w:rPr>
              <w:t>3</w:t>
            </w:r>
          </w:p>
        </w:tc>
        <w:tc>
          <w:tcPr>
            <w:tcW w:w="0" w:type="auto"/>
            <w:tcBorders>
              <w:top w:val="nil"/>
              <w:left w:val="nil"/>
              <w:bottom w:val="single" w:sz="4" w:space="0" w:color="auto"/>
              <w:right w:val="single" w:sz="4" w:space="0" w:color="auto"/>
            </w:tcBorders>
            <w:shd w:val="clear" w:color="B8CCE4" w:fill="FFFFFF"/>
            <w:noWrap/>
            <w:vAlign w:val="center"/>
            <w:hideMark/>
          </w:tcPr>
          <w:p w14:paraId="0D78BE07" w14:textId="581C64C1"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6, 2025</w:t>
            </w:r>
          </w:p>
        </w:tc>
        <w:tc>
          <w:tcPr>
            <w:tcW w:w="0" w:type="auto"/>
            <w:tcBorders>
              <w:top w:val="nil"/>
              <w:left w:val="nil"/>
              <w:bottom w:val="single" w:sz="4" w:space="0" w:color="auto"/>
              <w:right w:val="single" w:sz="4" w:space="0" w:color="auto"/>
            </w:tcBorders>
            <w:noWrap/>
            <w:vAlign w:val="center"/>
            <w:hideMark/>
          </w:tcPr>
          <w:p w14:paraId="6C1EC471" w14:textId="6DC00B8B" w:rsidR="006C134D" w:rsidRPr="00405355" w:rsidRDefault="006C134D" w:rsidP="00386A43">
            <w:pPr>
              <w:spacing w:after="0" w:line="240" w:lineRule="auto"/>
              <w:jc w:val="center"/>
              <w:rPr>
                <w:rFonts w:cs="Arial"/>
                <w:sz w:val="22"/>
                <w:szCs w:val="22"/>
                <w:highlight w:val="yellow"/>
              </w:rPr>
            </w:pPr>
            <w:r>
              <w:rPr>
                <w:rFonts w:cs="Arial"/>
                <w:sz w:val="22"/>
                <w:szCs w:val="22"/>
              </w:rPr>
              <w:t>13</w:t>
            </w:r>
          </w:p>
        </w:tc>
        <w:tc>
          <w:tcPr>
            <w:tcW w:w="0" w:type="auto"/>
            <w:tcBorders>
              <w:top w:val="nil"/>
              <w:left w:val="nil"/>
              <w:bottom w:val="single" w:sz="4" w:space="0" w:color="auto"/>
              <w:right w:val="single" w:sz="4" w:space="0" w:color="auto"/>
            </w:tcBorders>
            <w:noWrap/>
            <w:vAlign w:val="center"/>
            <w:hideMark/>
          </w:tcPr>
          <w:p w14:paraId="73632234" w14:textId="204ADFD2"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5,635.0 </w:t>
            </w:r>
          </w:p>
        </w:tc>
        <w:tc>
          <w:tcPr>
            <w:tcW w:w="0" w:type="auto"/>
            <w:tcBorders>
              <w:top w:val="nil"/>
              <w:left w:val="nil"/>
              <w:bottom w:val="single" w:sz="4" w:space="0" w:color="auto"/>
              <w:right w:val="single" w:sz="4" w:space="0" w:color="auto"/>
            </w:tcBorders>
            <w:vAlign w:val="center"/>
            <w:hideMark/>
          </w:tcPr>
          <w:p w14:paraId="3D24082C" w14:textId="0CA1D441"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0728679A" w14:textId="77777777" w:rsidTr="00012BF1">
        <w:trPr>
          <w:trHeight w:val="315"/>
        </w:trPr>
        <w:tc>
          <w:tcPr>
            <w:tcW w:w="0" w:type="auto"/>
            <w:tcBorders>
              <w:top w:val="nil"/>
              <w:left w:val="single" w:sz="4" w:space="0" w:color="auto"/>
              <w:bottom w:val="single" w:sz="4" w:space="0" w:color="auto"/>
              <w:right w:val="single" w:sz="4" w:space="0" w:color="auto"/>
            </w:tcBorders>
            <w:vAlign w:val="center"/>
            <w:hideMark/>
          </w:tcPr>
          <w:p w14:paraId="6CDA30B0" w14:textId="103A7365"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SOUTHERN </w:t>
            </w:r>
          </w:p>
        </w:tc>
        <w:tc>
          <w:tcPr>
            <w:tcW w:w="0" w:type="auto"/>
            <w:tcBorders>
              <w:top w:val="nil"/>
              <w:left w:val="nil"/>
              <w:bottom w:val="single" w:sz="4" w:space="0" w:color="auto"/>
              <w:right w:val="single" w:sz="4" w:space="0" w:color="auto"/>
            </w:tcBorders>
            <w:noWrap/>
            <w:vAlign w:val="center"/>
            <w:hideMark/>
          </w:tcPr>
          <w:p w14:paraId="098AD311" w14:textId="47ED4A39" w:rsidR="006C134D" w:rsidRPr="00405355" w:rsidRDefault="006C134D" w:rsidP="00386A43">
            <w:pPr>
              <w:spacing w:after="0" w:line="240" w:lineRule="auto"/>
              <w:jc w:val="center"/>
              <w:rPr>
                <w:rFonts w:cs="Arial"/>
                <w:sz w:val="22"/>
                <w:szCs w:val="22"/>
                <w:highlight w:val="yellow"/>
              </w:rPr>
            </w:pPr>
            <w:r>
              <w:rPr>
                <w:rFonts w:cs="Arial"/>
                <w:sz w:val="22"/>
                <w:szCs w:val="22"/>
              </w:rPr>
              <w:t>5</w:t>
            </w:r>
          </w:p>
        </w:tc>
        <w:tc>
          <w:tcPr>
            <w:tcW w:w="0" w:type="auto"/>
            <w:tcBorders>
              <w:top w:val="nil"/>
              <w:left w:val="nil"/>
              <w:bottom w:val="single" w:sz="4" w:space="0" w:color="auto"/>
              <w:right w:val="single" w:sz="4" w:space="0" w:color="auto"/>
            </w:tcBorders>
            <w:shd w:val="clear" w:color="B8CCE4" w:fill="FFFFFF"/>
            <w:noWrap/>
            <w:vAlign w:val="center"/>
            <w:hideMark/>
          </w:tcPr>
          <w:p w14:paraId="2DCFE1DC" w14:textId="7F3CE8AE"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7, 2025</w:t>
            </w:r>
          </w:p>
        </w:tc>
        <w:tc>
          <w:tcPr>
            <w:tcW w:w="0" w:type="auto"/>
            <w:tcBorders>
              <w:top w:val="nil"/>
              <w:left w:val="nil"/>
              <w:bottom w:val="single" w:sz="4" w:space="0" w:color="auto"/>
              <w:right w:val="single" w:sz="4" w:space="0" w:color="auto"/>
            </w:tcBorders>
            <w:noWrap/>
            <w:vAlign w:val="center"/>
            <w:hideMark/>
          </w:tcPr>
          <w:p w14:paraId="1B186E9F" w14:textId="3C2C3864" w:rsidR="006C134D" w:rsidRPr="00405355" w:rsidRDefault="006C134D" w:rsidP="00386A43">
            <w:pPr>
              <w:spacing w:after="0" w:line="240" w:lineRule="auto"/>
              <w:jc w:val="center"/>
              <w:rPr>
                <w:rFonts w:cs="Arial"/>
                <w:sz w:val="22"/>
                <w:szCs w:val="22"/>
                <w:highlight w:val="yellow"/>
              </w:rPr>
            </w:pPr>
            <w:r>
              <w:rPr>
                <w:rFonts w:cs="Arial"/>
                <w:sz w:val="22"/>
                <w:szCs w:val="22"/>
              </w:rPr>
              <w:t>33</w:t>
            </w:r>
          </w:p>
        </w:tc>
        <w:tc>
          <w:tcPr>
            <w:tcW w:w="0" w:type="auto"/>
            <w:tcBorders>
              <w:top w:val="nil"/>
              <w:left w:val="nil"/>
              <w:bottom w:val="single" w:sz="4" w:space="0" w:color="auto"/>
              <w:right w:val="single" w:sz="4" w:space="0" w:color="auto"/>
            </w:tcBorders>
            <w:noWrap/>
            <w:vAlign w:val="center"/>
            <w:hideMark/>
          </w:tcPr>
          <w:p w14:paraId="135877FF" w14:textId="42DB8F98"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2,006.0 </w:t>
            </w:r>
          </w:p>
        </w:tc>
        <w:tc>
          <w:tcPr>
            <w:tcW w:w="0" w:type="auto"/>
            <w:tcBorders>
              <w:top w:val="nil"/>
              <w:left w:val="nil"/>
              <w:bottom w:val="single" w:sz="4" w:space="0" w:color="auto"/>
              <w:right w:val="single" w:sz="4" w:space="0" w:color="auto"/>
            </w:tcBorders>
            <w:vAlign w:val="center"/>
            <w:hideMark/>
          </w:tcPr>
          <w:p w14:paraId="440027E3" w14:textId="087839A7"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5929885D" w14:textId="77777777" w:rsidTr="00012BF1">
        <w:trPr>
          <w:trHeight w:val="315"/>
        </w:trPr>
        <w:tc>
          <w:tcPr>
            <w:tcW w:w="0" w:type="auto"/>
            <w:tcBorders>
              <w:top w:val="nil"/>
              <w:left w:val="single" w:sz="4" w:space="0" w:color="auto"/>
              <w:bottom w:val="single" w:sz="4" w:space="0" w:color="auto"/>
              <w:right w:val="single" w:sz="4" w:space="0" w:color="auto"/>
            </w:tcBorders>
            <w:vAlign w:val="center"/>
            <w:hideMark/>
          </w:tcPr>
          <w:p w14:paraId="341B34AC" w14:textId="42C33572" w:rsidR="006C134D" w:rsidRPr="00405355" w:rsidRDefault="006C134D" w:rsidP="00386A43">
            <w:pPr>
              <w:spacing w:after="0" w:line="240" w:lineRule="auto"/>
              <w:jc w:val="center"/>
              <w:rPr>
                <w:rFonts w:cs="Arial"/>
                <w:sz w:val="22"/>
                <w:szCs w:val="22"/>
                <w:highlight w:val="yellow"/>
              </w:rPr>
            </w:pPr>
            <w:r>
              <w:rPr>
                <w:rFonts w:cs="Arial"/>
                <w:sz w:val="22"/>
                <w:szCs w:val="22"/>
              </w:rPr>
              <w:lastRenderedPageBreak/>
              <w:t xml:space="preserve"> NORTH_CENTRAL </w:t>
            </w:r>
          </w:p>
        </w:tc>
        <w:tc>
          <w:tcPr>
            <w:tcW w:w="0" w:type="auto"/>
            <w:tcBorders>
              <w:top w:val="nil"/>
              <w:left w:val="nil"/>
              <w:bottom w:val="single" w:sz="4" w:space="0" w:color="auto"/>
              <w:right w:val="single" w:sz="4" w:space="0" w:color="auto"/>
            </w:tcBorders>
            <w:noWrap/>
            <w:vAlign w:val="center"/>
            <w:hideMark/>
          </w:tcPr>
          <w:p w14:paraId="12C06708" w14:textId="7854FC1F" w:rsidR="006C134D" w:rsidRPr="00405355" w:rsidRDefault="006C134D" w:rsidP="00386A43">
            <w:pPr>
              <w:spacing w:after="0" w:line="240" w:lineRule="auto"/>
              <w:jc w:val="center"/>
              <w:rPr>
                <w:rFonts w:cs="Arial"/>
                <w:sz w:val="22"/>
                <w:szCs w:val="22"/>
                <w:highlight w:val="yellow"/>
              </w:rPr>
            </w:pPr>
            <w:r>
              <w:rPr>
                <w:rFonts w:cs="Arial"/>
                <w:sz w:val="22"/>
                <w:szCs w:val="22"/>
              </w:rPr>
              <w:t>4</w:t>
            </w:r>
          </w:p>
        </w:tc>
        <w:tc>
          <w:tcPr>
            <w:tcW w:w="0" w:type="auto"/>
            <w:tcBorders>
              <w:top w:val="nil"/>
              <w:left w:val="nil"/>
              <w:bottom w:val="single" w:sz="4" w:space="0" w:color="auto"/>
              <w:right w:val="single" w:sz="4" w:space="0" w:color="auto"/>
            </w:tcBorders>
            <w:shd w:val="clear" w:color="B8CCE4" w:fill="FFFFFF"/>
            <w:noWrap/>
            <w:vAlign w:val="center"/>
            <w:hideMark/>
          </w:tcPr>
          <w:p w14:paraId="7A3D4863" w14:textId="4B7817CD"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11, 2025</w:t>
            </w:r>
          </w:p>
        </w:tc>
        <w:tc>
          <w:tcPr>
            <w:tcW w:w="0" w:type="auto"/>
            <w:tcBorders>
              <w:top w:val="nil"/>
              <w:left w:val="nil"/>
              <w:bottom w:val="single" w:sz="4" w:space="0" w:color="auto"/>
              <w:right w:val="single" w:sz="4" w:space="0" w:color="auto"/>
            </w:tcBorders>
            <w:noWrap/>
            <w:vAlign w:val="center"/>
            <w:hideMark/>
          </w:tcPr>
          <w:p w14:paraId="1C0EFDCC" w14:textId="078FC8B3" w:rsidR="006C134D" w:rsidRPr="00405355" w:rsidRDefault="006C134D" w:rsidP="00386A43">
            <w:pPr>
              <w:spacing w:after="0" w:line="240" w:lineRule="auto"/>
              <w:jc w:val="center"/>
              <w:rPr>
                <w:rFonts w:cs="Arial"/>
                <w:sz w:val="22"/>
                <w:szCs w:val="22"/>
                <w:highlight w:val="yellow"/>
              </w:rPr>
            </w:pPr>
            <w:r>
              <w:rPr>
                <w:rFonts w:cs="Arial"/>
                <w:sz w:val="22"/>
                <w:szCs w:val="22"/>
              </w:rPr>
              <w:t>21</w:t>
            </w:r>
          </w:p>
        </w:tc>
        <w:tc>
          <w:tcPr>
            <w:tcW w:w="0" w:type="auto"/>
            <w:tcBorders>
              <w:top w:val="nil"/>
              <w:left w:val="nil"/>
              <w:bottom w:val="single" w:sz="4" w:space="0" w:color="auto"/>
              <w:right w:val="single" w:sz="4" w:space="0" w:color="auto"/>
            </w:tcBorders>
            <w:noWrap/>
            <w:vAlign w:val="center"/>
            <w:hideMark/>
          </w:tcPr>
          <w:p w14:paraId="062B2A18" w14:textId="261C8ED4"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1,054.0 </w:t>
            </w:r>
          </w:p>
        </w:tc>
        <w:tc>
          <w:tcPr>
            <w:tcW w:w="0" w:type="auto"/>
            <w:tcBorders>
              <w:top w:val="nil"/>
              <w:left w:val="nil"/>
              <w:bottom w:val="single" w:sz="4" w:space="0" w:color="auto"/>
              <w:right w:val="single" w:sz="4" w:space="0" w:color="auto"/>
            </w:tcBorders>
            <w:vAlign w:val="center"/>
            <w:hideMark/>
          </w:tcPr>
          <w:p w14:paraId="40FA89ED" w14:textId="0ACE219E"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49A241FE" w14:textId="77777777" w:rsidTr="00012BF1">
        <w:trPr>
          <w:trHeight w:val="315"/>
        </w:trPr>
        <w:tc>
          <w:tcPr>
            <w:tcW w:w="0" w:type="auto"/>
            <w:tcBorders>
              <w:top w:val="nil"/>
              <w:left w:val="single" w:sz="4" w:space="0" w:color="auto"/>
              <w:bottom w:val="single" w:sz="4" w:space="0" w:color="auto"/>
              <w:right w:val="single" w:sz="4" w:space="0" w:color="auto"/>
            </w:tcBorders>
            <w:vAlign w:val="center"/>
            <w:hideMark/>
          </w:tcPr>
          <w:p w14:paraId="29613705" w14:textId="5EDA66D6"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w:t>
            </w:r>
          </w:p>
        </w:tc>
        <w:tc>
          <w:tcPr>
            <w:tcW w:w="0" w:type="auto"/>
            <w:tcBorders>
              <w:top w:val="nil"/>
              <w:left w:val="nil"/>
              <w:bottom w:val="single" w:sz="4" w:space="0" w:color="auto"/>
              <w:right w:val="single" w:sz="4" w:space="0" w:color="auto"/>
            </w:tcBorders>
            <w:noWrap/>
            <w:vAlign w:val="center"/>
            <w:hideMark/>
          </w:tcPr>
          <w:p w14:paraId="11888F7D" w14:textId="77664C0E" w:rsidR="006C134D" w:rsidRPr="00405355" w:rsidRDefault="006C134D" w:rsidP="00386A43">
            <w:pPr>
              <w:spacing w:after="0" w:line="240" w:lineRule="auto"/>
              <w:jc w:val="center"/>
              <w:rPr>
                <w:rFonts w:cs="Arial"/>
                <w:sz w:val="22"/>
                <w:szCs w:val="22"/>
                <w:highlight w:val="yellow"/>
              </w:rPr>
            </w:pPr>
            <w:r>
              <w:rPr>
                <w:rFonts w:cs="Arial"/>
                <w:sz w:val="22"/>
                <w:szCs w:val="22"/>
              </w:rPr>
              <w:t>2</w:t>
            </w:r>
          </w:p>
        </w:tc>
        <w:tc>
          <w:tcPr>
            <w:tcW w:w="0" w:type="auto"/>
            <w:tcBorders>
              <w:top w:val="nil"/>
              <w:left w:val="nil"/>
              <w:bottom w:val="single" w:sz="4" w:space="0" w:color="auto"/>
              <w:right w:val="single" w:sz="4" w:space="0" w:color="auto"/>
            </w:tcBorders>
            <w:shd w:val="clear" w:color="B8CCE4" w:fill="FFFFFF"/>
            <w:noWrap/>
            <w:vAlign w:val="center"/>
            <w:hideMark/>
          </w:tcPr>
          <w:p w14:paraId="3EF56BA1" w14:textId="253C3AB4"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12, 2025</w:t>
            </w:r>
          </w:p>
        </w:tc>
        <w:tc>
          <w:tcPr>
            <w:tcW w:w="0" w:type="auto"/>
            <w:tcBorders>
              <w:top w:val="nil"/>
              <w:left w:val="nil"/>
              <w:bottom w:val="single" w:sz="4" w:space="0" w:color="auto"/>
              <w:right w:val="single" w:sz="4" w:space="0" w:color="auto"/>
            </w:tcBorders>
            <w:noWrap/>
            <w:vAlign w:val="center"/>
            <w:hideMark/>
          </w:tcPr>
          <w:p w14:paraId="682EC252" w14:textId="573DA52B" w:rsidR="006C134D" w:rsidRPr="00405355" w:rsidRDefault="006C134D" w:rsidP="00386A43">
            <w:pPr>
              <w:spacing w:after="0" w:line="240" w:lineRule="auto"/>
              <w:jc w:val="center"/>
              <w:rPr>
                <w:rFonts w:cs="Arial"/>
                <w:sz w:val="22"/>
                <w:szCs w:val="22"/>
                <w:highlight w:val="yellow"/>
              </w:rPr>
            </w:pPr>
            <w:r>
              <w:rPr>
                <w:rFonts w:cs="Arial"/>
                <w:sz w:val="22"/>
                <w:szCs w:val="22"/>
              </w:rPr>
              <w:t>6</w:t>
            </w:r>
          </w:p>
        </w:tc>
        <w:tc>
          <w:tcPr>
            <w:tcW w:w="0" w:type="auto"/>
            <w:tcBorders>
              <w:top w:val="nil"/>
              <w:left w:val="nil"/>
              <w:bottom w:val="single" w:sz="4" w:space="0" w:color="auto"/>
              <w:right w:val="single" w:sz="4" w:space="0" w:color="auto"/>
            </w:tcBorders>
            <w:noWrap/>
            <w:vAlign w:val="center"/>
            <w:hideMark/>
          </w:tcPr>
          <w:p w14:paraId="64E1C4E3" w14:textId="6FD87A3B"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498.0 </w:t>
            </w:r>
          </w:p>
        </w:tc>
        <w:tc>
          <w:tcPr>
            <w:tcW w:w="0" w:type="auto"/>
            <w:tcBorders>
              <w:top w:val="nil"/>
              <w:left w:val="nil"/>
              <w:bottom w:val="single" w:sz="4" w:space="0" w:color="auto"/>
              <w:right w:val="single" w:sz="4" w:space="0" w:color="auto"/>
            </w:tcBorders>
            <w:vAlign w:val="center"/>
            <w:hideMark/>
          </w:tcPr>
          <w:p w14:paraId="444B3765" w14:textId="547358BA"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141280FB" w14:textId="77777777" w:rsidTr="00012BF1">
        <w:trPr>
          <w:trHeight w:val="315"/>
        </w:trPr>
        <w:tc>
          <w:tcPr>
            <w:tcW w:w="0" w:type="auto"/>
            <w:tcBorders>
              <w:top w:val="nil"/>
              <w:left w:val="single" w:sz="4" w:space="0" w:color="auto"/>
              <w:bottom w:val="single" w:sz="4" w:space="0" w:color="auto"/>
              <w:right w:val="single" w:sz="4" w:space="0" w:color="auto"/>
            </w:tcBorders>
            <w:vAlign w:val="center"/>
            <w:hideMark/>
          </w:tcPr>
          <w:p w14:paraId="70CA9B7E" w14:textId="43A46A73"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w:t>
            </w:r>
          </w:p>
        </w:tc>
        <w:tc>
          <w:tcPr>
            <w:tcW w:w="0" w:type="auto"/>
            <w:tcBorders>
              <w:top w:val="nil"/>
              <w:left w:val="nil"/>
              <w:bottom w:val="single" w:sz="4" w:space="0" w:color="auto"/>
              <w:right w:val="single" w:sz="4" w:space="0" w:color="auto"/>
            </w:tcBorders>
            <w:noWrap/>
            <w:vAlign w:val="center"/>
            <w:hideMark/>
          </w:tcPr>
          <w:p w14:paraId="27BC1208" w14:textId="7EF6EC2C" w:rsidR="006C134D" w:rsidRPr="00405355" w:rsidRDefault="006C134D" w:rsidP="00386A43">
            <w:pPr>
              <w:spacing w:after="0" w:line="240" w:lineRule="auto"/>
              <w:jc w:val="center"/>
              <w:rPr>
                <w:rFonts w:cs="Arial"/>
                <w:sz w:val="22"/>
                <w:szCs w:val="22"/>
                <w:highlight w:val="yellow"/>
              </w:rPr>
            </w:pPr>
            <w:r>
              <w:rPr>
                <w:rFonts w:cs="Arial"/>
                <w:sz w:val="22"/>
                <w:szCs w:val="22"/>
              </w:rPr>
              <w:t>4</w:t>
            </w:r>
          </w:p>
        </w:tc>
        <w:tc>
          <w:tcPr>
            <w:tcW w:w="0" w:type="auto"/>
            <w:tcBorders>
              <w:top w:val="nil"/>
              <w:left w:val="nil"/>
              <w:bottom w:val="single" w:sz="4" w:space="0" w:color="auto"/>
              <w:right w:val="single" w:sz="4" w:space="0" w:color="auto"/>
            </w:tcBorders>
            <w:shd w:val="clear" w:color="B8CCE4" w:fill="FFFFFF"/>
            <w:noWrap/>
            <w:vAlign w:val="center"/>
            <w:hideMark/>
          </w:tcPr>
          <w:p w14:paraId="750C8E0D" w14:textId="6A05C55F" w:rsidR="006C134D" w:rsidRPr="00405355" w:rsidRDefault="006C134D" w:rsidP="00386A43">
            <w:pPr>
              <w:spacing w:after="0" w:line="240" w:lineRule="auto"/>
              <w:rPr>
                <w:rFonts w:cs="Arial"/>
                <w:color w:val="000000"/>
                <w:sz w:val="22"/>
                <w:szCs w:val="22"/>
                <w:highlight w:val="yellow"/>
              </w:rPr>
            </w:pPr>
            <w:r>
              <w:rPr>
                <w:rFonts w:cs="Arial"/>
                <w:color w:val="000000"/>
                <w:sz w:val="22"/>
                <w:szCs w:val="22"/>
              </w:rPr>
              <w:t>August 13, 2025</w:t>
            </w:r>
          </w:p>
        </w:tc>
        <w:tc>
          <w:tcPr>
            <w:tcW w:w="0" w:type="auto"/>
            <w:tcBorders>
              <w:top w:val="nil"/>
              <w:left w:val="nil"/>
              <w:bottom w:val="single" w:sz="4" w:space="0" w:color="auto"/>
              <w:right w:val="single" w:sz="4" w:space="0" w:color="auto"/>
            </w:tcBorders>
            <w:noWrap/>
            <w:vAlign w:val="center"/>
            <w:hideMark/>
          </w:tcPr>
          <w:p w14:paraId="7DB27E0F" w14:textId="79022D44" w:rsidR="006C134D" w:rsidRPr="00405355" w:rsidRDefault="006C134D" w:rsidP="00386A43">
            <w:pPr>
              <w:spacing w:after="0" w:line="240" w:lineRule="auto"/>
              <w:jc w:val="center"/>
              <w:rPr>
                <w:rFonts w:cs="Arial"/>
                <w:sz w:val="22"/>
                <w:szCs w:val="22"/>
                <w:highlight w:val="yellow"/>
              </w:rPr>
            </w:pPr>
            <w:r>
              <w:rPr>
                <w:rFonts w:cs="Arial"/>
                <w:sz w:val="22"/>
                <w:szCs w:val="22"/>
              </w:rPr>
              <w:t>74</w:t>
            </w:r>
          </w:p>
        </w:tc>
        <w:tc>
          <w:tcPr>
            <w:tcW w:w="0" w:type="auto"/>
            <w:tcBorders>
              <w:top w:val="nil"/>
              <w:left w:val="nil"/>
              <w:bottom w:val="single" w:sz="4" w:space="0" w:color="auto"/>
              <w:right w:val="single" w:sz="4" w:space="0" w:color="auto"/>
            </w:tcBorders>
            <w:noWrap/>
            <w:vAlign w:val="center"/>
            <w:hideMark/>
          </w:tcPr>
          <w:p w14:paraId="439AF0AC" w14:textId="10FB8573"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5,600.0 </w:t>
            </w:r>
          </w:p>
        </w:tc>
        <w:tc>
          <w:tcPr>
            <w:tcW w:w="0" w:type="auto"/>
            <w:tcBorders>
              <w:top w:val="nil"/>
              <w:left w:val="nil"/>
              <w:bottom w:val="single" w:sz="4" w:space="0" w:color="auto"/>
              <w:right w:val="single" w:sz="4" w:space="0" w:color="auto"/>
            </w:tcBorders>
            <w:vAlign w:val="center"/>
            <w:hideMark/>
          </w:tcPr>
          <w:p w14:paraId="2A0FCDA1" w14:textId="2A6FD484"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22EE01A9" w14:textId="77777777" w:rsidTr="00012BF1">
        <w:trPr>
          <w:trHeight w:val="315"/>
        </w:trPr>
        <w:tc>
          <w:tcPr>
            <w:tcW w:w="0" w:type="auto"/>
            <w:tcBorders>
              <w:top w:val="nil"/>
              <w:left w:val="single" w:sz="4" w:space="0" w:color="auto"/>
              <w:bottom w:val="single" w:sz="4" w:space="0" w:color="auto"/>
              <w:right w:val="single" w:sz="4" w:space="0" w:color="auto"/>
            </w:tcBorders>
            <w:vAlign w:val="center"/>
            <w:hideMark/>
          </w:tcPr>
          <w:p w14:paraId="24EADDEC" w14:textId="3B4446D0"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w:t>
            </w:r>
          </w:p>
        </w:tc>
        <w:tc>
          <w:tcPr>
            <w:tcW w:w="0" w:type="auto"/>
            <w:tcBorders>
              <w:top w:val="nil"/>
              <w:left w:val="nil"/>
              <w:bottom w:val="single" w:sz="4" w:space="0" w:color="auto"/>
              <w:right w:val="single" w:sz="4" w:space="0" w:color="auto"/>
            </w:tcBorders>
            <w:noWrap/>
            <w:vAlign w:val="center"/>
            <w:hideMark/>
          </w:tcPr>
          <w:p w14:paraId="61507E2D" w14:textId="2ECD54D2" w:rsidR="006C134D" w:rsidRPr="00405355" w:rsidRDefault="006C134D" w:rsidP="00386A43">
            <w:pPr>
              <w:spacing w:after="0" w:line="240" w:lineRule="auto"/>
              <w:jc w:val="center"/>
              <w:rPr>
                <w:rFonts w:cs="Arial"/>
                <w:sz w:val="22"/>
                <w:szCs w:val="22"/>
                <w:highlight w:val="yellow"/>
              </w:rPr>
            </w:pPr>
            <w:r>
              <w:rPr>
                <w:rFonts w:cs="Arial"/>
                <w:sz w:val="22"/>
                <w:szCs w:val="22"/>
              </w:rPr>
              <w:t>5</w:t>
            </w:r>
          </w:p>
        </w:tc>
        <w:tc>
          <w:tcPr>
            <w:tcW w:w="0" w:type="auto"/>
            <w:tcBorders>
              <w:top w:val="nil"/>
              <w:left w:val="nil"/>
              <w:bottom w:val="single" w:sz="4" w:space="0" w:color="auto"/>
              <w:right w:val="single" w:sz="4" w:space="0" w:color="auto"/>
            </w:tcBorders>
            <w:shd w:val="clear" w:color="B8CCE4" w:fill="FFFFFF"/>
            <w:noWrap/>
            <w:vAlign w:val="center"/>
            <w:hideMark/>
          </w:tcPr>
          <w:p w14:paraId="68055D36" w14:textId="1078A2D4"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14, 2025</w:t>
            </w:r>
          </w:p>
        </w:tc>
        <w:tc>
          <w:tcPr>
            <w:tcW w:w="0" w:type="auto"/>
            <w:tcBorders>
              <w:top w:val="nil"/>
              <w:left w:val="nil"/>
              <w:bottom w:val="single" w:sz="4" w:space="0" w:color="auto"/>
              <w:right w:val="single" w:sz="4" w:space="0" w:color="auto"/>
            </w:tcBorders>
            <w:noWrap/>
            <w:vAlign w:val="center"/>
            <w:hideMark/>
          </w:tcPr>
          <w:p w14:paraId="30D5CACB" w14:textId="7026606B" w:rsidR="006C134D" w:rsidRPr="00405355" w:rsidRDefault="006C134D" w:rsidP="00386A43">
            <w:pPr>
              <w:spacing w:after="0" w:line="240" w:lineRule="auto"/>
              <w:jc w:val="center"/>
              <w:rPr>
                <w:rFonts w:cs="Arial"/>
                <w:sz w:val="22"/>
                <w:szCs w:val="22"/>
                <w:highlight w:val="yellow"/>
              </w:rPr>
            </w:pPr>
            <w:r>
              <w:rPr>
                <w:rFonts w:cs="Arial"/>
                <w:sz w:val="22"/>
                <w:szCs w:val="22"/>
              </w:rPr>
              <w:t>90</w:t>
            </w:r>
          </w:p>
        </w:tc>
        <w:tc>
          <w:tcPr>
            <w:tcW w:w="0" w:type="auto"/>
            <w:tcBorders>
              <w:top w:val="nil"/>
              <w:left w:val="nil"/>
              <w:bottom w:val="single" w:sz="4" w:space="0" w:color="auto"/>
              <w:right w:val="single" w:sz="4" w:space="0" w:color="auto"/>
            </w:tcBorders>
            <w:noWrap/>
            <w:vAlign w:val="center"/>
            <w:hideMark/>
          </w:tcPr>
          <w:p w14:paraId="14D18FFC" w14:textId="43D9F358"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7,015.0 </w:t>
            </w:r>
          </w:p>
        </w:tc>
        <w:tc>
          <w:tcPr>
            <w:tcW w:w="0" w:type="auto"/>
            <w:tcBorders>
              <w:top w:val="nil"/>
              <w:left w:val="nil"/>
              <w:bottom w:val="single" w:sz="4" w:space="0" w:color="auto"/>
              <w:right w:val="single" w:sz="4" w:space="0" w:color="auto"/>
            </w:tcBorders>
            <w:vAlign w:val="center"/>
            <w:hideMark/>
          </w:tcPr>
          <w:p w14:paraId="468D7FE7" w14:textId="4B7292E6"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70ED2D57" w14:textId="77777777" w:rsidTr="00012BF1">
        <w:trPr>
          <w:trHeight w:val="870"/>
        </w:trPr>
        <w:tc>
          <w:tcPr>
            <w:tcW w:w="0" w:type="auto"/>
            <w:tcBorders>
              <w:top w:val="nil"/>
              <w:left w:val="single" w:sz="4" w:space="0" w:color="auto"/>
              <w:bottom w:val="single" w:sz="4" w:space="0" w:color="auto"/>
              <w:right w:val="single" w:sz="4" w:space="0" w:color="auto"/>
            </w:tcBorders>
            <w:vAlign w:val="center"/>
            <w:hideMark/>
          </w:tcPr>
          <w:p w14:paraId="1FC278ED" w14:textId="74EF7A57"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 NORTH_CENTRAL </w:t>
            </w:r>
          </w:p>
        </w:tc>
        <w:tc>
          <w:tcPr>
            <w:tcW w:w="0" w:type="auto"/>
            <w:tcBorders>
              <w:top w:val="nil"/>
              <w:left w:val="nil"/>
              <w:bottom w:val="single" w:sz="4" w:space="0" w:color="auto"/>
              <w:right w:val="single" w:sz="4" w:space="0" w:color="auto"/>
            </w:tcBorders>
            <w:noWrap/>
            <w:vAlign w:val="center"/>
            <w:hideMark/>
          </w:tcPr>
          <w:p w14:paraId="02A5EF59" w14:textId="7201DD89" w:rsidR="006C134D" w:rsidRPr="00405355" w:rsidRDefault="006C134D" w:rsidP="00386A43">
            <w:pPr>
              <w:spacing w:after="0" w:line="240" w:lineRule="auto"/>
              <w:jc w:val="center"/>
              <w:rPr>
                <w:rFonts w:cs="Arial"/>
                <w:sz w:val="22"/>
                <w:szCs w:val="22"/>
                <w:highlight w:val="yellow"/>
              </w:rPr>
            </w:pPr>
            <w:r>
              <w:rPr>
                <w:rFonts w:cs="Arial"/>
                <w:sz w:val="22"/>
                <w:szCs w:val="22"/>
              </w:rPr>
              <w:t>6</w:t>
            </w:r>
          </w:p>
        </w:tc>
        <w:tc>
          <w:tcPr>
            <w:tcW w:w="0" w:type="auto"/>
            <w:tcBorders>
              <w:top w:val="nil"/>
              <w:left w:val="nil"/>
              <w:bottom w:val="single" w:sz="4" w:space="0" w:color="auto"/>
              <w:right w:val="single" w:sz="4" w:space="0" w:color="auto"/>
            </w:tcBorders>
            <w:shd w:val="clear" w:color="B8CCE4" w:fill="FFFFFF"/>
            <w:noWrap/>
            <w:vAlign w:val="center"/>
            <w:hideMark/>
          </w:tcPr>
          <w:p w14:paraId="32DBD53E" w14:textId="350169B0"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17, 2025</w:t>
            </w:r>
          </w:p>
        </w:tc>
        <w:tc>
          <w:tcPr>
            <w:tcW w:w="0" w:type="auto"/>
            <w:tcBorders>
              <w:top w:val="nil"/>
              <w:left w:val="nil"/>
              <w:bottom w:val="single" w:sz="4" w:space="0" w:color="auto"/>
              <w:right w:val="single" w:sz="4" w:space="0" w:color="auto"/>
            </w:tcBorders>
            <w:noWrap/>
            <w:vAlign w:val="center"/>
            <w:hideMark/>
          </w:tcPr>
          <w:p w14:paraId="36906FF0" w14:textId="4952F78B" w:rsidR="006C134D" w:rsidRPr="00405355" w:rsidRDefault="006C134D" w:rsidP="00386A43">
            <w:pPr>
              <w:spacing w:after="0" w:line="240" w:lineRule="auto"/>
              <w:jc w:val="center"/>
              <w:rPr>
                <w:rFonts w:cs="Arial"/>
                <w:sz w:val="22"/>
                <w:szCs w:val="22"/>
                <w:highlight w:val="yellow"/>
              </w:rPr>
            </w:pPr>
            <w:r>
              <w:rPr>
                <w:rFonts w:cs="Arial"/>
                <w:sz w:val="22"/>
                <w:szCs w:val="22"/>
              </w:rPr>
              <w:t>41</w:t>
            </w:r>
          </w:p>
        </w:tc>
        <w:tc>
          <w:tcPr>
            <w:tcW w:w="0" w:type="auto"/>
            <w:tcBorders>
              <w:top w:val="nil"/>
              <w:left w:val="nil"/>
              <w:bottom w:val="single" w:sz="4" w:space="0" w:color="auto"/>
              <w:right w:val="single" w:sz="4" w:space="0" w:color="auto"/>
            </w:tcBorders>
            <w:noWrap/>
            <w:vAlign w:val="center"/>
            <w:hideMark/>
          </w:tcPr>
          <w:p w14:paraId="5E230E72" w14:textId="1332A833"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3,690.5 </w:t>
            </w:r>
          </w:p>
        </w:tc>
        <w:tc>
          <w:tcPr>
            <w:tcW w:w="0" w:type="auto"/>
            <w:tcBorders>
              <w:top w:val="nil"/>
              <w:left w:val="nil"/>
              <w:bottom w:val="single" w:sz="4" w:space="0" w:color="auto"/>
              <w:right w:val="single" w:sz="4" w:space="0" w:color="auto"/>
            </w:tcBorders>
            <w:vAlign w:val="center"/>
            <w:hideMark/>
          </w:tcPr>
          <w:p w14:paraId="01EE1777" w14:textId="48DE660F"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4D1E3BC9" w14:textId="77777777" w:rsidTr="00012BF1">
        <w:trPr>
          <w:trHeight w:val="585"/>
        </w:trPr>
        <w:tc>
          <w:tcPr>
            <w:tcW w:w="0" w:type="auto"/>
            <w:tcBorders>
              <w:top w:val="nil"/>
              <w:left w:val="single" w:sz="4" w:space="0" w:color="auto"/>
              <w:bottom w:val="single" w:sz="4" w:space="0" w:color="auto"/>
              <w:right w:val="single" w:sz="4" w:space="0" w:color="auto"/>
            </w:tcBorders>
            <w:vAlign w:val="center"/>
            <w:hideMark/>
          </w:tcPr>
          <w:p w14:paraId="55F15625" w14:textId="1178E5EE"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w:t>
            </w:r>
          </w:p>
        </w:tc>
        <w:tc>
          <w:tcPr>
            <w:tcW w:w="0" w:type="auto"/>
            <w:tcBorders>
              <w:top w:val="nil"/>
              <w:left w:val="nil"/>
              <w:bottom w:val="single" w:sz="4" w:space="0" w:color="auto"/>
              <w:right w:val="single" w:sz="4" w:space="0" w:color="auto"/>
            </w:tcBorders>
            <w:noWrap/>
            <w:vAlign w:val="center"/>
            <w:hideMark/>
          </w:tcPr>
          <w:p w14:paraId="2682A6E1" w14:textId="7D6240CC" w:rsidR="006C134D" w:rsidRPr="00405355" w:rsidRDefault="006C134D" w:rsidP="00386A43">
            <w:pPr>
              <w:spacing w:after="0" w:line="240" w:lineRule="auto"/>
              <w:jc w:val="center"/>
              <w:rPr>
                <w:rFonts w:cs="Arial"/>
                <w:sz w:val="22"/>
                <w:szCs w:val="22"/>
                <w:highlight w:val="yellow"/>
              </w:rPr>
            </w:pPr>
            <w:r>
              <w:rPr>
                <w:rFonts w:cs="Arial"/>
                <w:sz w:val="22"/>
                <w:szCs w:val="22"/>
              </w:rPr>
              <w:t>6</w:t>
            </w:r>
          </w:p>
        </w:tc>
        <w:tc>
          <w:tcPr>
            <w:tcW w:w="0" w:type="auto"/>
            <w:tcBorders>
              <w:top w:val="nil"/>
              <w:left w:val="nil"/>
              <w:bottom w:val="single" w:sz="4" w:space="0" w:color="auto"/>
              <w:right w:val="single" w:sz="4" w:space="0" w:color="auto"/>
            </w:tcBorders>
            <w:shd w:val="clear" w:color="B8CCE4" w:fill="FFFFFF"/>
            <w:noWrap/>
            <w:vAlign w:val="center"/>
            <w:hideMark/>
          </w:tcPr>
          <w:p w14:paraId="7D48CC9E" w14:textId="2AAFD366"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24, 2025</w:t>
            </w:r>
          </w:p>
        </w:tc>
        <w:tc>
          <w:tcPr>
            <w:tcW w:w="0" w:type="auto"/>
            <w:tcBorders>
              <w:top w:val="nil"/>
              <w:left w:val="nil"/>
              <w:bottom w:val="single" w:sz="4" w:space="0" w:color="auto"/>
              <w:right w:val="single" w:sz="4" w:space="0" w:color="auto"/>
            </w:tcBorders>
            <w:noWrap/>
            <w:vAlign w:val="center"/>
            <w:hideMark/>
          </w:tcPr>
          <w:p w14:paraId="6CDEC328" w14:textId="5DAC7160" w:rsidR="006C134D" w:rsidRPr="00405355" w:rsidRDefault="006C134D" w:rsidP="00386A43">
            <w:pPr>
              <w:spacing w:after="0" w:line="240" w:lineRule="auto"/>
              <w:jc w:val="center"/>
              <w:rPr>
                <w:rFonts w:cs="Arial"/>
                <w:sz w:val="22"/>
                <w:szCs w:val="22"/>
                <w:highlight w:val="yellow"/>
              </w:rPr>
            </w:pPr>
            <w:r>
              <w:rPr>
                <w:rFonts w:cs="Arial"/>
                <w:sz w:val="22"/>
                <w:szCs w:val="22"/>
              </w:rPr>
              <w:t>40</w:t>
            </w:r>
          </w:p>
        </w:tc>
        <w:tc>
          <w:tcPr>
            <w:tcW w:w="0" w:type="auto"/>
            <w:tcBorders>
              <w:top w:val="nil"/>
              <w:left w:val="nil"/>
              <w:bottom w:val="single" w:sz="4" w:space="0" w:color="auto"/>
              <w:right w:val="single" w:sz="4" w:space="0" w:color="auto"/>
            </w:tcBorders>
            <w:noWrap/>
            <w:vAlign w:val="center"/>
            <w:hideMark/>
          </w:tcPr>
          <w:p w14:paraId="38F1B5D1" w14:textId="2C7B83FC"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2,592.0 </w:t>
            </w:r>
          </w:p>
        </w:tc>
        <w:tc>
          <w:tcPr>
            <w:tcW w:w="0" w:type="auto"/>
            <w:tcBorders>
              <w:top w:val="nil"/>
              <w:left w:val="nil"/>
              <w:bottom w:val="single" w:sz="4" w:space="0" w:color="auto"/>
              <w:right w:val="single" w:sz="4" w:space="0" w:color="auto"/>
            </w:tcBorders>
            <w:vAlign w:val="center"/>
            <w:hideMark/>
          </w:tcPr>
          <w:p w14:paraId="2BD8D623" w14:textId="5A10250A"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33277360" w14:textId="77777777" w:rsidTr="00012BF1">
        <w:trPr>
          <w:trHeight w:val="585"/>
        </w:trPr>
        <w:tc>
          <w:tcPr>
            <w:tcW w:w="0" w:type="auto"/>
            <w:tcBorders>
              <w:top w:val="nil"/>
              <w:left w:val="single" w:sz="4" w:space="0" w:color="auto"/>
              <w:bottom w:val="single" w:sz="4" w:space="0" w:color="auto"/>
              <w:right w:val="single" w:sz="4" w:space="0" w:color="auto"/>
            </w:tcBorders>
            <w:vAlign w:val="center"/>
            <w:hideMark/>
          </w:tcPr>
          <w:p w14:paraId="1BE85E32" w14:textId="00F57CE4"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w:t>
            </w:r>
          </w:p>
        </w:tc>
        <w:tc>
          <w:tcPr>
            <w:tcW w:w="0" w:type="auto"/>
            <w:tcBorders>
              <w:top w:val="nil"/>
              <w:left w:val="nil"/>
              <w:bottom w:val="single" w:sz="4" w:space="0" w:color="auto"/>
              <w:right w:val="single" w:sz="4" w:space="0" w:color="auto"/>
            </w:tcBorders>
            <w:noWrap/>
            <w:vAlign w:val="center"/>
            <w:hideMark/>
          </w:tcPr>
          <w:p w14:paraId="3C726547" w14:textId="6F7D799B" w:rsidR="006C134D" w:rsidRPr="00405355" w:rsidRDefault="006C134D" w:rsidP="00386A43">
            <w:pPr>
              <w:spacing w:after="0" w:line="240" w:lineRule="auto"/>
              <w:jc w:val="center"/>
              <w:rPr>
                <w:rFonts w:cs="Arial"/>
                <w:sz w:val="22"/>
                <w:szCs w:val="22"/>
                <w:highlight w:val="yellow"/>
              </w:rPr>
            </w:pPr>
            <w:r>
              <w:rPr>
                <w:rFonts w:cs="Arial"/>
                <w:sz w:val="22"/>
                <w:szCs w:val="22"/>
              </w:rPr>
              <w:t>2</w:t>
            </w:r>
          </w:p>
        </w:tc>
        <w:tc>
          <w:tcPr>
            <w:tcW w:w="0" w:type="auto"/>
            <w:tcBorders>
              <w:top w:val="nil"/>
              <w:left w:val="nil"/>
              <w:bottom w:val="single" w:sz="4" w:space="0" w:color="auto"/>
              <w:right w:val="single" w:sz="4" w:space="0" w:color="auto"/>
            </w:tcBorders>
            <w:shd w:val="clear" w:color="B8CCE4" w:fill="FFFFFF"/>
            <w:noWrap/>
            <w:vAlign w:val="center"/>
            <w:hideMark/>
          </w:tcPr>
          <w:p w14:paraId="0BA428B7" w14:textId="464C398D"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25, 2025</w:t>
            </w:r>
          </w:p>
        </w:tc>
        <w:tc>
          <w:tcPr>
            <w:tcW w:w="0" w:type="auto"/>
            <w:tcBorders>
              <w:top w:val="nil"/>
              <w:left w:val="nil"/>
              <w:bottom w:val="single" w:sz="4" w:space="0" w:color="auto"/>
              <w:right w:val="single" w:sz="4" w:space="0" w:color="auto"/>
            </w:tcBorders>
            <w:noWrap/>
            <w:vAlign w:val="center"/>
            <w:hideMark/>
          </w:tcPr>
          <w:p w14:paraId="33BAB8BE" w14:textId="7EEADAC0" w:rsidR="006C134D" w:rsidRPr="00405355" w:rsidRDefault="006C134D" w:rsidP="00386A43">
            <w:pPr>
              <w:spacing w:after="0" w:line="240" w:lineRule="auto"/>
              <w:jc w:val="center"/>
              <w:rPr>
                <w:rFonts w:cs="Arial"/>
                <w:sz w:val="22"/>
                <w:szCs w:val="22"/>
                <w:highlight w:val="yellow"/>
              </w:rPr>
            </w:pPr>
            <w:r>
              <w:rPr>
                <w:rFonts w:cs="Arial"/>
                <w:sz w:val="22"/>
                <w:szCs w:val="22"/>
              </w:rPr>
              <w:t>42</w:t>
            </w:r>
          </w:p>
        </w:tc>
        <w:tc>
          <w:tcPr>
            <w:tcW w:w="0" w:type="auto"/>
            <w:tcBorders>
              <w:top w:val="nil"/>
              <w:left w:val="nil"/>
              <w:bottom w:val="single" w:sz="4" w:space="0" w:color="auto"/>
              <w:right w:val="single" w:sz="4" w:space="0" w:color="auto"/>
            </w:tcBorders>
            <w:noWrap/>
            <w:vAlign w:val="center"/>
            <w:hideMark/>
          </w:tcPr>
          <w:p w14:paraId="1D4E16B6" w14:textId="5BED5DA5"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4,347.0 </w:t>
            </w:r>
          </w:p>
        </w:tc>
        <w:tc>
          <w:tcPr>
            <w:tcW w:w="0" w:type="auto"/>
            <w:tcBorders>
              <w:top w:val="nil"/>
              <w:left w:val="nil"/>
              <w:bottom w:val="single" w:sz="4" w:space="0" w:color="auto"/>
              <w:right w:val="single" w:sz="4" w:space="0" w:color="auto"/>
            </w:tcBorders>
            <w:vAlign w:val="center"/>
            <w:hideMark/>
          </w:tcPr>
          <w:p w14:paraId="57C9F4BF" w14:textId="5BE07CD9"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382F96DF" w14:textId="77777777" w:rsidTr="00012BF1">
        <w:trPr>
          <w:trHeight w:val="315"/>
        </w:trPr>
        <w:tc>
          <w:tcPr>
            <w:tcW w:w="0" w:type="auto"/>
            <w:tcBorders>
              <w:top w:val="nil"/>
              <w:left w:val="single" w:sz="4" w:space="0" w:color="auto"/>
              <w:bottom w:val="single" w:sz="4" w:space="0" w:color="auto"/>
              <w:right w:val="single" w:sz="4" w:space="0" w:color="auto"/>
            </w:tcBorders>
            <w:vAlign w:val="center"/>
            <w:hideMark/>
          </w:tcPr>
          <w:p w14:paraId="0B81E9F1" w14:textId="2F0C36BB"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w:t>
            </w:r>
          </w:p>
        </w:tc>
        <w:tc>
          <w:tcPr>
            <w:tcW w:w="0" w:type="auto"/>
            <w:tcBorders>
              <w:top w:val="nil"/>
              <w:left w:val="nil"/>
              <w:bottom w:val="single" w:sz="4" w:space="0" w:color="auto"/>
              <w:right w:val="single" w:sz="4" w:space="0" w:color="auto"/>
            </w:tcBorders>
            <w:noWrap/>
            <w:vAlign w:val="center"/>
            <w:hideMark/>
          </w:tcPr>
          <w:p w14:paraId="11F881A5" w14:textId="476F93AA" w:rsidR="006C134D" w:rsidRPr="00405355" w:rsidRDefault="006C134D" w:rsidP="00386A43">
            <w:pPr>
              <w:spacing w:after="0" w:line="240" w:lineRule="auto"/>
              <w:jc w:val="center"/>
              <w:rPr>
                <w:rFonts w:cs="Arial"/>
                <w:sz w:val="22"/>
                <w:szCs w:val="22"/>
                <w:highlight w:val="yellow"/>
              </w:rPr>
            </w:pPr>
            <w:r>
              <w:rPr>
                <w:rFonts w:cs="Arial"/>
                <w:sz w:val="22"/>
                <w:szCs w:val="22"/>
              </w:rPr>
              <w:t>4</w:t>
            </w:r>
          </w:p>
        </w:tc>
        <w:tc>
          <w:tcPr>
            <w:tcW w:w="0" w:type="auto"/>
            <w:tcBorders>
              <w:top w:val="nil"/>
              <w:left w:val="nil"/>
              <w:bottom w:val="single" w:sz="4" w:space="0" w:color="auto"/>
              <w:right w:val="single" w:sz="4" w:space="0" w:color="auto"/>
            </w:tcBorders>
            <w:shd w:val="clear" w:color="B8CCE4" w:fill="FFFFFF"/>
            <w:noWrap/>
            <w:vAlign w:val="center"/>
            <w:hideMark/>
          </w:tcPr>
          <w:p w14:paraId="0592482C" w14:textId="4A94D2FE"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26, 2025</w:t>
            </w:r>
          </w:p>
        </w:tc>
        <w:tc>
          <w:tcPr>
            <w:tcW w:w="0" w:type="auto"/>
            <w:tcBorders>
              <w:top w:val="nil"/>
              <w:left w:val="nil"/>
              <w:bottom w:val="single" w:sz="4" w:space="0" w:color="auto"/>
              <w:right w:val="single" w:sz="4" w:space="0" w:color="auto"/>
            </w:tcBorders>
            <w:noWrap/>
            <w:vAlign w:val="center"/>
            <w:hideMark/>
          </w:tcPr>
          <w:p w14:paraId="57E7806C" w14:textId="25466432" w:rsidR="006C134D" w:rsidRPr="00405355" w:rsidRDefault="006C134D" w:rsidP="00386A43">
            <w:pPr>
              <w:spacing w:after="0" w:line="240" w:lineRule="auto"/>
              <w:jc w:val="center"/>
              <w:rPr>
                <w:rFonts w:cs="Arial"/>
                <w:sz w:val="22"/>
                <w:szCs w:val="22"/>
                <w:highlight w:val="yellow"/>
              </w:rPr>
            </w:pPr>
            <w:r>
              <w:rPr>
                <w:rFonts w:cs="Arial"/>
                <w:sz w:val="22"/>
                <w:szCs w:val="22"/>
              </w:rPr>
              <w:t>23</w:t>
            </w:r>
          </w:p>
        </w:tc>
        <w:tc>
          <w:tcPr>
            <w:tcW w:w="0" w:type="auto"/>
            <w:tcBorders>
              <w:top w:val="nil"/>
              <w:left w:val="nil"/>
              <w:bottom w:val="single" w:sz="4" w:space="0" w:color="auto"/>
              <w:right w:val="single" w:sz="4" w:space="0" w:color="auto"/>
            </w:tcBorders>
            <w:noWrap/>
            <w:vAlign w:val="center"/>
            <w:hideMark/>
          </w:tcPr>
          <w:p w14:paraId="6736912A" w14:textId="4A49A5B2"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8,999.0 </w:t>
            </w:r>
          </w:p>
        </w:tc>
        <w:tc>
          <w:tcPr>
            <w:tcW w:w="0" w:type="auto"/>
            <w:tcBorders>
              <w:top w:val="nil"/>
              <w:left w:val="nil"/>
              <w:bottom w:val="single" w:sz="4" w:space="0" w:color="auto"/>
              <w:right w:val="single" w:sz="4" w:space="0" w:color="auto"/>
            </w:tcBorders>
            <w:vAlign w:val="center"/>
            <w:hideMark/>
          </w:tcPr>
          <w:p w14:paraId="336BE19C" w14:textId="256211C2"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15431963" w14:textId="77777777" w:rsidTr="00012BF1">
        <w:trPr>
          <w:trHeight w:val="315"/>
        </w:trPr>
        <w:tc>
          <w:tcPr>
            <w:tcW w:w="0" w:type="auto"/>
            <w:tcBorders>
              <w:top w:val="nil"/>
              <w:left w:val="single" w:sz="4" w:space="0" w:color="auto"/>
              <w:bottom w:val="single" w:sz="4" w:space="0" w:color="auto"/>
              <w:right w:val="single" w:sz="4" w:space="0" w:color="auto"/>
            </w:tcBorders>
            <w:vAlign w:val="center"/>
            <w:hideMark/>
          </w:tcPr>
          <w:p w14:paraId="14BBB810" w14:textId="05653605"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SOUTHERN </w:t>
            </w:r>
          </w:p>
        </w:tc>
        <w:tc>
          <w:tcPr>
            <w:tcW w:w="0" w:type="auto"/>
            <w:tcBorders>
              <w:top w:val="nil"/>
              <w:left w:val="nil"/>
              <w:bottom w:val="single" w:sz="4" w:space="0" w:color="auto"/>
              <w:right w:val="single" w:sz="4" w:space="0" w:color="auto"/>
            </w:tcBorders>
            <w:noWrap/>
            <w:vAlign w:val="center"/>
            <w:hideMark/>
          </w:tcPr>
          <w:p w14:paraId="0091097F" w14:textId="2E31329C" w:rsidR="006C134D" w:rsidRPr="00405355" w:rsidRDefault="006C134D" w:rsidP="00386A43">
            <w:pPr>
              <w:spacing w:after="0" w:line="240" w:lineRule="auto"/>
              <w:jc w:val="center"/>
              <w:rPr>
                <w:rFonts w:cs="Arial"/>
                <w:sz w:val="22"/>
                <w:szCs w:val="22"/>
                <w:highlight w:val="yellow"/>
              </w:rPr>
            </w:pPr>
            <w:r>
              <w:rPr>
                <w:rFonts w:cs="Arial"/>
                <w:sz w:val="22"/>
                <w:szCs w:val="22"/>
              </w:rPr>
              <w:t>6</w:t>
            </w:r>
          </w:p>
        </w:tc>
        <w:tc>
          <w:tcPr>
            <w:tcW w:w="0" w:type="auto"/>
            <w:tcBorders>
              <w:top w:val="nil"/>
              <w:left w:val="nil"/>
              <w:bottom w:val="single" w:sz="4" w:space="0" w:color="auto"/>
              <w:right w:val="single" w:sz="4" w:space="0" w:color="auto"/>
            </w:tcBorders>
            <w:shd w:val="clear" w:color="B8CCE4" w:fill="FFFFFF"/>
            <w:noWrap/>
            <w:vAlign w:val="center"/>
            <w:hideMark/>
          </w:tcPr>
          <w:p w14:paraId="5725EBC8" w14:textId="3825B8AA"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27, 2025</w:t>
            </w:r>
          </w:p>
        </w:tc>
        <w:tc>
          <w:tcPr>
            <w:tcW w:w="0" w:type="auto"/>
            <w:tcBorders>
              <w:top w:val="nil"/>
              <w:left w:val="nil"/>
              <w:bottom w:val="single" w:sz="4" w:space="0" w:color="auto"/>
              <w:right w:val="single" w:sz="4" w:space="0" w:color="auto"/>
            </w:tcBorders>
            <w:noWrap/>
            <w:vAlign w:val="center"/>
            <w:hideMark/>
          </w:tcPr>
          <w:p w14:paraId="64D33CA9" w14:textId="5EF9DCB3" w:rsidR="006C134D" w:rsidRPr="00405355" w:rsidRDefault="006C134D" w:rsidP="00386A43">
            <w:pPr>
              <w:spacing w:after="0" w:line="240" w:lineRule="auto"/>
              <w:jc w:val="center"/>
              <w:rPr>
                <w:rFonts w:cs="Arial"/>
                <w:sz w:val="22"/>
                <w:szCs w:val="22"/>
                <w:highlight w:val="yellow"/>
              </w:rPr>
            </w:pPr>
            <w:r>
              <w:rPr>
                <w:rFonts w:cs="Arial"/>
                <w:sz w:val="22"/>
                <w:szCs w:val="22"/>
              </w:rPr>
              <w:t>24</w:t>
            </w:r>
          </w:p>
        </w:tc>
        <w:tc>
          <w:tcPr>
            <w:tcW w:w="0" w:type="auto"/>
            <w:tcBorders>
              <w:top w:val="nil"/>
              <w:left w:val="nil"/>
              <w:bottom w:val="single" w:sz="4" w:space="0" w:color="auto"/>
              <w:right w:val="single" w:sz="4" w:space="0" w:color="auto"/>
            </w:tcBorders>
            <w:noWrap/>
            <w:vAlign w:val="center"/>
            <w:hideMark/>
          </w:tcPr>
          <w:p w14:paraId="16CAFF02" w14:textId="0DBE6006"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9,579.0 </w:t>
            </w:r>
          </w:p>
        </w:tc>
        <w:tc>
          <w:tcPr>
            <w:tcW w:w="0" w:type="auto"/>
            <w:tcBorders>
              <w:top w:val="nil"/>
              <w:left w:val="nil"/>
              <w:bottom w:val="single" w:sz="4" w:space="0" w:color="auto"/>
              <w:right w:val="single" w:sz="4" w:space="0" w:color="auto"/>
            </w:tcBorders>
            <w:vAlign w:val="center"/>
            <w:hideMark/>
          </w:tcPr>
          <w:p w14:paraId="04A59A84" w14:textId="6E33D086"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SSTILOM8 </w:t>
            </w:r>
          </w:p>
        </w:tc>
      </w:tr>
      <w:tr w:rsidR="006C134D" w:rsidRPr="00405355" w14:paraId="5B5AF130" w14:textId="77777777" w:rsidTr="00012BF1">
        <w:trPr>
          <w:trHeight w:val="585"/>
        </w:trPr>
        <w:tc>
          <w:tcPr>
            <w:tcW w:w="0" w:type="auto"/>
            <w:tcBorders>
              <w:top w:val="nil"/>
              <w:left w:val="single" w:sz="4" w:space="0" w:color="auto"/>
              <w:bottom w:val="single" w:sz="4" w:space="0" w:color="auto"/>
              <w:right w:val="single" w:sz="4" w:space="0" w:color="auto"/>
            </w:tcBorders>
            <w:vAlign w:val="center"/>
            <w:hideMark/>
          </w:tcPr>
          <w:p w14:paraId="4A31B418" w14:textId="3E7F75FB"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w:t>
            </w:r>
          </w:p>
        </w:tc>
        <w:tc>
          <w:tcPr>
            <w:tcW w:w="0" w:type="auto"/>
            <w:tcBorders>
              <w:top w:val="nil"/>
              <w:left w:val="nil"/>
              <w:bottom w:val="single" w:sz="4" w:space="0" w:color="auto"/>
              <w:right w:val="single" w:sz="4" w:space="0" w:color="auto"/>
            </w:tcBorders>
            <w:noWrap/>
            <w:vAlign w:val="center"/>
            <w:hideMark/>
          </w:tcPr>
          <w:p w14:paraId="6FD6E158" w14:textId="6D7B92A3" w:rsidR="006C134D" w:rsidRPr="00405355" w:rsidRDefault="006C134D" w:rsidP="00386A43">
            <w:pPr>
              <w:spacing w:after="0" w:line="240" w:lineRule="auto"/>
              <w:jc w:val="center"/>
              <w:rPr>
                <w:rFonts w:cs="Arial"/>
                <w:sz w:val="22"/>
                <w:szCs w:val="22"/>
                <w:highlight w:val="yellow"/>
              </w:rPr>
            </w:pPr>
            <w:r>
              <w:rPr>
                <w:rFonts w:cs="Arial"/>
                <w:sz w:val="22"/>
                <w:szCs w:val="22"/>
              </w:rPr>
              <w:t>1</w:t>
            </w:r>
          </w:p>
        </w:tc>
        <w:tc>
          <w:tcPr>
            <w:tcW w:w="0" w:type="auto"/>
            <w:tcBorders>
              <w:top w:val="nil"/>
              <w:left w:val="nil"/>
              <w:bottom w:val="single" w:sz="4" w:space="0" w:color="auto"/>
              <w:right w:val="single" w:sz="4" w:space="0" w:color="auto"/>
            </w:tcBorders>
            <w:shd w:val="clear" w:color="B8CCE4" w:fill="FFFFFF"/>
            <w:noWrap/>
            <w:vAlign w:val="center"/>
            <w:hideMark/>
          </w:tcPr>
          <w:p w14:paraId="218FEB00" w14:textId="24097D2D"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28, 2025</w:t>
            </w:r>
          </w:p>
        </w:tc>
        <w:tc>
          <w:tcPr>
            <w:tcW w:w="0" w:type="auto"/>
            <w:tcBorders>
              <w:top w:val="nil"/>
              <w:left w:val="nil"/>
              <w:bottom w:val="single" w:sz="4" w:space="0" w:color="auto"/>
              <w:right w:val="single" w:sz="4" w:space="0" w:color="auto"/>
            </w:tcBorders>
            <w:noWrap/>
            <w:vAlign w:val="center"/>
            <w:hideMark/>
          </w:tcPr>
          <w:p w14:paraId="2937268F" w14:textId="659EACBA" w:rsidR="006C134D" w:rsidRPr="00405355" w:rsidRDefault="006C134D" w:rsidP="00386A43">
            <w:pPr>
              <w:spacing w:after="0" w:line="240" w:lineRule="auto"/>
              <w:jc w:val="center"/>
              <w:rPr>
                <w:rFonts w:cs="Arial"/>
                <w:sz w:val="22"/>
                <w:szCs w:val="22"/>
                <w:highlight w:val="yellow"/>
              </w:rPr>
            </w:pPr>
            <w:r>
              <w:rPr>
                <w:rFonts w:cs="Arial"/>
                <w:sz w:val="22"/>
                <w:szCs w:val="22"/>
              </w:rPr>
              <w:t>4</w:t>
            </w:r>
          </w:p>
        </w:tc>
        <w:tc>
          <w:tcPr>
            <w:tcW w:w="0" w:type="auto"/>
            <w:tcBorders>
              <w:top w:val="nil"/>
              <w:left w:val="nil"/>
              <w:bottom w:val="single" w:sz="4" w:space="0" w:color="auto"/>
              <w:right w:val="single" w:sz="4" w:space="0" w:color="auto"/>
            </w:tcBorders>
            <w:noWrap/>
            <w:vAlign w:val="center"/>
            <w:hideMark/>
          </w:tcPr>
          <w:p w14:paraId="43CF0155" w14:textId="4736AB95"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72.0 </w:t>
            </w:r>
          </w:p>
        </w:tc>
        <w:tc>
          <w:tcPr>
            <w:tcW w:w="0" w:type="auto"/>
            <w:tcBorders>
              <w:top w:val="nil"/>
              <w:left w:val="nil"/>
              <w:bottom w:val="single" w:sz="4" w:space="0" w:color="auto"/>
              <w:right w:val="single" w:sz="4" w:space="0" w:color="auto"/>
            </w:tcBorders>
            <w:vAlign w:val="center"/>
            <w:hideMark/>
          </w:tcPr>
          <w:p w14:paraId="7772FB5C" w14:textId="0C9023B9"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bl>
    <w:p w14:paraId="4E382A0E" w14:textId="77777777" w:rsidR="00870F34" w:rsidRPr="00405355" w:rsidRDefault="00870F34" w:rsidP="0015014E">
      <w:pPr>
        <w:rPr>
          <w:rFonts w:cs="Arial"/>
          <w:szCs w:val="21"/>
          <w:highlight w:val="yellow"/>
        </w:rPr>
      </w:pPr>
    </w:p>
    <w:p w14:paraId="3B20212D" w14:textId="609D754A" w:rsidR="002D2B82" w:rsidRPr="001E6E44" w:rsidRDefault="002D2B82" w:rsidP="003F43E5">
      <w:pPr>
        <w:pStyle w:val="Heading1"/>
        <w:spacing w:before="0"/>
      </w:pPr>
      <w:bookmarkStart w:id="265" w:name="_Toc205894776"/>
      <w:r w:rsidRPr="001E6E44">
        <w:t>IRR, Wind, and Solar Generation as a Percent of Load</w:t>
      </w:r>
      <w:bookmarkEnd w:id="265"/>
    </w:p>
    <w:p w14:paraId="1473CD76" w14:textId="44B59D50" w:rsidR="00E637E2" w:rsidRDefault="00A47980" w:rsidP="00A47980">
      <w:r w:rsidRPr="00B1603A">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B1603A">
        <w:rPr>
          <w:rStyle w:val="FootnoteReference"/>
        </w:rPr>
        <w:footnoteReference w:id="2"/>
      </w:r>
      <w:r w:rsidRPr="00B1603A">
        <w:t xml:space="preserve">. </w:t>
      </w:r>
      <w:bookmarkStart w:id="269" w:name="_Hlk83634375"/>
      <w:r w:rsidRPr="00B1603A">
        <w:t xml:space="preserve">Maximum IRR penetration for </w:t>
      </w:r>
      <w:r w:rsidR="00B1603A" w:rsidRPr="00B1603A">
        <w:t>August</w:t>
      </w:r>
      <w:r w:rsidR="00AE4DF0" w:rsidRPr="00B1603A">
        <w:t xml:space="preserve"> 2025</w:t>
      </w:r>
      <w:r w:rsidR="000F7A1D" w:rsidRPr="00B1603A">
        <w:t xml:space="preserve"> </w:t>
      </w:r>
      <w:r w:rsidRPr="00B1603A">
        <w:t xml:space="preserve">was </w:t>
      </w:r>
      <w:r w:rsidR="00B1603A" w:rsidRPr="00B1603A">
        <w:t>58</w:t>
      </w:r>
      <w:r w:rsidR="00C25453" w:rsidRPr="00B1603A">
        <w:t>.</w:t>
      </w:r>
      <w:r w:rsidR="00B1603A" w:rsidRPr="00B1603A">
        <w:t>62</w:t>
      </w:r>
      <w:r w:rsidR="00C25453" w:rsidRPr="00B1603A">
        <w:t xml:space="preserve">% </w:t>
      </w:r>
      <w:r w:rsidRPr="00B1603A">
        <w:t xml:space="preserve">on </w:t>
      </w:r>
      <w:r w:rsidR="00B1603A" w:rsidRPr="00B1603A">
        <w:t>8</w:t>
      </w:r>
      <w:r w:rsidR="00774646" w:rsidRPr="00B1603A">
        <w:t>/</w:t>
      </w:r>
      <w:r w:rsidR="00C25453" w:rsidRPr="00B1603A">
        <w:t>2</w:t>
      </w:r>
      <w:r w:rsidR="00B1603A" w:rsidRPr="00B1603A">
        <w:t>8</w:t>
      </w:r>
      <w:r w:rsidR="00AE4DF0" w:rsidRPr="00B1603A">
        <w:t>/2025</w:t>
      </w:r>
      <w:r w:rsidRPr="00B1603A">
        <w:t xml:space="preserve"> interval ending </w:t>
      </w:r>
      <w:r w:rsidR="008B4F01" w:rsidRPr="00B1603A">
        <w:t>1</w:t>
      </w:r>
      <w:r w:rsidR="00164943" w:rsidRPr="00B1603A">
        <w:t>0</w:t>
      </w:r>
      <w:r w:rsidR="00774646" w:rsidRPr="00B1603A">
        <w:t>:</w:t>
      </w:r>
      <w:r w:rsidR="00B1603A" w:rsidRPr="00B1603A">
        <w:t>1</w:t>
      </w:r>
      <w:r w:rsidR="00774646" w:rsidRPr="00B1603A">
        <w:t>0</w:t>
      </w:r>
      <w:r w:rsidR="007F0A6A" w:rsidRPr="00B1603A">
        <w:t xml:space="preserve"> </w:t>
      </w:r>
      <w:r w:rsidRPr="00B1603A">
        <w:t xml:space="preserve">and minimum IRR penetration for </w:t>
      </w:r>
      <w:r w:rsidR="00B1603A" w:rsidRPr="00B1603A">
        <w:t>August</w:t>
      </w:r>
      <w:r w:rsidR="00164943" w:rsidRPr="00B1603A">
        <w:t xml:space="preserve"> 2025 w</w:t>
      </w:r>
      <w:r w:rsidRPr="00B1603A">
        <w:t xml:space="preserve">as </w:t>
      </w:r>
      <w:r w:rsidR="00B1603A" w:rsidRPr="00B1603A">
        <w:t>1.04</w:t>
      </w:r>
      <w:r w:rsidR="00C25453" w:rsidRPr="00B1603A">
        <w:t xml:space="preserve">% </w:t>
      </w:r>
      <w:r w:rsidRPr="00B1603A">
        <w:t>on</w:t>
      </w:r>
      <w:r w:rsidR="00B1603A" w:rsidRPr="00B1603A">
        <w:t xml:space="preserve"> 8</w:t>
      </w:r>
      <w:r w:rsidR="00AE4DF0" w:rsidRPr="00B1603A">
        <w:rPr>
          <w:rFonts w:cs="Arial"/>
        </w:rPr>
        <w:t>/</w:t>
      </w:r>
      <w:r w:rsidR="00B1603A" w:rsidRPr="00B1603A">
        <w:rPr>
          <w:rFonts w:cs="Arial"/>
        </w:rPr>
        <w:t>22</w:t>
      </w:r>
      <w:r w:rsidR="00AE4DF0" w:rsidRPr="00B1603A">
        <w:rPr>
          <w:rFonts w:cs="Arial"/>
        </w:rPr>
        <w:t>/2025</w:t>
      </w:r>
      <w:r w:rsidR="00040E25" w:rsidRPr="00B1603A">
        <w:rPr>
          <w:rFonts w:cs="Arial"/>
        </w:rPr>
        <w:t xml:space="preserve"> interval ending </w:t>
      </w:r>
      <w:r w:rsidR="00B1603A" w:rsidRPr="00B1603A">
        <w:rPr>
          <w:rFonts w:cs="Arial"/>
        </w:rPr>
        <w:t>06</w:t>
      </w:r>
      <w:r w:rsidR="00774646" w:rsidRPr="00B1603A">
        <w:rPr>
          <w:rFonts w:cs="Arial"/>
        </w:rPr>
        <w:t>:</w:t>
      </w:r>
      <w:r w:rsidR="00C25453" w:rsidRPr="00B1603A">
        <w:rPr>
          <w:rFonts w:cs="Arial"/>
        </w:rPr>
        <w:t>5</w:t>
      </w:r>
      <w:r w:rsidR="00AE4DF0" w:rsidRPr="00B1603A">
        <w:rPr>
          <w:rFonts w:cs="Arial"/>
        </w:rPr>
        <w:t>0</w:t>
      </w:r>
      <w:r w:rsidRPr="00B1603A">
        <w:t>.</w:t>
      </w:r>
      <w:bookmarkEnd w:id="269"/>
    </w:p>
    <w:p w14:paraId="76F79C05" w14:textId="77777777" w:rsidR="00E637E2" w:rsidRDefault="00E637E2" w:rsidP="00A47980"/>
    <w:p w14:paraId="10EBB28E" w14:textId="77777777" w:rsidR="00E637E2" w:rsidRDefault="00E637E2" w:rsidP="00A47980"/>
    <w:p w14:paraId="1A840F9A" w14:textId="77777777" w:rsidR="00E637E2" w:rsidRPr="00B1603A" w:rsidRDefault="00E637E2" w:rsidP="00A47980"/>
    <w:p w14:paraId="33D70F6D" w14:textId="02AE38F6" w:rsidR="007112A8" w:rsidRPr="00405355" w:rsidRDefault="00B233CC" w:rsidP="004F3597">
      <w:pPr>
        <w:jc w:val="center"/>
        <w:rPr>
          <w:noProof/>
          <w:highlight w:val="yellow"/>
        </w:rPr>
      </w:pPr>
      <w:r w:rsidRPr="00B233CC">
        <w:rPr>
          <w:noProof/>
        </w:rPr>
        <w:lastRenderedPageBreak/>
        <w:drawing>
          <wp:inline distT="0" distB="0" distL="0" distR="0" wp14:anchorId="70CBF8A6" wp14:editId="594F4B3F">
            <wp:extent cx="5943600" cy="2675255"/>
            <wp:effectExtent l="0" t="0" r="0" b="0"/>
            <wp:docPr id="5817276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2675255"/>
                    </a:xfrm>
                    <a:prstGeom prst="rect">
                      <a:avLst/>
                    </a:prstGeom>
                    <a:noFill/>
                    <a:ln>
                      <a:noFill/>
                    </a:ln>
                  </pic:spPr>
                </pic:pic>
              </a:graphicData>
            </a:graphic>
          </wp:inline>
        </w:drawing>
      </w:r>
    </w:p>
    <w:p w14:paraId="24B40A6F" w14:textId="70CB0892" w:rsidR="00BD39D5" w:rsidRPr="003C152D" w:rsidRDefault="00A47980" w:rsidP="00A47980">
      <w:r w:rsidRPr="00AE63FF">
        <w:t xml:space="preserve">During the hour of peak load for the month, hourly integrated wind generation was </w:t>
      </w:r>
      <w:r w:rsidR="00AE63FF">
        <w:t>12,077</w:t>
      </w:r>
      <w:r w:rsidR="008A15D5" w:rsidRPr="00AE63FF">
        <w:t xml:space="preserve"> </w:t>
      </w:r>
      <w:r w:rsidR="0095549E" w:rsidRPr="00AE63FF">
        <w:t>MW</w:t>
      </w:r>
      <w:r w:rsidRPr="00AE63FF">
        <w:t xml:space="preserve"> and solar generation was </w:t>
      </w:r>
      <w:r w:rsidR="00AE63FF">
        <w:t>20,208</w:t>
      </w:r>
      <w:r w:rsidR="008A15D5" w:rsidRPr="00AE63FF">
        <w:t xml:space="preserve"> </w:t>
      </w:r>
      <w:r w:rsidRPr="00AE63FF">
        <w:t xml:space="preserve">MW. The graph below shows the wind and solar penetration percentage during </w:t>
      </w:r>
      <w:r w:rsidRPr="003C152D">
        <w:t>the hour of the peak load in the last 13 months.</w:t>
      </w:r>
    </w:p>
    <w:p w14:paraId="16E69B2E" w14:textId="77777777" w:rsidR="00B02FB3" w:rsidRDefault="00B02FB3" w:rsidP="001061B5">
      <w:pPr>
        <w:jc w:val="center"/>
        <w:rPr>
          <w:ins w:id="270" w:author="Paul, Sushanta" w:date="2025-09-26T16:34:00Z" w16du:dateUtc="2025-09-26T21:34:00Z"/>
          <w:noProof/>
        </w:rPr>
      </w:pPr>
      <w:r w:rsidRPr="003C152D">
        <w:rPr>
          <w:noProof/>
        </w:rPr>
        <w:drawing>
          <wp:inline distT="0" distB="0" distL="0" distR="0" wp14:anchorId="41C5BF15" wp14:editId="1B930EA4">
            <wp:extent cx="5943600" cy="2974975"/>
            <wp:effectExtent l="0" t="0" r="0" b="0"/>
            <wp:docPr id="16714404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974975"/>
                    </a:xfrm>
                    <a:prstGeom prst="rect">
                      <a:avLst/>
                    </a:prstGeom>
                    <a:noFill/>
                    <a:ln>
                      <a:noFill/>
                    </a:ln>
                  </pic:spPr>
                </pic:pic>
              </a:graphicData>
            </a:graphic>
          </wp:inline>
        </w:drawing>
      </w:r>
    </w:p>
    <w:p w14:paraId="74433F1D" w14:textId="37F53744" w:rsidR="008F14CF" w:rsidRPr="00AE63FF" w:rsidRDefault="00CB2B75" w:rsidP="002D2B82">
      <w:r w:rsidRPr="00AE63FF">
        <w:t xml:space="preserve">Lastly, the graph below shows the minimum wind, solar, and IRR output during the </w:t>
      </w:r>
      <w:proofErr w:type="gramStart"/>
      <w:r w:rsidRPr="00AE63FF">
        <w:t>peak load</w:t>
      </w:r>
      <w:proofErr w:type="gramEnd"/>
      <w:r w:rsidRPr="00AE63FF">
        <w:t xml:space="preserve"> hour as a </w:t>
      </w:r>
      <w:r w:rsidR="00A47980" w:rsidRPr="00AE63FF">
        <w:t>percentage of the daily peak load for every day in the month.</w:t>
      </w:r>
    </w:p>
    <w:p w14:paraId="71B06098" w14:textId="239FB4A8" w:rsidR="008F14CF" w:rsidRPr="00405355" w:rsidRDefault="00AE63FF" w:rsidP="002D2B82">
      <w:pPr>
        <w:rPr>
          <w:highlight w:val="yellow"/>
        </w:rPr>
      </w:pPr>
      <w:r w:rsidRPr="00B233CC">
        <w:rPr>
          <w:noProof/>
        </w:rPr>
        <w:lastRenderedPageBreak/>
        <w:drawing>
          <wp:inline distT="0" distB="0" distL="0" distR="0" wp14:anchorId="7157A59B" wp14:editId="56FF9331">
            <wp:extent cx="5943600" cy="3329940"/>
            <wp:effectExtent l="0" t="0" r="0" b="3810"/>
            <wp:docPr id="81726192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3329940"/>
                    </a:xfrm>
                    <a:prstGeom prst="rect">
                      <a:avLst/>
                    </a:prstGeom>
                    <a:noFill/>
                    <a:ln>
                      <a:noFill/>
                    </a:ln>
                  </pic:spPr>
                </pic:pic>
              </a:graphicData>
            </a:graphic>
          </wp:inline>
        </w:drawing>
      </w:r>
    </w:p>
    <w:p w14:paraId="3C61E10B" w14:textId="77777777" w:rsidR="005A0781" w:rsidRPr="00405355" w:rsidRDefault="005A0781" w:rsidP="002D2B82">
      <w:pPr>
        <w:rPr>
          <w:highlight w:val="yellow"/>
        </w:rPr>
      </w:pPr>
    </w:p>
    <w:p w14:paraId="5BB8EA3C" w14:textId="1DE3FB79" w:rsidR="00CE4799" w:rsidRPr="00A74CD6" w:rsidRDefault="00765583" w:rsidP="004E3BC8">
      <w:pPr>
        <w:pStyle w:val="Heading1"/>
      </w:pPr>
      <w:bookmarkStart w:id="271" w:name="_Toc205894777"/>
      <w:r w:rsidRPr="00A74CD6">
        <w:t xml:space="preserve">Largest </w:t>
      </w:r>
      <w:r w:rsidR="009164FB" w:rsidRPr="00A74CD6">
        <w:t>Net-Load Ramp</w:t>
      </w:r>
      <w:r w:rsidR="008F0E37" w:rsidRPr="00A74CD6">
        <w:t>s</w:t>
      </w:r>
      <w:bookmarkStart w:id="272" w:name="_Hlk80277108"/>
      <w:bookmarkStart w:id="273" w:name="_Hlk130892461"/>
      <w:bookmarkEnd w:id="271"/>
    </w:p>
    <w:p w14:paraId="6D0CC72E" w14:textId="4CD0DAF3" w:rsidR="008F736D" w:rsidRPr="00A74CD6" w:rsidRDefault="00826C17" w:rsidP="00826C17">
      <w:pPr>
        <w:rPr>
          <w:rFonts w:asciiTheme="minorHAnsi" w:hAnsiTheme="minorHAnsi" w:cstheme="minorHAnsi"/>
        </w:rPr>
      </w:pPr>
      <w:r w:rsidRPr="00A74CD6">
        <w:rPr>
          <w:rFonts w:asciiTheme="minorHAnsi" w:hAnsiTheme="minorHAnsi" w:cstheme="minorHAnsi"/>
        </w:rP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0075780C" w:rsidRPr="00A74CD6">
        <w:rPr>
          <w:rFonts w:asciiTheme="minorHAnsi" w:hAnsiTheme="minorHAnsi" w:cstheme="minorHAnsi"/>
        </w:rPr>
        <w:t xml:space="preserve">The largest net-load ramps over 5-minute, 10-minute, 15-minute, 30-minute, and 60-minute intervals in </w:t>
      </w:r>
      <w:r w:rsidR="00A11124" w:rsidRPr="00A74CD6">
        <w:rPr>
          <w:rFonts w:asciiTheme="minorHAnsi" w:hAnsiTheme="minorHAnsi" w:cstheme="minorHAnsi"/>
        </w:rPr>
        <w:t>Ju</w:t>
      </w:r>
      <w:r w:rsidR="000255AE" w:rsidRPr="00A74CD6">
        <w:rPr>
          <w:rFonts w:asciiTheme="minorHAnsi" w:hAnsiTheme="minorHAnsi" w:cstheme="minorHAnsi"/>
        </w:rPr>
        <w:t>ly</w:t>
      </w:r>
      <w:r w:rsidR="008F736D" w:rsidRPr="00A74CD6">
        <w:rPr>
          <w:rFonts w:asciiTheme="minorHAnsi" w:hAnsiTheme="minorHAnsi" w:cstheme="minorHAnsi"/>
        </w:rPr>
        <w:t xml:space="preserve"> 2025</w:t>
      </w:r>
      <w:r w:rsidR="0075780C" w:rsidRPr="00A74CD6">
        <w:rPr>
          <w:rFonts w:asciiTheme="minorHAnsi" w:hAnsiTheme="minorHAnsi" w:cstheme="minorHAnsi"/>
        </w:rPr>
        <w:t xml:space="preserve"> were </w:t>
      </w:r>
      <w:r w:rsidR="00403F38" w:rsidRPr="00A74CD6">
        <w:rPr>
          <w:rFonts w:cs="Arial"/>
          <w:color w:val="000000"/>
        </w:rPr>
        <w:t>1,5</w:t>
      </w:r>
      <w:r w:rsidR="00A74CD6">
        <w:rPr>
          <w:rFonts w:cs="Arial"/>
          <w:color w:val="000000"/>
        </w:rPr>
        <w:t>40</w:t>
      </w:r>
      <w:r w:rsidR="00403F38" w:rsidRPr="00A74CD6">
        <w:rPr>
          <w:rFonts w:cs="Arial"/>
          <w:color w:val="000000"/>
        </w:rPr>
        <w:t xml:space="preserve"> </w:t>
      </w:r>
      <w:r w:rsidR="000E6565" w:rsidRPr="00A74CD6">
        <w:rPr>
          <w:rFonts w:asciiTheme="minorHAnsi" w:hAnsiTheme="minorHAnsi" w:cstheme="minorHAnsi"/>
        </w:rPr>
        <w:t>MW</w:t>
      </w:r>
      <w:r w:rsidR="0075780C" w:rsidRPr="00A74CD6">
        <w:rPr>
          <w:rFonts w:asciiTheme="minorHAnsi" w:hAnsiTheme="minorHAnsi" w:cstheme="minorHAnsi"/>
        </w:rPr>
        <w:t xml:space="preserve">, </w:t>
      </w:r>
      <w:r w:rsidR="00403F38" w:rsidRPr="00A74CD6">
        <w:rPr>
          <w:rFonts w:cs="Arial"/>
          <w:color w:val="000000"/>
        </w:rPr>
        <w:t>2,</w:t>
      </w:r>
      <w:r w:rsidR="005E1531">
        <w:rPr>
          <w:rFonts w:cs="Arial"/>
          <w:color w:val="000000"/>
        </w:rPr>
        <w:t>799</w:t>
      </w:r>
      <w:r w:rsidR="00403F38" w:rsidRPr="00A74CD6">
        <w:rPr>
          <w:rFonts w:cs="Arial"/>
          <w:color w:val="000000"/>
        </w:rPr>
        <w:t xml:space="preserve"> </w:t>
      </w:r>
      <w:r w:rsidR="0075780C" w:rsidRPr="00A74CD6">
        <w:rPr>
          <w:rFonts w:asciiTheme="minorHAnsi" w:hAnsiTheme="minorHAnsi" w:cstheme="minorHAnsi"/>
        </w:rPr>
        <w:t xml:space="preserve">MW, </w:t>
      </w:r>
      <w:r w:rsidR="005E1531">
        <w:rPr>
          <w:rFonts w:cs="Arial"/>
          <w:color w:val="000000"/>
        </w:rPr>
        <w:t>4</w:t>
      </w:r>
      <w:r w:rsidR="00403F38" w:rsidRPr="00A74CD6">
        <w:rPr>
          <w:rFonts w:cs="Arial"/>
          <w:color w:val="000000"/>
        </w:rPr>
        <w:t>,</w:t>
      </w:r>
      <w:r w:rsidR="005E1531">
        <w:rPr>
          <w:rFonts w:cs="Arial"/>
          <w:color w:val="000000"/>
        </w:rPr>
        <w:t>108</w:t>
      </w:r>
      <w:r w:rsidR="00403F38" w:rsidRPr="00A74CD6">
        <w:rPr>
          <w:rFonts w:cs="Arial"/>
          <w:color w:val="000000"/>
        </w:rPr>
        <w:t xml:space="preserve"> </w:t>
      </w:r>
      <w:r w:rsidR="0075780C" w:rsidRPr="00A74CD6">
        <w:rPr>
          <w:rFonts w:asciiTheme="minorHAnsi" w:hAnsiTheme="minorHAnsi" w:cstheme="minorHAnsi"/>
        </w:rPr>
        <w:t xml:space="preserve">MW, </w:t>
      </w:r>
      <w:r w:rsidR="005E1531">
        <w:rPr>
          <w:rFonts w:cs="Arial"/>
          <w:color w:val="000000"/>
        </w:rPr>
        <w:t>6</w:t>
      </w:r>
      <w:r w:rsidR="00403F38" w:rsidRPr="00A74CD6">
        <w:rPr>
          <w:rFonts w:cs="Arial"/>
          <w:color w:val="000000"/>
        </w:rPr>
        <w:t>,</w:t>
      </w:r>
      <w:r w:rsidR="005E1531">
        <w:rPr>
          <w:rFonts w:cs="Arial"/>
          <w:color w:val="000000"/>
        </w:rPr>
        <w:t>875</w:t>
      </w:r>
      <w:r w:rsidR="00403F38" w:rsidRPr="00A74CD6">
        <w:rPr>
          <w:rFonts w:cs="Arial"/>
          <w:color w:val="000000"/>
        </w:rPr>
        <w:t xml:space="preserve"> </w:t>
      </w:r>
      <w:r w:rsidR="0075780C" w:rsidRPr="00A74CD6">
        <w:rPr>
          <w:rFonts w:asciiTheme="minorHAnsi" w:hAnsiTheme="minorHAnsi" w:cstheme="minorHAnsi"/>
        </w:rPr>
        <w:t xml:space="preserve">MW, and </w:t>
      </w:r>
      <w:r w:rsidR="00403F38" w:rsidRPr="00A74CD6">
        <w:rPr>
          <w:rFonts w:cs="Arial"/>
          <w:color w:val="000000"/>
        </w:rPr>
        <w:t>1</w:t>
      </w:r>
      <w:r w:rsidR="005E1531">
        <w:rPr>
          <w:rFonts w:cs="Arial"/>
          <w:color w:val="000000"/>
        </w:rPr>
        <w:t>1,090</w:t>
      </w:r>
      <w:r w:rsidR="00403F38" w:rsidRPr="00A74CD6">
        <w:rPr>
          <w:rFonts w:cs="Arial"/>
          <w:color w:val="000000"/>
        </w:rPr>
        <w:t xml:space="preserve"> </w:t>
      </w:r>
      <w:r w:rsidR="0075780C" w:rsidRPr="00A74CD6">
        <w:rPr>
          <w:rFonts w:asciiTheme="minorHAnsi" w:hAnsiTheme="minorHAnsi" w:cstheme="minorHAnsi"/>
        </w:rPr>
        <w:t>MW</w:t>
      </w:r>
      <w:r w:rsidR="00CF577C" w:rsidRPr="00A74CD6">
        <w:rPr>
          <w:rFonts w:asciiTheme="minorHAnsi" w:hAnsiTheme="minorHAnsi" w:cstheme="minorHAnsi"/>
        </w:rPr>
        <w:t xml:space="preserve"> </w:t>
      </w:r>
      <w:r w:rsidR="0075780C" w:rsidRPr="00A74CD6">
        <w:rPr>
          <w:rFonts w:asciiTheme="minorHAnsi" w:hAnsiTheme="minorHAnsi" w:cstheme="minorHAnsi"/>
        </w:rPr>
        <w:t>respectively. A comparison with historical values is provided in the table below.</w:t>
      </w:r>
    </w:p>
    <w:tbl>
      <w:tblPr>
        <w:tblW w:w="8680" w:type="dxa"/>
        <w:tblLook w:val="04A0" w:firstRow="1" w:lastRow="0" w:firstColumn="1" w:lastColumn="0" w:noHBand="0" w:noVBand="1"/>
      </w:tblPr>
      <w:tblGrid>
        <w:gridCol w:w="2187"/>
        <w:gridCol w:w="1298"/>
        <w:gridCol w:w="1298"/>
        <w:gridCol w:w="1299"/>
        <w:gridCol w:w="1299"/>
        <w:gridCol w:w="1299"/>
      </w:tblGrid>
      <w:tr w:rsidR="00A74CD6" w:rsidRPr="00A74CD6" w14:paraId="3265C5BF" w14:textId="77777777" w:rsidTr="00A74CD6">
        <w:trPr>
          <w:trHeight w:val="300"/>
        </w:trPr>
        <w:tc>
          <w:tcPr>
            <w:tcW w:w="2187" w:type="dxa"/>
            <w:tcBorders>
              <w:top w:val="single" w:sz="8" w:space="0" w:color="auto"/>
              <w:left w:val="single" w:sz="8" w:space="0" w:color="auto"/>
              <w:bottom w:val="single" w:sz="8" w:space="0" w:color="auto"/>
              <w:right w:val="single" w:sz="8" w:space="0" w:color="auto"/>
            </w:tcBorders>
            <w:shd w:val="clear" w:color="000000" w:fill="444D53"/>
            <w:vAlign w:val="center"/>
            <w:hideMark/>
          </w:tcPr>
          <w:p w14:paraId="69F5A1FB" w14:textId="77777777" w:rsidR="00A74CD6" w:rsidRPr="00A74CD6" w:rsidRDefault="00A74CD6" w:rsidP="00A74CD6">
            <w:pPr>
              <w:spacing w:after="0" w:line="240" w:lineRule="auto"/>
              <w:jc w:val="center"/>
              <w:rPr>
                <w:rFonts w:cs="Arial"/>
                <w:b/>
                <w:bCs/>
                <w:color w:val="FFFFFF"/>
              </w:rPr>
            </w:pPr>
            <w:r w:rsidRPr="00A74CD6">
              <w:rPr>
                <w:rFonts w:cs="Arial"/>
                <w:b/>
                <w:bCs/>
                <w:color w:val="FFFFFF"/>
              </w:rPr>
              <w:t>Month and Year</w:t>
            </w:r>
          </w:p>
        </w:tc>
        <w:tc>
          <w:tcPr>
            <w:tcW w:w="1298" w:type="dxa"/>
            <w:tcBorders>
              <w:top w:val="single" w:sz="8" w:space="0" w:color="auto"/>
              <w:left w:val="nil"/>
              <w:bottom w:val="single" w:sz="8" w:space="0" w:color="000000"/>
              <w:right w:val="single" w:sz="8" w:space="0" w:color="auto"/>
            </w:tcBorders>
            <w:shd w:val="clear" w:color="000000" w:fill="444D53"/>
            <w:vAlign w:val="center"/>
            <w:hideMark/>
          </w:tcPr>
          <w:p w14:paraId="0F540B1B" w14:textId="77777777" w:rsidR="00A74CD6" w:rsidRPr="00A74CD6" w:rsidRDefault="00A74CD6" w:rsidP="00A74CD6">
            <w:pPr>
              <w:spacing w:after="0" w:line="240" w:lineRule="auto"/>
              <w:jc w:val="center"/>
              <w:rPr>
                <w:rFonts w:cs="Arial"/>
                <w:b/>
                <w:bCs/>
                <w:color w:val="FFFFFF"/>
              </w:rPr>
            </w:pPr>
            <w:r w:rsidRPr="00A74CD6">
              <w:rPr>
                <w:rFonts w:cs="Arial"/>
                <w:b/>
                <w:bCs/>
                <w:color w:val="FFFFFF"/>
              </w:rPr>
              <w:t>5 min</w:t>
            </w:r>
          </w:p>
        </w:tc>
        <w:tc>
          <w:tcPr>
            <w:tcW w:w="1298" w:type="dxa"/>
            <w:tcBorders>
              <w:top w:val="single" w:sz="8" w:space="0" w:color="auto"/>
              <w:left w:val="nil"/>
              <w:bottom w:val="single" w:sz="8" w:space="0" w:color="000000"/>
              <w:right w:val="single" w:sz="8" w:space="0" w:color="auto"/>
            </w:tcBorders>
            <w:shd w:val="clear" w:color="000000" w:fill="444D53"/>
            <w:vAlign w:val="center"/>
            <w:hideMark/>
          </w:tcPr>
          <w:p w14:paraId="263AB405" w14:textId="77777777" w:rsidR="00A74CD6" w:rsidRPr="00A74CD6" w:rsidRDefault="00A74CD6" w:rsidP="00A74CD6">
            <w:pPr>
              <w:spacing w:after="0" w:line="240" w:lineRule="auto"/>
              <w:jc w:val="center"/>
              <w:rPr>
                <w:rFonts w:cs="Arial"/>
                <w:b/>
                <w:bCs/>
                <w:color w:val="FFFFFF"/>
              </w:rPr>
            </w:pPr>
            <w:r w:rsidRPr="00A74CD6">
              <w:rPr>
                <w:rFonts w:cs="Arial"/>
                <w:b/>
                <w:bCs/>
                <w:color w:val="FFFFFF"/>
              </w:rPr>
              <w:t>10 min</w:t>
            </w:r>
          </w:p>
        </w:tc>
        <w:tc>
          <w:tcPr>
            <w:tcW w:w="1299" w:type="dxa"/>
            <w:tcBorders>
              <w:top w:val="single" w:sz="8" w:space="0" w:color="auto"/>
              <w:left w:val="nil"/>
              <w:bottom w:val="single" w:sz="8" w:space="0" w:color="000000"/>
              <w:right w:val="single" w:sz="8" w:space="0" w:color="auto"/>
            </w:tcBorders>
            <w:shd w:val="clear" w:color="000000" w:fill="444D53"/>
            <w:vAlign w:val="center"/>
            <w:hideMark/>
          </w:tcPr>
          <w:p w14:paraId="3518F9E9" w14:textId="77777777" w:rsidR="00A74CD6" w:rsidRPr="00A74CD6" w:rsidRDefault="00A74CD6" w:rsidP="00A74CD6">
            <w:pPr>
              <w:spacing w:after="0" w:line="240" w:lineRule="auto"/>
              <w:jc w:val="center"/>
              <w:rPr>
                <w:rFonts w:cs="Arial"/>
                <w:b/>
                <w:bCs/>
                <w:color w:val="FFFFFF"/>
              </w:rPr>
            </w:pPr>
            <w:r w:rsidRPr="00A74CD6">
              <w:rPr>
                <w:rFonts w:cs="Arial"/>
                <w:b/>
                <w:bCs/>
                <w:color w:val="FFFFFF"/>
              </w:rPr>
              <w:t>15 min</w:t>
            </w:r>
          </w:p>
        </w:tc>
        <w:tc>
          <w:tcPr>
            <w:tcW w:w="1299" w:type="dxa"/>
            <w:tcBorders>
              <w:top w:val="single" w:sz="8" w:space="0" w:color="auto"/>
              <w:left w:val="nil"/>
              <w:bottom w:val="single" w:sz="8" w:space="0" w:color="000000"/>
              <w:right w:val="single" w:sz="8" w:space="0" w:color="auto"/>
            </w:tcBorders>
            <w:shd w:val="clear" w:color="000000" w:fill="444D53"/>
            <w:vAlign w:val="center"/>
            <w:hideMark/>
          </w:tcPr>
          <w:p w14:paraId="1A382E2C" w14:textId="77777777" w:rsidR="00A74CD6" w:rsidRPr="00A74CD6" w:rsidRDefault="00A74CD6" w:rsidP="00A74CD6">
            <w:pPr>
              <w:spacing w:after="0" w:line="240" w:lineRule="auto"/>
              <w:jc w:val="center"/>
              <w:rPr>
                <w:rFonts w:cs="Arial"/>
                <w:b/>
                <w:bCs/>
                <w:color w:val="FFFFFF"/>
              </w:rPr>
            </w:pPr>
            <w:r w:rsidRPr="00A74CD6">
              <w:rPr>
                <w:rFonts w:cs="Arial"/>
                <w:b/>
                <w:bCs/>
                <w:color w:val="FFFFFF"/>
              </w:rPr>
              <w:t>30 min</w:t>
            </w:r>
          </w:p>
        </w:tc>
        <w:tc>
          <w:tcPr>
            <w:tcW w:w="1299" w:type="dxa"/>
            <w:tcBorders>
              <w:top w:val="single" w:sz="8" w:space="0" w:color="auto"/>
              <w:left w:val="nil"/>
              <w:bottom w:val="single" w:sz="8" w:space="0" w:color="000000"/>
              <w:right w:val="single" w:sz="8" w:space="0" w:color="auto"/>
            </w:tcBorders>
            <w:shd w:val="clear" w:color="000000" w:fill="444D53"/>
            <w:vAlign w:val="center"/>
            <w:hideMark/>
          </w:tcPr>
          <w:p w14:paraId="78500F3E" w14:textId="77777777" w:rsidR="00A74CD6" w:rsidRPr="00A74CD6" w:rsidRDefault="00A74CD6" w:rsidP="00A74CD6">
            <w:pPr>
              <w:spacing w:after="0" w:line="240" w:lineRule="auto"/>
              <w:jc w:val="center"/>
              <w:rPr>
                <w:rFonts w:cs="Arial"/>
                <w:b/>
                <w:bCs/>
                <w:color w:val="FFFFFF"/>
              </w:rPr>
            </w:pPr>
            <w:r w:rsidRPr="00A74CD6">
              <w:rPr>
                <w:rFonts w:cs="Arial"/>
                <w:b/>
                <w:bCs/>
                <w:color w:val="FFFFFF"/>
              </w:rPr>
              <w:t>60 min</w:t>
            </w:r>
          </w:p>
        </w:tc>
      </w:tr>
      <w:tr w:rsidR="00A74CD6" w:rsidRPr="00A74CD6" w14:paraId="5E8BEABE" w14:textId="77777777" w:rsidTr="00A74CD6">
        <w:trPr>
          <w:trHeight w:val="300"/>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055FEC8F" w14:textId="77777777" w:rsidR="00A74CD6" w:rsidRPr="00A74CD6" w:rsidRDefault="00A74CD6" w:rsidP="00A74CD6">
            <w:pPr>
              <w:spacing w:after="0" w:line="240" w:lineRule="auto"/>
              <w:jc w:val="center"/>
              <w:rPr>
                <w:rFonts w:cs="Arial"/>
                <w:color w:val="000000"/>
              </w:rPr>
            </w:pPr>
            <w:r w:rsidRPr="00A74CD6">
              <w:rPr>
                <w:rFonts w:cs="Arial"/>
              </w:rPr>
              <w:t>Aug-14</w:t>
            </w:r>
          </w:p>
        </w:tc>
        <w:tc>
          <w:tcPr>
            <w:tcW w:w="1298" w:type="dxa"/>
            <w:tcBorders>
              <w:top w:val="nil"/>
              <w:left w:val="nil"/>
              <w:bottom w:val="single" w:sz="8" w:space="0" w:color="auto"/>
              <w:right w:val="single" w:sz="8" w:space="0" w:color="auto"/>
            </w:tcBorders>
            <w:shd w:val="clear" w:color="000000" w:fill="B8CCE4"/>
            <w:vAlign w:val="center"/>
            <w:hideMark/>
          </w:tcPr>
          <w:p w14:paraId="4C02D7F4" w14:textId="77777777" w:rsidR="00A74CD6" w:rsidRPr="00A74CD6" w:rsidRDefault="00A74CD6" w:rsidP="00A74CD6">
            <w:pPr>
              <w:spacing w:after="0" w:line="240" w:lineRule="auto"/>
              <w:jc w:val="center"/>
              <w:rPr>
                <w:rFonts w:cs="Arial"/>
                <w:color w:val="000000"/>
              </w:rPr>
            </w:pPr>
            <w:r w:rsidRPr="00A74CD6">
              <w:rPr>
                <w:rFonts w:cs="Arial"/>
              </w:rPr>
              <w:t>674 MW</w:t>
            </w:r>
          </w:p>
        </w:tc>
        <w:tc>
          <w:tcPr>
            <w:tcW w:w="1298" w:type="dxa"/>
            <w:tcBorders>
              <w:top w:val="nil"/>
              <w:left w:val="nil"/>
              <w:bottom w:val="single" w:sz="8" w:space="0" w:color="auto"/>
              <w:right w:val="single" w:sz="8" w:space="0" w:color="auto"/>
            </w:tcBorders>
            <w:shd w:val="clear" w:color="000000" w:fill="B8CCE4"/>
            <w:noWrap/>
            <w:vAlign w:val="center"/>
            <w:hideMark/>
          </w:tcPr>
          <w:p w14:paraId="242399B6" w14:textId="77777777" w:rsidR="00A74CD6" w:rsidRPr="00A74CD6" w:rsidRDefault="00A74CD6" w:rsidP="00A74CD6">
            <w:pPr>
              <w:spacing w:after="0" w:line="240" w:lineRule="auto"/>
              <w:jc w:val="center"/>
              <w:rPr>
                <w:rFonts w:cs="Arial"/>
                <w:color w:val="000000"/>
              </w:rPr>
            </w:pPr>
            <w:r w:rsidRPr="00A74CD6">
              <w:rPr>
                <w:rFonts w:cs="Arial"/>
              </w:rPr>
              <w:t>1,169 MW</w:t>
            </w:r>
          </w:p>
        </w:tc>
        <w:tc>
          <w:tcPr>
            <w:tcW w:w="1299" w:type="dxa"/>
            <w:tcBorders>
              <w:top w:val="nil"/>
              <w:left w:val="nil"/>
              <w:bottom w:val="single" w:sz="8" w:space="0" w:color="auto"/>
              <w:right w:val="single" w:sz="8" w:space="0" w:color="auto"/>
            </w:tcBorders>
            <w:shd w:val="clear" w:color="000000" w:fill="B8CCE4"/>
            <w:vAlign w:val="center"/>
            <w:hideMark/>
          </w:tcPr>
          <w:p w14:paraId="04CCAE71" w14:textId="77777777" w:rsidR="00A74CD6" w:rsidRPr="00A74CD6" w:rsidRDefault="00A74CD6" w:rsidP="00A74CD6">
            <w:pPr>
              <w:spacing w:after="0" w:line="240" w:lineRule="auto"/>
              <w:jc w:val="center"/>
              <w:rPr>
                <w:rFonts w:cs="Arial"/>
                <w:color w:val="000000"/>
              </w:rPr>
            </w:pPr>
            <w:r w:rsidRPr="00A74CD6">
              <w:rPr>
                <w:rFonts w:cs="Arial"/>
              </w:rPr>
              <w:t>1,589 MW</w:t>
            </w:r>
          </w:p>
        </w:tc>
        <w:tc>
          <w:tcPr>
            <w:tcW w:w="1299" w:type="dxa"/>
            <w:tcBorders>
              <w:top w:val="nil"/>
              <w:left w:val="nil"/>
              <w:bottom w:val="single" w:sz="8" w:space="0" w:color="auto"/>
              <w:right w:val="single" w:sz="8" w:space="0" w:color="auto"/>
            </w:tcBorders>
            <w:shd w:val="clear" w:color="000000" w:fill="B8CCE4"/>
            <w:vAlign w:val="center"/>
            <w:hideMark/>
          </w:tcPr>
          <w:p w14:paraId="3B4CD7ED" w14:textId="77777777" w:rsidR="00A74CD6" w:rsidRPr="00A74CD6" w:rsidRDefault="00A74CD6" w:rsidP="00A74CD6">
            <w:pPr>
              <w:spacing w:after="0" w:line="240" w:lineRule="auto"/>
              <w:jc w:val="center"/>
              <w:rPr>
                <w:rFonts w:cs="Arial"/>
                <w:color w:val="000000"/>
              </w:rPr>
            </w:pPr>
            <w:r w:rsidRPr="00A74CD6">
              <w:rPr>
                <w:rFonts w:cs="Arial"/>
              </w:rPr>
              <w:t>2,854 MW</w:t>
            </w:r>
          </w:p>
        </w:tc>
        <w:tc>
          <w:tcPr>
            <w:tcW w:w="1299" w:type="dxa"/>
            <w:tcBorders>
              <w:top w:val="nil"/>
              <w:left w:val="nil"/>
              <w:bottom w:val="single" w:sz="8" w:space="0" w:color="auto"/>
              <w:right w:val="single" w:sz="8" w:space="0" w:color="auto"/>
            </w:tcBorders>
            <w:shd w:val="clear" w:color="000000" w:fill="B8CCE4"/>
            <w:vAlign w:val="center"/>
            <w:hideMark/>
          </w:tcPr>
          <w:p w14:paraId="0E0485C1" w14:textId="77777777" w:rsidR="00A74CD6" w:rsidRPr="00A74CD6" w:rsidRDefault="00A74CD6" w:rsidP="00A74CD6">
            <w:pPr>
              <w:spacing w:after="0" w:line="240" w:lineRule="auto"/>
              <w:jc w:val="center"/>
              <w:rPr>
                <w:rFonts w:cs="Arial"/>
                <w:color w:val="000000"/>
              </w:rPr>
            </w:pPr>
            <w:r w:rsidRPr="00A74CD6">
              <w:rPr>
                <w:rFonts w:cs="Arial"/>
              </w:rPr>
              <w:t>5,201 MW</w:t>
            </w:r>
          </w:p>
        </w:tc>
      </w:tr>
      <w:tr w:rsidR="00A74CD6" w:rsidRPr="00A74CD6" w14:paraId="6662D2DD" w14:textId="77777777" w:rsidTr="00A74CD6">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8B96C9E" w14:textId="77777777" w:rsidR="00A74CD6" w:rsidRPr="00A74CD6" w:rsidRDefault="00A74CD6" w:rsidP="00A74CD6">
            <w:pPr>
              <w:spacing w:after="0" w:line="240" w:lineRule="auto"/>
              <w:jc w:val="center"/>
              <w:rPr>
                <w:rFonts w:cs="Arial"/>
                <w:color w:val="000000"/>
              </w:rPr>
            </w:pPr>
            <w:r w:rsidRPr="00A74CD6">
              <w:rPr>
                <w:rFonts w:cs="Arial"/>
              </w:rPr>
              <w:t>Aug-15</w:t>
            </w:r>
          </w:p>
        </w:tc>
        <w:tc>
          <w:tcPr>
            <w:tcW w:w="1298" w:type="dxa"/>
            <w:tcBorders>
              <w:top w:val="nil"/>
              <w:left w:val="nil"/>
              <w:bottom w:val="single" w:sz="8" w:space="0" w:color="auto"/>
              <w:right w:val="single" w:sz="8" w:space="0" w:color="auto"/>
            </w:tcBorders>
            <w:shd w:val="clear" w:color="000000" w:fill="B8CCE4"/>
            <w:vAlign w:val="center"/>
            <w:hideMark/>
          </w:tcPr>
          <w:p w14:paraId="3C88AAF6" w14:textId="77777777" w:rsidR="00A74CD6" w:rsidRPr="00A74CD6" w:rsidRDefault="00A74CD6" w:rsidP="00A74CD6">
            <w:pPr>
              <w:spacing w:after="0" w:line="240" w:lineRule="auto"/>
              <w:jc w:val="center"/>
              <w:rPr>
                <w:rFonts w:cs="Arial"/>
                <w:color w:val="000000"/>
              </w:rPr>
            </w:pPr>
            <w:r w:rsidRPr="00A74CD6">
              <w:rPr>
                <w:rFonts w:cs="Arial"/>
              </w:rPr>
              <w:t>776 MW</w:t>
            </w:r>
          </w:p>
        </w:tc>
        <w:tc>
          <w:tcPr>
            <w:tcW w:w="1298" w:type="dxa"/>
            <w:tcBorders>
              <w:top w:val="nil"/>
              <w:left w:val="nil"/>
              <w:bottom w:val="single" w:sz="8" w:space="0" w:color="auto"/>
              <w:right w:val="single" w:sz="8" w:space="0" w:color="auto"/>
            </w:tcBorders>
            <w:shd w:val="clear" w:color="000000" w:fill="B8CCE4"/>
            <w:noWrap/>
            <w:vAlign w:val="center"/>
            <w:hideMark/>
          </w:tcPr>
          <w:p w14:paraId="621376BB" w14:textId="77777777" w:rsidR="00A74CD6" w:rsidRPr="00A74CD6" w:rsidRDefault="00A74CD6" w:rsidP="00A74CD6">
            <w:pPr>
              <w:spacing w:after="0" w:line="240" w:lineRule="auto"/>
              <w:jc w:val="center"/>
              <w:rPr>
                <w:rFonts w:cs="Arial"/>
                <w:color w:val="000000"/>
              </w:rPr>
            </w:pPr>
            <w:r w:rsidRPr="00A74CD6">
              <w:rPr>
                <w:rFonts w:cs="Arial"/>
              </w:rPr>
              <w:t>1,231 MW</w:t>
            </w:r>
          </w:p>
        </w:tc>
        <w:tc>
          <w:tcPr>
            <w:tcW w:w="1299" w:type="dxa"/>
            <w:tcBorders>
              <w:top w:val="nil"/>
              <w:left w:val="nil"/>
              <w:bottom w:val="single" w:sz="8" w:space="0" w:color="auto"/>
              <w:right w:val="single" w:sz="8" w:space="0" w:color="auto"/>
            </w:tcBorders>
            <w:shd w:val="clear" w:color="000000" w:fill="B8CCE4"/>
            <w:vAlign w:val="center"/>
            <w:hideMark/>
          </w:tcPr>
          <w:p w14:paraId="1FBEDC32" w14:textId="77777777" w:rsidR="00A74CD6" w:rsidRPr="00A74CD6" w:rsidRDefault="00A74CD6" w:rsidP="00A74CD6">
            <w:pPr>
              <w:spacing w:after="0" w:line="240" w:lineRule="auto"/>
              <w:jc w:val="center"/>
              <w:rPr>
                <w:rFonts w:cs="Arial"/>
                <w:color w:val="000000"/>
              </w:rPr>
            </w:pPr>
            <w:r w:rsidRPr="00A74CD6">
              <w:rPr>
                <w:rFonts w:cs="Arial"/>
              </w:rPr>
              <w:t>1,754 MW</w:t>
            </w:r>
          </w:p>
        </w:tc>
        <w:tc>
          <w:tcPr>
            <w:tcW w:w="1299" w:type="dxa"/>
            <w:tcBorders>
              <w:top w:val="nil"/>
              <w:left w:val="nil"/>
              <w:bottom w:val="single" w:sz="8" w:space="0" w:color="auto"/>
              <w:right w:val="single" w:sz="8" w:space="0" w:color="auto"/>
            </w:tcBorders>
            <w:shd w:val="clear" w:color="000000" w:fill="B8CCE4"/>
            <w:vAlign w:val="center"/>
            <w:hideMark/>
          </w:tcPr>
          <w:p w14:paraId="78123218" w14:textId="77777777" w:rsidR="00A74CD6" w:rsidRPr="00A74CD6" w:rsidRDefault="00A74CD6" w:rsidP="00A74CD6">
            <w:pPr>
              <w:spacing w:after="0" w:line="240" w:lineRule="auto"/>
              <w:jc w:val="center"/>
              <w:rPr>
                <w:rFonts w:cs="Arial"/>
                <w:color w:val="000000"/>
              </w:rPr>
            </w:pPr>
            <w:r w:rsidRPr="00A74CD6">
              <w:rPr>
                <w:rFonts w:cs="Arial"/>
              </w:rPr>
              <w:t>3,303 MW</w:t>
            </w:r>
          </w:p>
        </w:tc>
        <w:tc>
          <w:tcPr>
            <w:tcW w:w="1299" w:type="dxa"/>
            <w:tcBorders>
              <w:top w:val="nil"/>
              <w:left w:val="nil"/>
              <w:bottom w:val="single" w:sz="8" w:space="0" w:color="auto"/>
              <w:right w:val="single" w:sz="8" w:space="0" w:color="auto"/>
            </w:tcBorders>
            <w:shd w:val="clear" w:color="000000" w:fill="B8CCE4"/>
            <w:vAlign w:val="center"/>
            <w:hideMark/>
          </w:tcPr>
          <w:p w14:paraId="6D18AAF1" w14:textId="77777777" w:rsidR="00A74CD6" w:rsidRPr="00A74CD6" w:rsidRDefault="00A74CD6" w:rsidP="00A74CD6">
            <w:pPr>
              <w:spacing w:after="0" w:line="240" w:lineRule="auto"/>
              <w:jc w:val="center"/>
              <w:rPr>
                <w:rFonts w:cs="Arial"/>
                <w:color w:val="000000"/>
              </w:rPr>
            </w:pPr>
            <w:r w:rsidRPr="00A74CD6">
              <w:rPr>
                <w:rFonts w:cs="Arial"/>
              </w:rPr>
              <w:t>6,260 MW</w:t>
            </w:r>
          </w:p>
        </w:tc>
      </w:tr>
      <w:tr w:rsidR="00A74CD6" w:rsidRPr="00A74CD6" w14:paraId="266A373B" w14:textId="77777777" w:rsidTr="00A74CD6">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7840571A" w14:textId="77777777" w:rsidR="00A74CD6" w:rsidRPr="00A74CD6" w:rsidRDefault="00A74CD6" w:rsidP="00A74CD6">
            <w:pPr>
              <w:spacing w:after="0" w:line="240" w:lineRule="auto"/>
              <w:jc w:val="center"/>
              <w:rPr>
                <w:rFonts w:cs="Arial"/>
                <w:color w:val="000000"/>
              </w:rPr>
            </w:pPr>
            <w:r w:rsidRPr="00A74CD6">
              <w:rPr>
                <w:rFonts w:cs="Arial"/>
              </w:rPr>
              <w:t>Aug-16</w:t>
            </w:r>
          </w:p>
        </w:tc>
        <w:tc>
          <w:tcPr>
            <w:tcW w:w="1298" w:type="dxa"/>
            <w:tcBorders>
              <w:top w:val="nil"/>
              <w:left w:val="nil"/>
              <w:bottom w:val="single" w:sz="8" w:space="0" w:color="auto"/>
              <w:right w:val="single" w:sz="8" w:space="0" w:color="auto"/>
            </w:tcBorders>
            <w:shd w:val="clear" w:color="000000" w:fill="B8CCE4"/>
            <w:vAlign w:val="center"/>
            <w:hideMark/>
          </w:tcPr>
          <w:p w14:paraId="575A7316" w14:textId="77777777" w:rsidR="00A74CD6" w:rsidRPr="00A74CD6" w:rsidRDefault="00A74CD6" w:rsidP="00A74CD6">
            <w:pPr>
              <w:spacing w:after="0" w:line="240" w:lineRule="auto"/>
              <w:jc w:val="center"/>
              <w:rPr>
                <w:rFonts w:cs="Arial"/>
                <w:color w:val="000000"/>
              </w:rPr>
            </w:pPr>
            <w:r w:rsidRPr="00A74CD6">
              <w:rPr>
                <w:rFonts w:cs="Arial"/>
              </w:rPr>
              <w:t>834 MW</w:t>
            </w:r>
          </w:p>
        </w:tc>
        <w:tc>
          <w:tcPr>
            <w:tcW w:w="1298" w:type="dxa"/>
            <w:tcBorders>
              <w:top w:val="nil"/>
              <w:left w:val="nil"/>
              <w:bottom w:val="single" w:sz="8" w:space="0" w:color="auto"/>
              <w:right w:val="single" w:sz="8" w:space="0" w:color="auto"/>
            </w:tcBorders>
            <w:shd w:val="clear" w:color="000000" w:fill="B8CCE4"/>
            <w:noWrap/>
            <w:vAlign w:val="center"/>
            <w:hideMark/>
          </w:tcPr>
          <w:p w14:paraId="43FDE989" w14:textId="77777777" w:rsidR="00A74CD6" w:rsidRPr="00A74CD6" w:rsidRDefault="00A74CD6" w:rsidP="00A74CD6">
            <w:pPr>
              <w:spacing w:after="0" w:line="240" w:lineRule="auto"/>
              <w:jc w:val="center"/>
              <w:rPr>
                <w:rFonts w:cs="Arial"/>
                <w:color w:val="000000"/>
              </w:rPr>
            </w:pPr>
            <w:r w:rsidRPr="00A74CD6">
              <w:rPr>
                <w:rFonts w:cs="Arial"/>
              </w:rPr>
              <w:t>1,350 MW</w:t>
            </w:r>
          </w:p>
        </w:tc>
        <w:tc>
          <w:tcPr>
            <w:tcW w:w="1299" w:type="dxa"/>
            <w:tcBorders>
              <w:top w:val="nil"/>
              <w:left w:val="nil"/>
              <w:bottom w:val="single" w:sz="8" w:space="0" w:color="auto"/>
              <w:right w:val="single" w:sz="8" w:space="0" w:color="auto"/>
            </w:tcBorders>
            <w:shd w:val="clear" w:color="000000" w:fill="B8CCE4"/>
            <w:vAlign w:val="center"/>
            <w:hideMark/>
          </w:tcPr>
          <w:p w14:paraId="7EF4FEBD" w14:textId="77777777" w:rsidR="00A74CD6" w:rsidRPr="00A74CD6" w:rsidRDefault="00A74CD6" w:rsidP="00A74CD6">
            <w:pPr>
              <w:spacing w:after="0" w:line="240" w:lineRule="auto"/>
              <w:jc w:val="center"/>
              <w:rPr>
                <w:rFonts w:cs="Arial"/>
                <w:color w:val="000000"/>
              </w:rPr>
            </w:pPr>
            <w:r w:rsidRPr="00A74CD6">
              <w:rPr>
                <w:rFonts w:cs="Arial"/>
              </w:rPr>
              <w:t>1,881 MW</w:t>
            </w:r>
          </w:p>
        </w:tc>
        <w:tc>
          <w:tcPr>
            <w:tcW w:w="1299" w:type="dxa"/>
            <w:tcBorders>
              <w:top w:val="nil"/>
              <w:left w:val="nil"/>
              <w:bottom w:val="single" w:sz="8" w:space="0" w:color="auto"/>
              <w:right w:val="single" w:sz="8" w:space="0" w:color="auto"/>
            </w:tcBorders>
            <w:shd w:val="clear" w:color="000000" w:fill="B8CCE4"/>
            <w:vAlign w:val="center"/>
            <w:hideMark/>
          </w:tcPr>
          <w:p w14:paraId="17DD8DED" w14:textId="77777777" w:rsidR="00A74CD6" w:rsidRPr="00A74CD6" w:rsidRDefault="00A74CD6" w:rsidP="00A74CD6">
            <w:pPr>
              <w:spacing w:after="0" w:line="240" w:lineRule="auto"/>
              <w:jc w:val="center"/>
              <w:rPr>
                <w:rFonts w:cs="Arial"/>
                <w:color w:val="000000"/>
              </w:rPr>
            </w:pPr>
            <w:r w:rsidRPr="00A74CD6">
              <w:rPr>
                <w:rFonts w:cs="Arial"/>
              </w:rPr>
              <w:t>3,230 MW</w:t>
            </w:r>
          </w:p>
        </w:tc>
        <w:tc>
          <w:tcPr>
            <w:tcW w:w="1299" w:type="dxa"/>
            <w:tcBorders>
              <w:top w:val="nil"/>
              <w:left w:val="nil"/>
              <w:bottom w:val="single" w:sz="8" w:space="0" w:color="auto"/>
              <w:right w:val="single" w:sz="8" w:space="0" w:color="auto"/>
            </w:tcBorders>
            <w:shd w:val="clear" w:color="000000" w:fill="B8CCE4"/>
            <w:vAlign w:val="center"/>
            <w:hideMark/>
          </w:tcPr>
          <w:p w14:paraId="299A7AEA" w14:textId="77777777" w:rsidR="00A74CD6" w:rsidRPr="00A74CD6" w:rsidRDefault="00A74CD6" w:rsidP="00A74CD6">
            <w:pPr>
              <w:spacing w:after="0" w:line="240" w:lineRule="auto"/>
              <w:jc w:val="center"/>
              <w:rPr>
                <w:rFonts w:cs="Arial"/>
                <w:color w:val="000000"/>
              </w:rPr>
            </w:pPr>
            <w:r w:rsidRPr="00A74CD6">
              <w:rPr>
                <w:rFonts w:cs="Arial"/>
              </w:rPr>
              <w:t>6,319 MW</w:t>
            </w:r>
          </w:p>
        </w:tc>
      </w:tr>
      <w:tr w:rsidR="00A74CD6" w:rsidRPr="00A74CD6" w14:paraId="795678F8" w14:textId="77777777" w:rsidTr="00A74CD6">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53D58C34" w14:textId="77777777" w:rsidR="00A74CD6" w:rsidRPr="00A74CD6" w:rsidRDefault="00A74CD6" w:rsidP="00A74CD6">
            <w:pPr>
              <w:spacing w:after="0" w:line="240" w:lineRule="auto"/>
              <w:jc w:val="center"/>
              <w:rPr>
                <w:rFonts w:cs="Arial"/>
                <w:color w:val="000000"/>
              </w:rPr>
            </w:pPr>
            <w:r w:rsidRPr="00A74CD6">
              <w:rPr>
                <w:rFonts w:cs="Arial"/>
              </w:rPr>
              <w:t>Aug-17</w:t>
            </w:r>
          </w:p>
        </w:tc>
        <w:tc>
          <w:tcPr>
            <w:tcW w:w="1298" w:type="dxa"/>
            <w:tcBorders>
              <w:top w:val="nil"/>
              <w:left w:val="nil"/>
              <w:bottom w:val="single" w:sz="8" w:space="0" w:color="auto"/>
              <w:right w:val="single" w:sz="8" w:space="0" w:color="auto"/>
            </w:tcBorders>
            <w:shd w:val="clear" w:color="000000" w:fill="B8CCE4"/>
            <w:vAlign w:val="center"/>
            <w:hideMark/>
          </w:tcPr>
          <w:p w14:paraId="42708274" w14:textId="77777777" w:rsidR="00A74CD6" w:rsidRPr="00A74CD6" w:rsidRDefault="00A74CD6" w:rsidP="00A74CD6">
            <w:pPr>
              <w:spacing w:after="0" w:line="240" w:lineRule="auto"/>
              <w:jc w:val="center"/>
              <w:rPr>
                <w:rFonts w:cs="Arial"/>
                <w:color w:val="000000"/>
              </w:rPr>
            </w:pPr>
            <w:r w:rsidRPr="00A74CD6">
              <w:rPr>
                <w:rFonts w:cs="Arial"/>
              </w:rPr>
              <w:t>797 MW</w:t>
            </w:r>
          </w:p>
        </w:tc>
        <w:tc>
          <w:tcPr>
            <w:tcW w:w="1298" w:type="dxa"/>
            <w:tcBorders>
              <w:top w:val="nil"/>
              <w:left w:val="nil"/>
              <w:bottom w:val="single" w:sz="8" w:space="0" w:color="auto"/>
              <w:right w:val="single" w:sz="8" w:space="0" w:color="auto"/>
            </w:tcBorders>
            <w:shd w:val="clear" w:color="000000" w:fill="B8CCE4"/>
            <w:noWrap/>
            <w:vAlign w:val="center"/>
            <w:hideMark/>
          </w:tcPr>
          <w:p w14:paraId="714974A1" w14:textId="77777777" w:rsidR="00A74CD6" w:rsidRPr="00A74CD6" w:rsidRDefault="00A74CD6" w:rsidP="00A74CD6">
            <w:pPr>
              <w:spacing w:after="0" w:line="240" w:lineRule="auto"/>
              <w:jc w:val="center"/>
              <w:rPr>
                <w:rFonts w:cs="Arial"/>
                <w:color w:val="000000"/>
              </w:rPr>
            </w:pPr>
            <w:r w:rsidRPr="00A74CD6">
              <w:rPr>
                <w:rFonts w:cs="Arial"/>
              </w:rPr>
              <w:t>1,421 MW</w:t>
            </w:r>
          </w:p>
        </w:tc>
        <w:tc>
          <w:tcPr>
            <w:tcW w:w="1299" w:type="dxa"/>
            <w:tcBorders>
              <w:top w:val="nil"/>
              <w:left w:val="nil"/>
              <w:bottom w:val="single" w:sz="8" w:space="0" w:color="auto"/>
              <w:right w:val="single" w:sz="8" w:space="0" w:color="auto"/>
            </w:tcBorders>
            <w:shd w:val="clear" w:color="000000" w:fill="B8CCE4"/>
            <w:vAlign w:val="center"/>
            <w:hideMark/>
          </w:tcPr>
          <w:p w14:paraId="2A0C322F" w14:textId="77777777" w:rsidR="00A74CD6" w:rsidRPr="00A74CD6" w:rsidRDefault="00A74CD6" w:rsidP="00A74CD6">
            <w:pPr>
              <w:spacing w:after="0" w:line="240" w:lineRule="auto"/>
              <w:jc w:val="center"/>
              <w:rPr>
                <w:rFonts w:cs="Arial"/>
                <w:color w:val="000000"/>
              </w:rPr>
            </w:pPr>
            <w:r w:rsidRPr="00A74CD6">
              <w:rPr>
                <w:rFonts w:cs="Arial"/>
              </w:rPr>
              <w:t>1,953 MW</w:t>
            </w:r>
          </w:p>
        </w:tc>
        <w:tc>
          <w:tcPr>
            <w:tcW w:w="1299" w:type="dxa"/>
            <w:tcBorders>
              <w:top w:val="nil"/>
              <w:left w:val="nil"/>
              <w:bottom w:val="single" w:sz="8" w:space="0" w:color="auto"/>
              <w:right w:val="single" w:sz="8" w:space="0" w:color="auto"/>
            </w:tcBorders>
            <w:shd w:val="clear" w:color="000000" w:fill="B8CCE4"/>
            <w:vAlign w:val="center"/>
            <w:hideMark/>
          </w:tcPr>
          <w:p w14:paraId="30EE0BEB" w14:textId="77777777" w:rsidR="00A74CD6" w:rsidRPr="00A74CD6" w:rsidRDefault="00A74CD6" w:rsidP="00A74CD6">
            <w:pPr>
              <w:spacing w:after="0" w:line="240" w:lineRule="auto"/>
              <w:jc w:val="center"/>
              <w:rPr>
                <w:rFonts w:cs="Arial"/>
                <w:color w:val="000000"/>
              </w:rPr>
            </w:pPr>
            <w:r w:rsidRPr="00A74CD6">
              <w:rPr>
                <w:rFonts w:cs="Arial"/>
              </w:rPr>
              <w:t>3,167 MW</w:t>
            </w:r>
          </w:p>
        </w:tc>
        <w:tc>
          <w:tcPr>
            <w:tcW w:w="1299" w:type="dxa"/>
            <w:tcBorders>
              <w:top w:val="nil"/>
              <w:left w:val="nil"/>
              <w:bottom w:val="single" w:sz="8" w:space="0" w:color="auto"/>
              <w:right w:val="single" w:sz="8" w:space="0" w:color="auto"/>
            </w:tcBorders>
            <w:shd w:val="clear" w:color="000000" w:fill="B8CCE4"/>
            <w:vAlign w:val="center"/>
            <w:hideMark/>
          </w:tcPr>
          <w:p w14:paraId="374BFDDB" w14:textId="77777777" w:rsidR="00A74CD6" w:rsidRPr="00A74CD6" w:rsidRDefault="00A74CD6" w:rsidP="00A74CD6">
            <w:pPr>
              <w:spacing w:after="0" w:line="240" w:lineRule="auto"/>
              <w:jc w:val="center"/>
              <w:rPr>
                <w:rFonts w:cs="Arial"/>
                <w:color w:val="000000"/>
              </w:rPr>
            </w:pPr>
            <w:r w:rsidRPr="00A74CD6">
              <w:rPr>
                <w:rFonts w:cs="Arial"/>
              </w:rPr>
              <w:t>5,798 MW</w:t>
            </w:r>
          </w:p>
        </w:tc>
      </w:tr>
      <w:tr w:rsidR="00A74CD6" w:rsidRPr="00A74CD6" w14:paraId="3E6C99EB" w14:textId="77777777" w:rsidTr="00A74CD6">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056BCE10" w14:textId="77777777" w:rsidR="00A74CD6" w:rsidRPr="00A74CD6" w:rsidRDefault="00A74CD6" w:rsidP="00A74CD6">
            <w:pPr>
              <w:spacing w:after="0" w:line="240" w:lineRule="auto"/>
              <w:jc w:val="center"/>
              <w:rPr>
                <w:rFonts w:cs="Arial"/>
                <w:color w:val="000000"/>
              </w:rPr>
            </w:pPr>
            <w:r w:rsidRPr="00A74CD6">
              <w:rPr>
                <w:rFonts w:cs="Arial"/>
              </w:rPr>
              <w:t>Aug-18</w:t>
            </w:r>
          </w:p>
        </w:tc>
        <w:tc>
          <w:tcPr>
            <w:tcW w:w="1298" w:type="dxa"/>
            <w:tcBorders>
              <w:top w:val="nil"/>
              <w:left w:val="nil"/>
              <w:bottom w:val="single" w:sz="8" w:space="0" w:color="auto"/>
              <w:right w:val="single" w:sz="8" w:space="0" w:color="auto"/>
            </w:tcBorders>
            <w:shd w:val="clear" w:color="000000" w:fill="B8CCE4"/>
            <w:vAlign w:val="center"/>
            <w:hideMark/>
          </w:tcPr>
          <w:p w14:paraId="13CCFAFB" w14:textId="77777777" w:rsidR="00A74CD6" w:rsidRPr="00A74CD6" w:rsidRDefault="00A74CD6" w:rsidP="00A74CD6">
            <w:pPr>
              <w:spacing w:after="0" w:line="240" w:lineRule="auto"/>
              <w:jc w:val="center"/>
              <w:rPr>
                <w:rFonts w:cs="Arial"/>
                <w:color w:val="000000"/>
              </w:rPr>
            </w:pPr>
            <w:r w:rsidRPr="00A74CD6">
              <w:rPr>
                <w:rFonts w:cs="Arial"/>
              </w:rPr>
              <w:t>1,333 MW</w:t>
            </w:r>
          </w:p>
        </w:tc>
        <w:tc>
          <w:tcPr>
            <w:tcW w:w="1298" w:type="dxa"/>
            <w:tcBorders>
              <w:top w:val="nil"/>
              <w:left w:val="nil"/>
              <w:bottom w:val="single" w:sz="8" w:space="0" w:color="auto"/>
              <w:right w:val="single" w:sz="8" w:space="0" w:color="auto"/>
            </w:tcBorders>
            <w:shd w:val="clear" w:color="000000" w:fill="B8CCE4"/>
            <w:noWrap/>
            <w:vAlign w:val="center"/>
            <w:hideMark/>
          </w:tcPr>
          <w:p w14:paraId="39C52761" w14:textId="77777777" w:rsidR="00A74CD6" w:rsidRPr="00A74CD6" w:rsidRDefault="00A74CD6" w:rsidP="00A74CD6">
            <w:pPr>
              <w:spacing w:after="0" w:line="240" w:lineRule="auto"/>
              <w:jc w:val="center"/>
              <w:rPr>
                <w:rFonts w:cs="Arial"/>
                <w:color w:val="000000"/>
              </w:rPr>
            </w:pPr>
            <w:r w:rsidRPr="00A74CD6">
              <w:rPr>
                <w:rFonts w:cs="Arial"/>
              </w:rPr>
              <w:t>1,854 MW</w:t>
            </w:r>
          </w:p>
        </w:tc>
        <w:tc>
          <w:tcPr>
            <w:tcW w:w="1299" w:type="dxa"/>
            <w:tcBorders>
              <w:top w:val="nil"/>
              <w:left w:val="nil"/>
              <w:bottom w:val="single" w:sz="8" w:space="0" w:color="auto"/>
              <w:right w:val="single" w:sz="8" w:space="0" w:color="auto"/>
            </w:tcBorders>
            <w:shd w:val="clear" w:color="000000" w:fill="B8CCE4"/>
            <w:vAlign w:val="center"/>
            <w:hideMark/>
          </w:tcPr>
          <w:p w14:paraId="5B8496EB" w14:textId="77777777" w:rsidR="00A74CD6" w:rsidRPr="00A74CD6" w:rsidRDefault="00A74CD6" w:rsidP="00A74CD6">
            <w:pPr>
              <w:spacing w:after="0" w:line="240" w:lineRule="auto"/>
              <w:jc w:val="center"/>
              <w:rPr>
                <w:rFonts w:cs="Arial"/>
                <w:color w:val="000000"/>
              </w:rPr>
            </w:pPr>
            <w:r w:rsidRPr="00A74CD6">
              <w:rPr>
                <w:rFonts w:cs="Arial"/>
              </w:rPr>
              <w:t>2,780 MW</w:t>
            </w:r>
          </w:p>
        </w:tc>
        <w:tc>
          <w:tcPr>
            <w:tcW w:w="1299" w:type="dxa"/>
            <w:tcBorders>
              <w:top w:val="nil"/>
              <w:left w:val="nil"/>
              <w:bottom w:val="single" w:sz="8" w:space="0" w:color="auto"/>
              <w:right w:val="single" w:sz="8" w:space="0" w:color="auto"/>
            </w:tcBorders>
            <w:shd w:val="clear" w:color="000000" w:fill="B8CCE4"/>
            <w:vAlign w:val="center"/>
            <w:hideMark/>
          </w:tcPr>
          <w:p w14:paraId="089E97AE" w14:textId="77777777" w:rsidR="00A74CD6" w:rsidRPr="00A74CD6" w:rsidRDefault="00A74CD6" w:rsidP="00A74CD6">
            <w:pPr>
              <w:spacing w:after="0" w:line="240" w:lineRule="auto"/>
              <w:jc w:val="center"/>
              <w:rPr>
                <w:rFonts w:cs="Arial"/>
                <w:color w:val="000000"/>
              </w:rPr>
            </w:pPr>
            <w:r w:rsidRPr="00A74CD6">
              <w:rPr>
                <w:rFonts w:cs="Arial"/>
              </w:rPr>
              <w:t>3,205 MW</w:t>
            </w:r>
          </w:p>
        </w:tc>
        <w:tc>
          <w:tcPr>
            <w:tcW w:w="1299" w:type="dxa"/>
            <w:tcBorders>
              <w:top w:val="nil"/>
              <w:left w:val="nil"/>
              <w:bottom w:val="single" w:sz="8" w:space="0" w:color="auto"/>
              <w:right w:val="single" w:sz="8" w:space="0" w:color="auto"/>
            </w:tcBorders>
            <w:shd w:val="clear" w:color="000000" w:fill="B8CCE4"/>
            <w:vAlign w:val="center"/>
            <w:hideMark/>
          </w:tcPr>
          <w:p w14:paraId="472DADAD" w14:textId="77777777" w:rsidR="00A74CD6" w:rsidRPr="00A74CD6" w:rsidRDefault="00A74CD6" w:rsidP="00A74CD6">
            <w:pPr>
              <w:spacing w:after="0" w:line="240" w:lineRule="auto"/>
              <w:jc w:val="center"/>
              <w:rPr>
                <w:rFonts w:cs="Arial"/>
                <w:color w:val="000000"/>
              </w:rPr>
            </w:pPr>
            <w:r w:rsidRPr="00A74CD6">
              <w:rPr>
                <w:rFonts w:cs="Arial"/>
              </w:rPr>
              <w:t>6,604 MW</w:t>
            </w:r>
          </w:p>
        </w:tc>
      </w:tr>
      <w:tr w:rsidR="00A74CD6" w:rsidRPr="00A74CD6" w14:paraId="75B5E3F7" w14:textId="77777777" w:rsidTr="00A74CD6">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67599E91" w14:textId="77777777" w:rsidR="00A74CD6" w:rsidRPr="00A74CD6" w:rsidRDefault="00A74CD6" w:rsidP="00A74CD6">
            <w:pPr>
              <w:spacing w:after="0" w:line="240" w:lineRule="auto"/>
              <w:jc w:val="center"/>
              <w:rPr>
                <w:rFonts w:cs="Arial"/>
                <w:color w:val="000000"/>
              </w:rPr>
            </w:pPr>
            <w:r w:rsidRPr="00A74CD6">
              <w:rPr>
                <w:rFonts w:cs="Arial"/>
              </w:rPr>
              <w:t>Aug-19</w:t>
            </w:r>
          </w:p>
        </w:tc>
        <w:tc>
          <w:tcPr>
            <w:tcW w:w="1298" w:type="dxa"/>
            <w:tcBorders>
              <w:top w:val="nil"/>
              <w:left w:val="nil"/>
              <w:bottom w:val="single" w:sz="8" w:space="0" w:color="auto"/>
              <w:right w:val="single" w:sz="8" w:space="0" w:color="auto"/>
            </w:tcBorders>
            <w:shd w:val="clear" w:color="000000" w:fill="B8CCE4"/>
            <w:vAlign w:val="center"/>
            <w:hideMark/>
          </w:tcPr>
          <w:p w14:paraId="7425047A" w14:textId="77777777" w:rsidR="00A74CD6" w:rsidRPr="00A74CD6" w:rsidRDefault="00A74CD6" w:rsidP="00A74CD6">
            <w:pPr>
              <w:spacing w:after="0" w:line="240" w:lineRule="auto"/>
              <w:jc w:val="center"/>
              <w:rPr>
                <w:rFonts w:cs="Arial"/>
                <w:color w:val="000000"/>
              </w:rPr>
            </w:pPr>
            <w:r w:rsidRPr="00A74CD6">
              <w:rPr>
                <w:rFonts w:cs="Arial"/>
              </w:rPr>
              <w:t>830 MW</w:t>
            </w:r>
          </w:p>
        </w:tc>
        <w:tc>
          <w:tcPr>
            <w:tcW w:w="1298" w:type="dxa"/>
            <w:tcBorders>
              <w:top w:val="nil"/>
              <w:left w:val="nil"/>
              <w:bottom w:val="single" w:sz="8" w:space="0" w:color="auto"/>
              <w:right w:val="single" w:sz="8" w:space="0" w:color="auto"/>
            </w:tcBorders>
            <w:shd w:val="clear" w:color="000000" w:fill="B8CCE4"/>
            <w:noWrap/>
            <w:vAlign w:val="center"/>
            <w:hideMark/>
          </w:tcPr>
          <w:p w14:paraId="4B29BA6D" w14:textId="77777777" w:rsidR="00A74CD6" w:rsidRPr="00A74CD6" w:rsidRDefault="00A74CD6" w:rsidP="00A74CD6">
            <w:pPr>
              <w:spacing w:after="0" w:line="240" w:lineRule="auto"/>
              <w:jc w:val="center"/>
              <w:rPr>
                <w:rFonts w:cs="Arial"/>
                <w:color w:val="000000"/>
              </w:rPr>
            </w:pPr>
            <w:r w:rsidRPr="00A74CD6">
              <w:rPr>
                <w:rFonts w:cs="Arial"/>
              </w:rPr>
              <w:t>1,460 MW</w:t>
            </w:r>
          </w:p>
        </w:tc>
        <w:tc>
          <w:tcPr>
            <w:tcW w:w="1299" w:type="dxa"/>
            <w:tcBorders>
              <w:top w:val="nil"/>
              <w:left w:val="nil"/>
              <w:bottom w:val="single" w:sz="8" w:space="0" w:color="auto"/>
              <w:right w:val="single" w:sz="8" w:space="0" w:color="auto"/>
            </w:tcBorders>
            <w:shd w:val="clear" w:color="000000" w:fill="B8CCE4"/>
            <w:vAlign w:val="center"/>
            <w:hideMark/>
          </w:tcPr>
          <w:p w14:paraId="1AE1B60D" w14:textId="77777777" w:rsidR="00A74CD6" w:rsidRPr="00A74CD6" w:rsidRDefault="00A74CD6" w:rsidP="00A74CD6">
            <w:pPr>
              <w:spacing w:after="0" w:line="240" w:lineRule="auto"/>
              <w:jc w:val="center"/>
              <w:rPr>
                <w:rFonts w:cs="Arial"/>
                <w:color w:val="000000"/>
              </w:rPr>
            </w:pPr>
            <w:r w:rsidRPr="00A74CD6">
              <w:rPr>
                <w:rFonts w:cs="Arial"/>
              </w:rPr>
              <w:t>2,084 MW</w:t>
            </w:r>
          </w:p>
        </w:tc>
        <w:tc>
          <w:tcPr>
            <w:tcW w:w="1299" w:type="dxa"/>
            <w:tcBorders>
              <w:top w:val="nil"/>
              <w:left w:val="nil"/>
              <w:bottom w:val="single" w:sz="8" w:space="0" w:color="auto"/>
              <w:right w:val="single" w:sz="8" w:space="0" w:color="auto"/>
            </w:tcBorders>
            <w:shd w:val="clear" w:color="000000" w:fill="B8CCE4"/>
            <w:vAlign w:val="center"/>
            <w:hideMark/>
          </w:tcPr>
          <w:p w14:paraId="6011CB04" w14:textId="77777777" w:rsidR="00A74CD6" w:rsidRPr="00A74CD6" w:rsidRDefault="00A74CD6" w:rsidP="00A74CD6">
            <w:pPr>
              <w:spacing w:after="0" w:line="240" w:lineRule="auto"/>
              <w:jc w:val="center"/>
              <w:rPr>
                <w:rFonts w:cs="Arial"/>
                <w:color w:val="000000"/>
              </w:rPr>
            </w:pPr>
            <w:r w:rsidRPr="00A74CD6">
              <w:rPr>
                <w:rFonts w:cs="Arial"/>
              </w:rPr>
              <w:t>3,795 MW</w:t>
            </w:r>
          </w:p>
        </w:tc>
        <w:tc>
          <w:tcPr>
            <w:tcW w:w="1299" w:type="dxa"/>
            <w:tcBorders>
              <w:top w:val="nil"/>
              <w:left w:val="nil"/>
              <w:bottom w:val="single" w:sz="8" w:space="0" w:color="auto"/>
              <w:right w:val="single" w:sz="8" w:space="0" w:color="auto"/>
            </w:tcBorders>
            <w:shd w:val="clear" w:color="000000" w:fill="B8CCE4"/>
            <w:vAlign w:val="center"/>
            <w:hideMark/>
          </w:tcPr>
          <w:p w14:paraId="25A63E6F" w14:textId="77777777" w:rsidR="00A74CD6" w:rsidRPr="00A74CD6" w:rsidRDefault="00A74CD6" w:rsidP="00A74CD6">
            <w:pPr>
              <w:spacing w:after="0" w:line="240" w:lineRule="auto"/>
              <w:jc w:val="center"/>
              <w:rPr>
                <w:rFonts w:cs="Arial"/>
                <w:color w:val="000000"/>
              </w:rPr>
            </w:pPr>
            <w:r w:rsidRPr="00A74CD6">
              <w:rPr>
                <w:rFonts w:cs="Arial"/>
              </w:rPr>
              <w:t>7,375 MW</w:t>
            </w:r>
          </w:p>
        </w:tc>
      </w:tr>
      <w:tr w:rsidR="00A74CD6" w:rsidRPr="00A74CD6" w14:paraId="20DAFC28" w14:textId="77777777" w:rsidTr="00A74CD6">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5DF76B0C" w14:textId="77777777" w:rsidR="00A74CD6" w:rsidRPr="00A74CD6" w:rsidRDefault="00A74CD6" w:rsidP="00A74CD6">
            <w:pPr>
              <w:spacing w:after="0" w:line="240" w:lineRule="auto"/>
              <w:jc w:val="center"/>
              <w:rPr>
                <w:rFonts w:cs="Arial"/>
                <w:color w:val="000000"/>
              </w:rPr>
            </w:pPr>
            <w:r w:rsidRPr="00A74CD6">
              <w:rPr>
                <w:rFonts w:cs="Arial"/>
              </w:rPr>
              <w:t>Aug-20</w:t>
            </w:r>
          </w:p>
        </w:tc>
        <w:tc>
          <w:tcPr>
            <w:tcW w:w="1298" w:type="dxa"/>
            <w:tcBorders>
              <w:top w:val="nil"/>
              <w:left w:val="nil"/>
              <w:bottom w:val="single" w:sz="8" w:space="0" w:color="auto"/>
              <w:right w:val="single" w:sz="8" w:space="0" w:color="auto"/>
            </w:tcBorders>
            <w:shd w:val="clear" w:color="000000" w:fill="B8CCE4"/>
            <w:vAlign w:val="center"/>
            <w:hideMark/>
          </w:tcPr>
          <w:p w14:paraId="77D28FFC" w14:textId="77777777" w:rsidR="00A74CD6" w:rsidRPr="00A74CD6" w:rsidRDefault="00A74CD6" w:rsidP="00A74CD6">
            <w:pPr>
              <w:spacing w:after="0" w:line="240" w:lineRule="auto"/>
              <w:jc w:val="center"/>
              <w:rPr>
                <w:rFonts w:cs="Arial"/>
                <w:color w:val="000000"/>
              </w:rPr>
            </w:pPr>
            <w:r w:rsidRPr="00A74CD6">
              <w:rPr>
                <w:rFonts w:cs="Arial"/>
              </w:rPr>
              <w:t>954 MW</w:t>
            </w:r>
          </w:p>
        </w:tc>
        <w:tc>
          <w:tcPr>
            <w:tcW w:w="1298" w:type="dxa"/>
            <w:tcBorders>
              <w:top w:val="nil"/>
              <w:left w:val="nil"/>
              <w:bottom w:val="single" w:sz="8" w:space="0" w:color="auto"/>
              <w:right w:val="single" w:sz="8" w:space="0" w:color="auto"/>
            </w:tcBorders>
            <w:shd w:val="clear" w:color="000000" w:fill="B8CCE4"/>
            <w:noWrap/>
            <w:vAlign w:val="center"/>
            <w:hideMark/>
          </w:tcPr>
          <w:p w14:paraId="63EAB493" w14:textId="77777777" w:rsidR="00A74CD6" w:rsidRPr="00A74CD6" w:rsidRDefault="00A74CD6" w:rsidP="00A74CD6">
            <w:pPr>
              <w:spacing w:after="0" w:line="240" w:lineRule="auto"/>
              <w:jc w:val="center"/>
              <w:rPr>
                <w:rFonts w:cs="Arial"/>
                <w:color w:val="000000"/>
              </w:rPr>
            </w:pPr>
            <w:r w:rsidRPr="00A74CD6">
              <w:rPr>
                <w:rFonts w:cs="Arial"/>
              </w:rPr>
              <w:t>1,536 MW</w:t>
            </w:r>
          </w:p>
        </w:tc>
        <w:tc>
          <w:tcPr>
            <w:tcW w:w="1299" w:type="dxa"/>
            <w:tcBorders>
              <w:top w:val="nil"/>
              <w:left w:val="nil"/>
              <w:bottom w:val="single" w:sz="8" w:space="0" w:color="auto"/>
              <w:right w:val="single" w:sz="8" w:space="0" w:color="auto"/>
            </w:tcBorders>
            <w:shd w:val="clear" w:color="000000" w:fill="B8CCE4"/>
            <w:vAlign w:val="center"/>
            <w:hideMark/>
          </w:tcPr>
          <w:p w14:paraId="3E1E5953" w14:textId="77777777" w:rsidR="00A74CD6" w:rsidRPr="00A74CD6" w:rsidRDefault="00A74CD6" w:rsidP="00A74CD6">
            <w:pPr>
              <w:spacing w:after="0" w:line="240" w:lineRule="auto"/>
              <w:jc w:val="center"/>
              <w:rPr>
                <w:rFonts w:cs="Arial"/>
                <w:color w:val="000000"/>
              </w:rPr>
            </w:pPr>
            <w:r w:rsidRPr="00A74CD6">
              <w:rPr>
                <w:rFonts w:cs="Arial"/>
              </w:rPr>
              <w:t>2,221 MW</w:t>
            </w:r>
          </w:p>
        </w:tc>
        <w:tc>
          <w:tcPr>
            <w:tcW w:w="1299" w:type="dxa"/>
            <w:tcBorders>
              <w:top w:val="nil"/>
              <w:left w:val="nil"/>
              <w:bottom w:val="single" w:sz="8" w:space="0" w:color="auto"/>
              <w:right w:val="single" w:sz="8" w:space="0" w:color="auto"/>
            </w:tcBorders>
            <w:shd w:val="clear" w:color="000000" w:fill="B8CCE4"/>
            <w:vAlign w:val="center"/>
            <w:hideMark/>
          </w:tcPr>
          <w:p w14:paraId="2D558A8A" w14:textId="77777777" w:rsidR="00A74CD6" w:rsidRPr="00A74CD6" w:rsidRDefault="00A74CD6" w:rsidP="00A74CD6">
            <w:pPr>
              <w:spacing w:after="0" w:line="240" w:lineRule="auto"/>
              <w:jc w:val="center"/>
              <w:rPr>
                <w:rFonts w:cs="Arial"/>
                <w:color w:val="000000"/>
              </w:rPr>
            </w:pPr>
            <w:r w:rsidRPr="00A74CD6">
              <w:rPr>
                <w:rFonts w:cs="Arial"/>
              </w:rPr>
              <w:t>4,101 MW</w:t>
            </w:r>
          </w:p>
        </w:tc>
        <w:tc>
          <w:tcPr>
            <w:tcW w:w="1299" w:type="dxa"/>
            <w:tcBorders>
              <w:top w:val="nil"/>
              <w:left w:val="nil"/>
              <w:bottom w:val="single" w:sz="8" w:space="0" w:color="auto"/>
              <w:right w:val="single" w:sz="8" w:space="0" w:color="auto"/>
            </w:tcBorders>
            <w:shd w:val="clear" w:color="000000" w:fill="B8CCE4"/>
            <w:vAlign w:val="center"/>
            <w:hideMark/>
          </w:tcPr>
          <w:p w14:paraId="45B08B40" w14:textId="77777777" w:rsidR="00A74CD6" w:rsidRPr="00A74CD6" w:rsidRDefault="00A74CD6" w:rsidP="00A74CD6">
            <w:pPr>
              <w:spacing w:after="0" w:line="240" w:lineRule="auto"/>
              <w:jc w:val="center"/>
              <w:rPr>
                <w:rFonts w:cs="Arial"/>
                <w:color w:val="000000"/>
              </w:rPr>
            </w:pPr>
            <w:r w:rsidRPr="00A74CD6">
              <w:rPr>
                <w:rFonts w:cs="Arial"/>
              </w:rPr>
              <w:t>7,690 MW</w:t>
            </w:r>
          </w:p>
        </w:tc>
      </w:tr>
      <w:tr w:rsidR="00A74CD6" w:rsidRPr="00A74CD6" w14:paraId="0B5B98C9" w14:textId="77777777" w:rsidTr="00A74CD6">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0C083F36" w14:textId="77777777" w:rsidR="00A74CD6" w:rsidRPr="00A74CD6" w:rsidRDefault="00A74CD6" w:rsidP="00A74CD6">
            <w:pPr>
              <w:spacing w:after="0" w:line="240" w:lineRule="auto"/>
              <w:jc w:val="center"/>
              <w:rPr>
                <w:rFonts w:cs="Arial"/>
                <w:color w:val="000000"/>
              </w:rPr>
            </w:pPr>
            <w:r w:rsidRPr="00A74CD6">
              <w:rPr>
                <w:rFonts w:cs="Arial"/>
              </w:rPr>
              <w:t>Aug-21</w:t>
            </w:r>
          </w:p>
        </w:tc>
        <w:tc>
          <w:tcPr>
            <w:tcW w:w="1298" w:type="dxa"/>
            <w:tcBorders>
              <w:top w:val="nil"/>
              <w:left w:val="nil"/>
              <w:bottom w:val="single" w:sz="8" w:space="0" w:color="auto"/>
              <w:right w:val="single" w:sz="8" w:space="0" w:color="auto"/>
            </w:tcBorders>
            <w:shd w:val="clear" w:color="000000" w:fill="B8CCE4"/>
            <w:vAlign w:val="center"/>
            <w:hideMark/>
          </w:tcPr>
          <w:p w14:paraId="336DA255" w14:textId="77777777" w:rsidR="00A74CD6" w:rsidRPr="00A74CD6" w:rsidRDefault="00A74CD6" w:rsidP="00A74CD6">
            <w:pPr>
              <w:spacing w:after="0" w:line="240" w:lineRule="auto"/>
              <w:jc w:val="center"/>
              <w:rPr>
                <w:rFonts w:cs="Arial"/>
                <w:color w:val="000000"/>
              </w:rPr>
            </w:pPr>
            <w:r w:rsidRPr="00A74CD6">
              <w:rPr>
                <w:rFonts w:cs="Arial"/>
              </w:rPr>
              <w:t>1,323 MW</w:t>
            </w:r>
          </w:p>
        </w:tc>
        <w:tc>
          <w:tcPr>
            <w:tcW w:w="1298" w:type="dxa"/>
            <w:tcBorders>
              <w:top w:val="nil"/>
              <w:left w:val="nil"/>
              <w:bottom w:val="single" w:sz="8" w:space="0" w:color="auto"/>
              <w:right w:val="single" w:sz="8" w:space="0" w:color="auto"/>
            </w:tcBorders>
            <w:shd w:val="clear" w:color="000000" w:fill="B8CCE4"/>
            <w:noWrap/>
            <w:vAlign w:val="center"/>
            <w:hideMark/>
          </w:tcPr>
          <w:p w14:paraId="0FF954B3" w14:textId="77777777" w:rsidR="00A74CD6" w:rsidRPr="00A74CD6" w:rsidRDefault="00A74CD6" w:rsidP="00A74CD6">
            <w:pPr>
              <w:spacing w:after="0" w:line="240" w:lineRule="auto"/>
              <w:jc w:val="center"/>
              <w:rPr>
                <w:rFonts w:cs="Arial"/>
                <w:color w:val="000000"/>
              </w:rPr>
            </w:pPr>
            <w:r w:rsidRPr="00A74CD6">
              <w:rPr>
                <w:rFonts w:cs="Arial"/>
              </w:rPr>
              <w:t>1,596 MW</w:t>
            </w:r>
          </w:p>
        </w:tc>
        <w:tc>
          <w:tcPr>
            <w:tcW w:w="1299" w:type="dxa"/>
            <w:tcBorders>
              <w:top w:val="nil"/>
              <w:left w:val="nil"/>
              <w:bottom w:val="single" w:sz="8" w:space="0" w:color="auto"/>
              <w:right w:val="single" w:sz="8" w:space="0" w:color="auto"/>
            </w:tcBorders>
            <w:shd w:val="clear" w:color="000000" w:fill="B8CCE4"/>
            <w:vAlign w:val="center"/>
            <w:hideMark/>
          </w:tcPr>
          <w:p w14:paraId="6B3304E2" w14:textId="77777777" w:rsidR="00A74CD6" w:rsidRPr="00A74CD6" w:rsidRDefault="00A74CD6" w:rsidP="00A74CD6">
            <w:pPr>
              <w:spacing w:after="0" w:line="240" w:lineRule="auto"/>
              <w:jc w:val="center"/>
              <w:rPr>
                <w:rFonts w:cs="Arial"/>
                <w:color w:val="000000"/>
              </w:rPr>
            </w:pPr>
            <w:r w:rsidRPr="00A74CD6">
              <w:rPr>
                <w:rFonts w:cs="Arial"/>
              </w:rPr>
              <w:t>2,081 MW</w:t>
            </w:r>
          </w:p>
        </w:tc>
        <w:tc>
          <w:tcPr>
            <w:tcW w:w="1299" w:type="dxa"/>
            <w:tcBorders>
              <w:top w:val="nil"/>
              <w:left w:val="nil"/>
              <w:bottom w:val="single" w:sz="8" w:space="0" w:color="auto"/>
              <w:right w:val="single" w:sz="8" w:space="0" w:color="auto"/>
            </w:tcBorders>
            <w:shd w:val="clear" w:color="000000" w:fill="B8CCE4"/>
            <w:vAlign w:val="center"/>
            <w:hideMark/>
          </w:tcPr>
          <w:p w14:paraId="1F4F323D" w14:textId="77777777" w:rsidR="00A74CD6" w:rsidRPr="00A74CD6" w:rsidRDefault="00A74CD6" w:rsidP="00A74CD6">
            <w:pPr>
              <w:spacing w:after="0" w:line="240" w:lineRule="auto"/>
              <w:jc w:val="center"/>
              <w:rPr>
                <w:rFonts w:cs="Arial"/>
                <w:color w:val="000000"/>
              </w:rPr>
            </w:pPr>
            <w:r w:rsidRPr="00A74CD6">
              <w:rPr>
                <w:rFonts w:cs="Arial"/>
              </w:rPr>
              <w:t>3,614 MW</w:t>
            </w:r>
          </w:p>
        </w:tc>
        <w:tc>
          <w:tcPr>
            <w:tcW w:w="1299" w:type="dxa"/>
            <w:tcBorders>
              <w:top w:val="nil"/>
              <w:left w:val="nil"/>
              <w:bottom w:val="single" w:sz="8" w:space="0" w:color="auto"/>
              <w:right w:val="single" w:sz="8" w:space="0" w:color="auto"/>
            </w:tcBorders>
            <w:shd w:val="clear" w:color="000000" w:fill="B8CCE4"/>
            <w:vAlign w:val="center"/>
            <w:hideMark/>
          </w:tcPr>
          <w:p w14:paraId="3C47036F" w14:textId="77777777" w:rsidR="00A74CD6" w:rsidRPr="00A74CD6" w:rsidRDefault="00A74CD6" w:rsidP="00A74CD6">
            <w:pPr>
              <w:spacing w:after="0" w:line="240" w:lineRule="auto"/>
              <w:jc w:val="center"/>
              <w:rPr>
                <w:rFonts w:cs="Arial"/>
                <w:color w:val="000000"/>
              </w:rPr>
            </w:pPr>
            <w:r w:rsidRPr="00A74CD6">
              <w:rPr>
                <w:rFonts w:cs="Arial"/>
              </w:rPr>
              <w:t>6,761 MW</w:t>
            </w:r>
          </w:p>
        </w:tc>
      </w:tr>
      <w:tr w:rsidR="00A74CD6" w:rsidRPr="00A74CD6" w14:paraId="5774DF15" w14:textId="77777777" w:rsidTr="00A74CD6">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54011A3B" w14:textId="77777777" w:rsidR="00A74CD6" w:rsidRPr="00A74CD6" w:rsidRDefault="00A74CD6" w:rsidP="00A74CD6">
            <w:pPr>
              <w:spacing w:after="0" w:line="240" w:lineRule="auto"/>
              <w:jc w:val="center"/>
              <w:rPr>
                <w:rFonts w:cs="Arial"/>
                <w:color w:val="000000"/>
              </w:rPr>
            </w:pPr>
            <w:r w:rsidRPr="00A74CD6">
              <w:rPr>
                <w:rFonts w:cs="Arial"/>
              </w:rPr>
              <w:t>Aug-22</w:t>
            </w:r>
          </w:p>
        </w:tc>
        <w:tc>
          <w:tcPr>
            <w:tcW w:w="1298" w:type="dxa"/>
            <w:tcBorders>
              <w:top w:val="nil"/>
              <w:left w:val="nil"/>
              <w:bottom w:val="single" w:sz="8" w:space="0" w:color="auto"/>
              <w:right w:val="single" w:sz="8" w:space="0" w:color="auto"/>
            </w:tcBorders>
            <w:shd w:val="clear" w:color="000000" w:fill="B8CCE4"/>
            <w:vAlign w:val="center"/>
            <w:hideMark/>
          </w:tcPr>
          <w:p w14:paraId="495820A6" w14:textId="77777777" w:rsidR="00A74CD6" w:rsidRPr="00A74CD6" w:rsidRDefault="00A74CD6" w:rsidP="00A74CD6">
            <w:pPr>
              <w:spacing w:after="0" w:line="240" w:lineRule="auto"/>
              <w:jc w:val="center"/>
              <w:rPr>
                <w:rFonts w:cs="Arial"/>
                <w:color w:val="000000"/>
              </w:rPr>
            </w:pPr>
            <w:r w:rsidRPr="00A74CD6">
              <w:rPr>
                <w:rFonts w:cs="Arial"/>
              </w:rPr>
              <w:t>977 MW</w:t>
            </w:r>
          </w:p>
        </w:tc>
        <w:tc>
          <w:tcPr>
            <w:tcW w:w="1298" w:type="dxa"/>
            <w:tcBorders>
              <w:top w:val="nil"/>
              <w:left w:val="nil"/>
              <w:bottom w:val="single" w:sz="8" w:space="0" w:color="auto"/>
              <w:right w:val="single" w:sz="8" w:space="0" w:color="auto"/>
            </w:tcBorders>
            <w:shd w:val="clear" w:color="000000" w:fill="B8CCE4"/>
            <w:noWrap/>
            <w:vAlign w:val="center"/>
            <w:hideMark/>
          </w:tcPr>
          <w:p w14:paraId="54E96AA1" w14:textId="77777777" w:rsidR="00A74CD6" w:rsidRPr="00A74CD6" w:rsidRDefault="00A74CD6" w:rsidP="00A74CD6">
            <w:pPr>
              <w:spacing w:after="0" w:line="240" w:lineRule="auto"/>
              <w:jc w:val="center"/>
              <w:rPr>
                <w:rFonts w:cs="Arial"/>
                <w:color w:val="000000"/>
              </w:rPr>
            </w:pPr>
            <w:r w:rsidRPr="00A74CD6">
              <w:rPr>
                <w:rFonts w:cs="Arial"/>
              </w:rPr>
              <w:t>1,837 MW</w:t>
            </w:r>
          </w:p>
        </w:tc>
        <w:tc>
          <w:tcPr>
            <w:tcW w:w="1299" w:type="dxa"/>
            <w:tcBorders>
              <w:top w:val="nil"/>
              <w:left w:val="nil"/>
              <w:bottom w:val="single" w:sz="8" w:space="0" w:color="auto"/>
              <w:right w:val="single" w:sz="8" w:space="0" w:color="auto"/>
            </w:tcBorders>
            <w:shd w:val="clear" w:color="000000" w:fill="B8CCE4"/>
            <w:vAlign w:val="center"/>
            <w:hideMark/>
          </w:tcPr>
          <w:p w14:paraId="19AC72AA" w14:textId="77777777" w:rsidR="00A74CD6" w:rsidRPr="00A74CD6" w:rsidRDefault="00A74CD6" w:rsidP="00A74CD6">
            <w:pPr>
              <w:spacing w:after="0" w:line="240" w:lineRule="auto"/>
              <w:jc w:val="center"/>
              <w:rPr>
                <w:rFonts w:cs="Arial"/>
                <w:color w:val="000000"/>
              </w:rPr>
            </w:pPr>
            <w:r w:rsidRPr="00A74CD6">
              <w:rPr>
                <w:rFonts w:cs="Arial"/>
              </w:rPr>
              <w:t>2,664 MW</w:t>
            </w:r>
          </w:p>
        </w:tc>
        <w:tc>
          <w:tcPr>
            <w:tcW w:w="1299" w:type="dxa"/>
            <w:tcBorders>
              <w:top w:val="nil"/>
              <w:left w:val="nil"/>
              <w:bottom w:val="single" w:sz="8" w:space="0" w:color="auto"/>
              <w:right w:val="single" w:sz="8" w:space="0" w:color="auto"/>
            </w:tcBorders>
            <w:shd w:val="clear" w:color="000000" w:fill="B8CCE4"/>
            <w:vAlign w:val="center"/>
            <w:hideMark/>
          </w:tcPr>
          <w:p w14:paraId="07B7A4E0" w14:textId="77777777" w:rsidR="00A74CD6" w:rsidRPr="00A74CD6" w:rsidRDefault="00A74CD6" w:rsidP="00A74CD6">
            <w:pPr>
              <w:spacing w:after="0" w:line="240" w:lineRule="auto"/>
              <w:jc w:val="center"/>
              <w:rPr>
                <w:rFonts w:cs="Arial"/>
                <w:color w:val="000000"/>
              </w:rPr>
            </w:pPr>
            <w:r w:rsidRPr="00A74CD6">
              <w:rPr>
                <w:rFonts w:cs="Arial"/>
              </w:rPr>
              <w:t>4,529 MW</w:t>
            </w:r>
          </w:p>
        </w:tc>
        <w:tc>
          <w:tcPr>
            <w:tcW w:w="1299" w:type="dxa"/>
            <w:tcBorders>
              <w:top w:val="nil"/>
              <w:left w:val="nil"/>
              <w:bottom w:val="single" w:sz="8" w:space="0" w:color="auto"/>
              <w:right w:val="single" w:sz="8" w:space="0" w:color="auto"/>
            </w:tcBorders>
            <w:shd w:val="clear" w:color="000000" w:fill="B8CCE4"/>
            <w:vAlign w:val="center"/>
            <w:hideMark/>
          </w:tcPr>
          <w:p w14:paraId="2B3CD2EF" w14:textId="77777777" w:rsidR="00A74CD6" w:rsidRPr="00A74CD6" w:rsidRDefault="00A74CD6" w:rsidP="00A74CD6">
            <w:pPr>
              <w:spacing w:after="0" w:line="240" w:lineRule="auto"/>
              <w:jc w:val="center"/>
              <w:rPr>
                <w:rFonts w:cs="Arial"/>
                <w:color w:val="000000"/>
              </w:rPr>
            </w:pPr>
            <w:r w:rsidRPr="00A74CD6">
              <w:rPr>
                <w:rFonts w:cs="Arial"/>
              </w:rPr>
              <w:t>7,716 MW</w:t>
            </w:r>
          </w:p>
        </w:tc>
      </w:tr>
      <w:tr w:rsidR="00A74CD6" w:rsidRPr="00A74CD6" w14:paraId="3B6BEB3D" w14:textId="77777777" w:rsidTr="00A74CD6">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99F14AD" w14:textId="77777777" w:rsidR="00A74CD6" w:rsidRPr="00A74CD6" w:rsidRDefault="00A74CD6" w:rsidP="00A74CD6">
            <w:pPr>
              <w:spacing w:after="0" w:line="240" w:lineRule="auto"/>
              <w:jc w:val="center"/>
              <w:rPr>
                <w:rFonts w:cs="Arial"/>
                <w:color w:val="000000"/>
              </w:rPr>
            </w:pPr>
            <w:r w:rsidRPr="00A74CD6">
              <w:rPr>
                <w:rFonts w:cs="Arial"/>
                <w:color w:val="000000"/>
              </w:rPr>
              <w:t>Aug-23</w:t>
            </w:r>
          </w:p>
        </w:tc>
        <w:tc>
          <w:tcPr>
            <w:tcW w:w="1298" w:type="dxa"/>
            <w:tcBorders>
              <w:top w:val="nil"/>
              <w:left w:val="nil"/>
              <w:bottom w:val="single" w:sz="8" w:space="0" w:color="auto"/>
              <w:right w:val="single" w:sz="8" w:space="0" w:color="auto"/>
            </w:tcBorders>
            <w:shd w:val="clear" w:color="000000" w:fill="B8CCE4"/>
            <w:vAlign w:val="center"/>
            <w:hideMark/>
          </w:tcPr>
          <w:p w14:paraId="26E907D7" w14:textId="77777777" w:rsidR="00A74CD6" w:rsidRPr="00A74CD6" w:rsidRDefault="00A74CD6" w:rsidP="00A74CD6">
            <w:pPr>
              <w:spacing w:after="0" w:line="240" w:lineRule="auto"/>
              <w:jc w:val="center"/>
              <w:rPr>
                <w:rFonts w:cs="Arial"/>
                <w:color w:val="000000"/>
              </w:rPr>
            </w:pPr>
            <w:r w:rsidRPr="00A74CD6">
              <w:rPr>
                <w:rFonts w:cs="Arial"/>
                <w:color w:val="000000"/>
              </w:rPr>
              <w:t xml:space="preserve">1,230 MW </w:t>
            </w:r>
          </w:p>
        </w:tc>
        <w:tc>
          <w:tcPr>
            <w:tcW w:w="1298" w:type="dxa"/>
            <w:tcBorders>
              <w:top w:val="nil"/>
              <w:left w:val="nil"/>
              <w:bottom w:val="single" w:sz="8" w:space="0" w:color="auto"/>
              <w:right w:val="single" w:sz="8" w:space="0" w:color="auto"/>
            </w:tcBorders>
            <w:shd w:val="clear" w:color="000000" w:fill="B8CCE4"/>
            <w:noWrap/>
            <w:vAlign w:val="center"/>
            <w:hideMark/>
          </w:tcPr>
          <w:p w14:paraId="54DE9886" w14:textId="77777777" w:rsidR="00A74CD6" w:rsidRPr="00A74CD6" w:rsidRDefault="00A74CD6" w:rsidP="00A74CD6">
            <w:pPr>
              <w:spacing w:after="0" w:line="240" w:lineRule="auto"/>
              <w:jc w:val="center"/>
              <w:rPr>
                <w:rFonts w:cs="Arial"/>
                <w:color w:val="000000"/>
              </w:rPr>
            </w:pPr>
            <w:r w:rsidRPr="00A74CD6">
              <w:rPr>
                <w:rFonts w:cs="Arial"/>
                <w:color w:val="000000"/>
              </w:rPr>
              <w:t xml:space="preserve">1,793 MW </w:t>
            </w:r>
          </w:p>
        </w:tc>
        <w:tc>
          <w:tcPr>
            <w:tcW w:w="1299" w:type="dxa"/>
            <w:tcBorders>
              <w:top w:val="nil"/>
              <w:left w:val="nil"/>
              <w:bottom w:val="single" w:sz="8" w:space="0" w:color="auto"/>
              <w:right w:val="single" w:sz="8" w:space="0" w:color="auto"/>
            </w:tcBorders>
            <w:shd w:val="clear" w:color="000000" w:fill="B8CCE4"/>
            <w:vAlign w:val="center"/>
            <w:hideMark/>
          </w:tcPr>
          <w:p w14:paraId="7A8E2936" w14:textId="77777777" w:rsidR="00A74CD6" w:rsidRPr="00A74CD6" w:rsidRDefault="00A74CD6" w:rsidP="00A74CD6">
            <w:pPr>
              <w:spacing w:after="0" w:line="240" w:lineRule="auto"/>
              <w:jc w:val="center"/>
              <w:rPr>
                <w:rFonts w:cs="Arial"/>
                <w:color w:val="000000"/>
              </w:rPr>
            </w:pPr>
            <w:r w:rsidRPr="00A74CD6">
              <w:rPr>
                <w:rFonts w:cs="Arial"/>
                <w:color w:val="000000"/>
              </w:rPr>
              <w:t xml:space="preserve">2,519 MW </w:t>
            </w:r>
          </w:p>
        </w:tc>
        <w:tc>
          <w:tcPr>
            <w:tcW w:w="1299" w:type="dxa"/>
            <w:tcBorders>
              <w:top w:val="nil"/>
              <w:left w:val="nil"/>
              <w:bottom w:val="single" w:sz="8" w:space="0" w:color="auto"/>
              <w:right w:val="single" w:sz="8" w:space="0" w:color="auto"/>
            </w:tcBorders>
            <w:shd w:val="clear" w:color="000000" w:fill="B8CCE4"/>
            <w:vAlign w:val="center"/>
            <w:hideMark/>
          </w:tcPr>
          <w:p w14:paraId="3AD00955" w14:textId="77777777" w:rsidR="00A74CD6" w:rsidRPr="00A74CD6" w:rsidRDefault="00A74CD6" w:rsidP="00A74CD6">
            <w:pPr>
              <w:spacing w:after="0" w:line="240" w:lineRule="auto"/>
              <w:jc w:val="center"/>
              <w:rPr>
                <w:rFonts w:cs="Arial"/>
                <w:color w:val="000000"/>
              </w:rPr>
            </w:pPr>
            <w:r w:rsidRPr="00A74CD6">
              <w:rPr>
                <w:rFonts w:cs="Arial"/>
                <w:color w:val="000000"/>
              </w:rPr>
              <w:t xml:space="preserve">4,733 MW </w:t>
            </w:r>
          </w:p>
        </w:tc>
        <w:tc>
          <w:tcPr>
            <w:tcW w:w="1299" w:type="dxa"/>
            <w:tcBorders>
              <w:top w:val="nil"/>
              <w:left w:val="nil"/>
              <w:bottom w:val="single" w:sz="8" w:space="0" w:color="auto"/>
              <w:right w:val="single" w:sz="8" w:space="0" w:color="auto"/>
            </w:tcBorders>
            <w:shd w:val="clear" w:color="000000" w:fill="B8CCE4"/>
            <w:vAlign w:val="center"/>
            <w:hideMark/>
          </w:tcPr>
          <w:p w14:paraId="5A02E083" w14:textId="77777777" w:rsidR="00A74CD6" w:rsidRPr="00A74CD6" w:rsidRDefault="00A74CD6" w:rsidP="00A74CD6">
            <w:pPr>
              <w:spacing w:after="0" w:line="240" w:lineRule="auto"/>
              <w:jc w:val="center"/>
              <w:rPr>
                <w:rFonts w:cs="Arial"/>
                <w:color w:val="000000"/>
              </w:rPr>
            </w:pPr>
            <w:r w:rsidRPr="00A74CD6">
              <w:rPr>
                <w:rFonts w:cs="Arial"/>
                <w:color w:val="000000"/>
              </w:rPr>
              <w:t xml:space="preserve">8,650 MW </w:t>
            </w:r>
          </w:p>
        </w:tc>
      </w:tr>
      <w:tr w:rsidR="00A74CD6" w:rsidRPr="00A74CD6" w14:paraId="11FB59DC" w14:textId="77777777" w:rsidTr="00A74CD6">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62C6159" w14:textId="77777777" w:rsidR="00A74CD6" w:rsidRPr="00A74CD6" w:rsidRDefault="00A74CD6" w:rsidP="00A74CD6">
            <w:pPr>
              <w:spacing w:after="0" w:line="240" w:lineRule="auto"/>
              <w:jc w:val="center"/>
              <w:rPr>
                <w:rFonts w:cs="Arial"/>
                <w:color w:val="000000"/>
              </w:rPr>
            </w:pPr>
            <w:r w:rsidRPr="00A74CD6">
              <w:rPr>
                <w:rFonts w:cs="Arial"/>
                <w:color w:val="000000"/>
              </w:rPr>
              <w:t>Aug-24</w:t>
            </w:r>
          </w:p>
        </w:tc>
        <w:tc>
          <w:tcPr>
            <w:tcW w:w="1298" w:type="dxa"/>
            <w:tcBorders>
              <w:top w:val="nil"/>
              <w:left w:val="nil"/>
              <w:bottom w:val="nil"/>
              <w:right w:val="single" w:sz="8" w:space="0" w:color="auto"/>
            </w:tcBorders>
            <w:shd w:val="clear" w:color="000000" w:fill="B8CCE4"/>
            <w:vAlign w:val="center"/>
            <w:hideMark/>
          </w:tcPr>
          <w:p w14:paraId="5F9F532B" w14:textId="77777777" w:rsidR="00A74CD6" w:rsidRPr="00A74CD6" w:rsidRDefault="00A74CD6" w:rsidP="00A74CD6">
            <w:pPr>
              <w:spacing w:after="0" w:line="240" w:lineRule="auto"/>
              <w:jc w:val="center"/>
              <w:rPr>
                <w:rFonts w:cs="Arial"/>
                <w:color w:val="000000"/>
              </w:rPr>
            </w:pPr>
            <w:r w:rsidRPr="00A74CD6">
              <w:rPr>
                <w:rFonts w:cs="Arial"/>
                <w:color w:val="000000"/>
              </w:rPr>
              <w:t>1,128 MW</w:t>
            </w:r>
          </w:p>
        </w:tc>
        <w:tc>
          <w:tcPr>
            <w:tcW w:w="1298" w:type="dxa"/>
            <w:tcBorders>
              <w:top w:val="nil"/>
              <w:left w:val="nil"/>
              <w:bottom w:val="nil"/>
              <w:right w:val="single" w:sz="8" w:space="0" w:color="auto"/>
            </w:tcBorders>
            <w:shd w:val="clear" w:color="000000" w:fill="B8CCE4"/>
            <w:noWrap/>
            <w:vAlign w:val="center"/>
            <w:hideMark/>
          </w:tcPr>
          <w:p w14:paraId="7E468F87" w14:textId="77777777" w:rsidR="00A74CD6" w:rsidRPr="00A74CD6" w:rsidRDefault="00A74CD6" w:rsidP="00A74CD6">
            <w:pPr>
              <w:spacing w:after="0" w:line="240" w:lineRule="auto"/>
              <w:jc w:val="center"/>
              <w:rPr>
                <w:rFonts w:cs="Arial"/>
                <w:color w:val="000000"/>
              </w:rPr>
            </w:pPr>
            <w:r w:rsidRPr="00A74CD6">
              <w:rPr>
                <w:rFonts w:cs="Arial"/>
                <w:color w:val="000000"/>
              </w:rPr>
              <w:t>2,011 MW</w:t>
            </w:r>
          </w:p>
        </w:tc>
        <w:tc>
          <w:tcPr>
            <w:tcW w:w="1299" w:type="dxa"/>
            <w:tcBorders>
              <w:top w:val="nil"/>
              <w:left w:val="nil"/>
              <w:bottom w:val="nil"/>
              <w:right w:val="single" w:sz="8" w:space="0" w:color="auto"/>
            </w:tcBorders>
            <w:shd w:val="clear" w:color="000000" w:fill="B8CCE4"/>
            <w:vAlign w:val="center"/>
            <w:hideMark/>
          </w:tcPr>
          <w:p w14:paraId="73FD385C" w14:textId="77777777" w:rsidR="00A74CD6" w:rsidRPr="00A74CD6" w:rsidRDefault="00A74CD6" w:rsidP="00A74CD6">
            <w:pPr>
              <w:spacing w:after="0" w:line="240" w:lineRule="auto"/>
              <w:jc w:val="center"/>
              <w:rPr>
                <w:rFonts w:cs="Arial"/>
                <w:color w:val="000000"/>
              </w:rPr>
            </w:pPr>
            <w:r w:rsidRPr="00A74CD6">
              <w:rPr>
                <w:rFonts w:cs="Arial"/>
                <w:color w:val="000000"/>
              </w:rPr>
              <w:t>2,837 MW</w:t>
            </w:r>
          </w:p>
        </w:tc>
        <w:tc>
          <w:tcPr>
            <w:tcW w:w="1299" w:type="dxa"/>
            <w:tcBorders>
              <w:top w:val="nil"/>
              <w:left w:val="nil"/>
              <w:bottom w:val="nil"/>
              <w:right w:val="single" w:sz="8" w:space="0" w:color="auto"/>
            </w:tcBorders>
            <w:shd w:val="clear" w:color="000000" w:fill="B8CCE4"/>
            <w:vAlign w:val="center"/>
            <w:hideMark/>
          </w:tcPr>
          <w:p w14:paraId="54680740" w14:textId="77777777" w:rsidR="00A74CD6" w:rsidRPr="00A74CD6" w:rsidRDefault="00A74CD6" w:rsidP="00A74CD6">
            <w:pPr>
              <w:spacing w:after="0" w:line="240" w:lineRule="auto"/>
              <w:jc w:val="center"/>
              <w:rPr>
                <w:rFonts w:cs="Arial"/>
                <w:color w:val="000000"/>
              </w:rPr>
            </w:pPr>
            <w:r w:rsidRPr="00A74CD6">
              <w:rPr>
                <w:rFonts w:cs="Arial"/>
                <w:color w:val="000000"/>
              </w:rPr>
              <w:t>4,671 MW</w:t>
            </w:r>
          </w:p>
        </w:tc>
        <w:tc>
          <w:tcPr>
            <w:tcW w:w="1299" w:type="dxa"/>
            <w:tcBorders>
              <w:top w:val="nil"/>
              <w:left w:val="nil"/>
              <w:bottom w:val="nil"/>
              <w:right w:val="single" w:sz="8" w:space="0" w:color="auto"/>
            </w:tcBorders>
            <w:shd w:val="clear" w:color="000000" w:fill="B8CCE4"/>
            <w:vAlign w:val="center"/>
            <w:hideMark/>
          </w:tcPr>
          <w:p w14:paraId="35EAF665" w14:textId="77777777" w:rsidR="00A74CD6" w:rsidRPr="00A74CD6" w:rsidRDefault="00A74CD6" w:rsidP="00A74CD6">
            <w:pPr>
              <w:spacing w:after="0" w:line="240" w:lineRule="auto"/>
              <w:jc w:val="center"/>
              <w:rPr>
                <w:rFonts w:cs="Arial"/>
                <w:color w:val="000000"/>
              </w:rPr>
            </w:pPr>
            <w:r w:rsidRPr="00A74CD6">
              <w:rPr>
                <w:rFonts w:cs="Arial"/>
                <w:color w:val="000000"/>
              </w:rPr>
              <w:t>7,772 MW</w:t>
            </w:r>
          </w:p>
        </w:tc>
      </w:tr>
      <w:tr w:rsidR="00A74CD6" w:rsidRPr="00A74CD6" w14:paraId="297E520A" w14:textId="77777777" w:rsidTr="00A74CD6">
        <w:trPr>
          <w:trHeight w:val="300"/>
        </w:trPr>
        <w:tc>
          <w:tcPr>
            <w:tcW w:w="2187" w:type="dxa"/>
            <w:vMerge w:val="restart"/>
            <w:tcBorders>
              <w:top w:val="nil"/>
              <w:left w:val="single" w:sz="8" w:space="0" w:color="auto"/>
              <w:bottom w:val="single" w:sz="8" w:space="0" w:color="000000"/>
              <w:right w:val="nil"/>
            </w:tcBorders>
            <w:vAlign w:val="center"/>
            <w:hideMark/>
          </w:tcPr>
          <w:p w14:paraId="72B3063D" w14:textId="77777777" w:rsidR="00A74CD6" w:rsidRPr="00A74CD6" w:rsidRDefault="00A74CD6" w:rsidP="00A74CD6">
            <w:pPr>
              <w:spacing w:after="0" w:line="240" w:lineRule="auto"/>
              <w:jc w:val="center"/>
              <w:rPr>
                <w:rFonts w:cs="Arial"/>
                <w:color w:val="000000"/>
              </w:rPr>
            </w:pPr>
            <w:r w:rsidRPr="00A74CD6">
              <w:rPr>
                <w:rFonts w:cs="Arial"/>
                <w:color w:val="000000"/>
              </w:rPr>
              <w:t>Aug-25</w:t>
            </w:r>
          </w:p>
        </w:tc>
        <w:tc>
          <w:tcPr>
            <w:tcW w:w="1298" w:type="dxa"/>
            <w:tcBorders>
              <w:top w:val="single" w:sz="8" w:space="0" w:color="auto"/>
              <w:left w:val="single" w:sz="8" w:space="0" w:color="auto"/>
              <w:bottom w:val="nil"/>
              <w:right w:val="nil"/>
            </w:tcBorders>
            <w:vAlign w:val="center"/>
            <w:hideMark/>
          </w:tcPr>
          <w:p w14:paraId="590350A3" w14:textId="77777777" w:rsidR="00A74CD6" w:rsidRPr="00A74CD6" w:rsidRDefault="00A74CD6" w:rsidP="00A74CD6">
            <w:pPr>
              <w:spacing w:after="0" w:line="240" w:lineRule="auto"/>
              <w:jc w:val="center"/>
              <w:rPr>
                <w:rFonts w:cs="Arial"/>
                <w:color w:val="000000"/>
              </w:rPr>
            </w:pPr>
            <w:r w:rsidRPr="00A74CD6">
              <w:rPr>
                <w:rFonts w:cs="Arial"/>
                <w:color w:val="000000"/>
              </w:rPr>
              <w:t>1,540 MW</w:t>
            </w:r>
          </w:p>
        </w:tc>
        <w:tc>
          <w:tcPr>
            <w:tcW w:w="1298" w:type="dxa"/>
            <w:tcBorders>
              <w:top w:val="single" w:sz="8" w:space="0" w:color="auto"/>
              <w:left w:val="single" w:sz="8" w:space="0" w:color="auto"/>
              <w:bottom w:val="nil"/>
              <w:right w:val="nil"/>
            </w:tcBorders>
            <w:noWrap/>
            <w:vAlign w:val="center"/>
            <w:hideMark/>
          </w:tcPr>
          <w:p w14:paraId="6F396E6E" w14:textId="77777777" w:rsidR="00A74CD6" w:rsidRPr="00A74CD6" w:rsidRDefault="00A74CD6" w:rsidP="00A74CD6">
            <w:pPr>
              <w:spacing w:after="0" w:line="240" w:lineRule="auto"/>
              <w:jc w:val="center"/>
              <w:rPr>
                <w:rFonts w:cs="Arial"/>
                <w:color w:val="000000"/>
              </w:rPr>
            </w:pPr>
            <w:r w:rsidRPr="00A74CD6">
              <w:rPr>
                <w:rFonts w:cs="Arial"/>
                <w:color w:val="000000"/>
              </w:rPr>
              <w:t>2,799 MW</w:t>
            </w:r>
          </w:p>
        </w:tc>
        <w:tc>
          <w:tcPr>
            <w:tcW w:w="1299" w:type="dxa"/>
            <w:tcBorders>
              <w:top w:val="single" w:sz="8" w:space="0" w:color="auto"/>
              <w:left w:val="single" w:sz="8" w:space="0" w:color="auto"/>
              <w:bottom w:val="nil"/>
              <w:right w:val="nil"/>
            </w:tcBorders>
            <w:vAlign w:val="center"/>
            <w:hideMark/>
          </w:tcPr>
          <w:p w14:paraId="094E5D69" w14:textId="77777777" w:rsidR="00A74CD6" w:rsidRPr="00A74CD6" w:rsidRDefault="00A74CD6" w:rsidP="00A74CD6">
            <w:pPr>
              <w:spacing w:after="0" w:line="240" w:lineRule="auto"/>
              <w:jc w:val="center"/>
              <w:rPr>
                <w:rFonts w:cs="Arial"/>
                <w:color w:val="000000"/>
              </w:rPr>
            </w:pPr>
            <w:r w:rsidRPr="00A74CD6">
              <w:rPr>
                <w:rFonts w:cs="Arial"/>
                <w:color w:val="000000"/>
              </w:rPr>
              <w:t>4,108 MW</w:t>
            </w:r>
          </w:p>
        </w:tc>
        <w:tc>
          <w:tcPr>
            <w:tcW w:w="1299" w:type="dxa"/>
            <w:tcBorders>
              <w:top w:val="single" w:sz="8" w:space="0" w:color="auto"/>
              <w:left w:val="single" w:sz="8" w:space="0" w:color="auto"/>
              <w:bottom w:val="nil"/>
              <w:right w:val="nil"/>
            </w:tcBorders>
            <w:vAlign w:val="center"/>
            <w:hideMark/>
          </w:tcPr>
          <w:p w14:paraId="1E624AE8" w14:textId="77777777" w:rsidR="00A74CD6" w:rsidRPr="00A74CD6" w:rsidRDefault="00A74CD6" w:rsidP="00A74CD6">
            <w:pPr>
              <w:spacing w:after="0" w:line="240" w:lineRule="auto"/>
              <w:jc w:val="center"/>
              <w:rPr>
                <w:rFonts w:cs="Arial"/>
                <w:color w:val="000000"/>
              </w:rPr>
            </w:pPr>
            <w:r w:rsidRPr="00A74CD6">
              <w:rPr>
                <w:rFonts w:cs="Arial"/>
                <w:color w:val="000000"/>
              </w:rPr>
              <w:t>6,875 MW</w:t>
            </w:r>
          </w:p>
        </w:tc>
        <w:tc>
          <w:tcPr>
            <w:tcW w:w="1299" w:type="dxa"/>
            <w:tcBorders>
              <w:top w:val="single" w:sz="8" w:space="0" w:color="auto"/>
              <w:left w:val="single" w:sz="8" w:space="0" w:color="auto"/>
              <w:bottom w:val="nil"/>
              <w:right w:val="single" w:sz="8" w:space="0" w:color="auto"/>
            </w:tcBorders>
            <w:vAlign w:val="center"/>
            <w:hideMark/>
          </w:tcPr>
          <w:p w14:paraId="3BE05DE1" w14:textId="77777777" w:rsidR="00A74CD6" w:rsidRPr="00A74CD6" w:rsidRDefault="00A74CD6" w:rsidP="00A74CD6">
            <w:pPr>
              <w:spacing w:after="0" w:line="240" w:lineRule="auto"/>
              <w:jc w:val="center"/>
              <w:rPr>
                <w:rFonts w:cs="Arial"/>
                <w:color w:val="000000"/>
              </w:rPr>
            </w:pPr>
            <w:r w:rsidRPr="00A74CD6">
              <w:rPr>
                <w:rFonts w:cs="Arial"/>
                <w:color w:val="000000"/>
              </w:rPr>
              <w:t>11,090 MW</w:t>
            </w:r>
          </w:p>
        </w:tc>
      </w:tr>
      <w:tr w:rsidR="00A74CD6" w:rsidRPr="00A74CD6" w14:paraId="3373F177" w14:textId="77777777" w:rsidTr="00A74CD6">
        <w:trPr>
          <w:trHeight w:val="300"/>
        </w:trPr>
        <w:tc>
          <w:tcPr>
            <w:tcW w:w="2187" w:type="dxa"/>
            <w:vMerge/>
            <w:tcBorders>
              <w:top w:val="nil"/>
              <w:left w:val="single" w:sz="8" w:space="0" w:color="auto"/>
              <w:bottom w:val="single" w:sz="8" w:space="0" w:color="000000"/>
              <w:right w:val="nil"/>
            </w:tcBorders>
            <w:vAlign w:val="center"/>
            <w:hideMark/>
          </w:tcPr>
          <w:p w14:paraId="6E1E002E" w14:textId="77777777" w:rsidR="00A74CD6" w:rsidRPr="00A74CD6" w:rsidRDefault="00A74CD6" w:rsidP="00A74CD6">
            <w:pPr>
              <w:spacing w:after="0" w:line="240" w:lineRule="auto"/>
              <w:rPr>
                <w:rFonts w:cs="Arial"/>
                <w:color w:val="000000"/>
              </w:rPr>
            </w:pPr>
          </w:p>
        </w:tc>
        <w:tc>
          <w:tcPr>
            <w:tcW w:w="1298" w:type="dxa"/>
            <w:tcBorders>
              <w:top w:val="nil"/>
              <w:left w:val="single" w:sz="8" w:space="0" w:color="auto"/>
              <w:bottom w:val="nil"/>
              <w:right w:val="nil"/>
            </w:tcBorders>
            <w:vAlign w:val="center"/>
            <w:hideMark/>
          </w:tcPr>
          <w:p w14:paraId="0FF9C78B" w14:textId="77777777" w:rsidR="00A74CD6" w:rsidRPr="00A74CD6" w:rsidRDefault="00A74CD6" w:rsidP="00A74CD6">
            <w:pPr>
              <w:spacing w:after="0" w:line="240" w:lineRule="auto"/>
              <w:jc w:val="center"/>
              <w:rPr>
                <w:rFonts w:cs="Arial"/>
                <w:color w:val="000000"/>
              </w:rPr>
            </w:pPr>
            <w:r w:rsidRPr="00A74CD6">
              <w:rPr>
                <w:rFonts w:cs="Arial"/>
                <w:color w:val="000000"/>
              </w:rPr>
              <w:t>8/11/2025</w:t>
            </w:r>
          </w:p>
        </w:tc>
        <w:tc>
          <w:tcPr>
            <w:tcW w:w="1298" w:type="dxa"/>
            <w:tcBorders>
              <w:top w:val="nil"/>
              <w:left w:val="single" w:sz="8" w:space="0" w:color="auto"/>
              <w:bottom w:val="nil"/>
              <w:right w:val="nil"/>
            </w:tcBorders>
            <w:noWrap/>
            <w:vAlign w:val="center"/>
            <w:hideMark/>
          </w:tcPr>
          <w:p w14:paraId="7C68E972" w14:textId="77777777" w:rsidR="00A74CD6" w:rsidRPr="00A74CD6" w:rsidRDefault="00A74CD6" w:rsidP="00A74CD6">
            <w:pPr>
              <w:spacing w:after="0" w:line="240" w:lineRule="auto"/>
              <w:jc w:val="center"/>
              <w:rPr>
                <w:rFonts w:cs="Arial"/>
                <w:color w:val="000000"/>
              </w:rPr>
            </w:pPr>
            <w:r w:rsidRPr="00A74CD6">
              <w:rPr>
                <w:rFonts w:cs="Arial"/>
                <w:color w:val="000000"/>
              </w:rPr>
              <w:t>8/18/2025</w:t>
            </w:r>
          </w:p>
        </w:tc>
        <w:tc>
          <w:tcPr>
            <w:tcW w:w="1299" w:type="dxa"/>
            <w:tcBorders>
              <w:top w:val="nil"/>
              <w:left w:val="single" w:sz="8" w:space="0" w:color="auto"/>
              <w:bottom w:val="nil"/>
              <w:right w:val="nil"/>
            </w:tcBorders>
            <w:vAlign w:val="center"/>
            <w:hideMark/>
          </w:tcPr>
          <w:p w14:paraId="5FD0C554" w14:textId="77777777" w:rsidR="00A74CD6" w:rsidRPr="00A74CD6" w:rsidRDefault="00A74CD6" w:rsidP="00A74CD6">
            <w:pPr>
              <w:spacing w:after="0" w:line="240" w:lineRule="auto"/>
              <w:jc w:val="center"/>
              <w:rPr>
                <w:rFonts w:cs="Arial"/>
                <w:color w:val="000000"/>
              </w:rPr>
            </w:pPr>
            <w:r w:rsidRPr="00A74CD6">
              <w:rPr>
                <w:rFonts w:cs="Arial"/>
                <w:color w:val="000000"/>
              </w:rPr>
              <w:t>8/18/2025</w:t>
            </w:r>
          </w:p>
        </w:tc>
        <w:tc>
          <w:tcPr>
            <w:tcW w:w="1299" w:type="dxa"/>
            <w:tcBorders>
              <w:top w:val="nil"/>
              <w:left w:val="single" w:sz="8" w:space="0" w:color="auto"/>
              <w:bottom w:val="nil"/>
              <w:right w:val="nil"/>
            </w:tcBorders>
            <w:vAlign w:val="center"/>
            <w:hideMark/>
          </w:tcPr>
          <w:p w14:paraId="672F1EB9" w14:textId="77777777" w:rsidR="00A74CD6" w:rsidRPr="00A74CD6" w:rsidRDefault="00A74CD6" w:rsidP="00A74CD6">
            <w:pPr>
              <w:spacing w:after="0" w:line="240" w:lineRule="auto"/>
              <w:jc w:val="center"/>
              <w:rPr>
                <w:rFonts w:cs="Arial"/>
                <w:color w:val="000000"/>
              </w:rPr>
            </w:pPr>
            <w:r w:rsidRPr="00A74CD6">
              <w:rPr>
                <w:rFonts w:cs="Arial"/>
                <w:color w:val="000000"/>
              </w:rPr>
              <w:t>8/18/2025</w:t>
            </w:r>
          </w:p>
        </w:tc>
        <w:tc>
          <w:tcPr>
            <w:tcW w:w="1299" w:type="dxa"/>
            <w:tcBorders>
              <w:top w:val="nil"/>
              <w:left w:val="single" w:sz="8" w:space="0" w:color="auto"/>
              <w:bottom w:val="nil"/>
              <w:right w:val="single" w:sz="8" w:space="0" w:color="auto"/>
            </w:tcBorders>
            <w:vAlign w:val="center"/>
            <w:hideMark/>
          </w:tcPr>
          <w:p w14:paraId="15BA9F0A" w14:textId="77777777" w:rsidR="00A74CD6" w:rsidRPr="00A74CD6" w:rsidRDefault="00A74CD6" w:rsidP="00A74CD6">
            <w:pPr>
              <w:spacing w:after="0" w:line="240" w:lineRule="auto"/>
              <w:jc w:val="center"/>
              <w:rPr>
                <w:rFonts w:cs="Arial"/>
                <w:color w:val="000000"/>
              </w:rPr>
            </w:pPr>
            <w:r w:rsidRPr="00A74CD6">
              <w:rPr>
                <w:rFonts w:cs="Arial"/>
                <w:color w:val="000000"/>
              </w:rPr>
              <w:t>8/7/2025</w:t>
            </w:r>
          </w:p>
        </w:tc>
      </w:tr>
      <w:tr w:rsidR="00A74CD6" w:rsidRPr="00A74CD6" w14:paraId="2C1E4EB9" w14:textId="77777777" w:rsidTr="00A74CD6">
        <w:trPr>
          <w:trHeight w:val="315"/>
        </w:trPr>
        <w:tc>
          <w:tcPr>
            <w:tcW w:w="2187" w:type="dxa"/>
            <w:vMerge/>
            <w:tcBorders>
              <w:top w:val="nil"/>
              <w:left w:val="single" w:sz="8" w:space="0" w:color="auto"/>
              <w:bottom w:val="single" w:sz="8" w:space="0" w:color="000000"/>
              <w:right w:val="nil"/>
            </w:tcBorders>
            <w:vAlign w:val="center"/>
            <w:hideMark/>
          </w:tcPr>
          <w:p w14:paraId="020329DE" w14:textId="77777777" w:rsidR="00A74CD6" w:rsidRPr="00A74CD6" w:rsidRDefault="00A74CD6" w:rsidP="00A74CD6">
            <w:pPr>
              <w:spacing w:after="0" w:line="240" w:lineRule="auto"/>
              <w:rPr>
                <w:rFonts w:cs="Arial"/>
                <w:color w:val="000000"/>
              </w:rPr>
            </w:pPr>
          </w:p>
        </w:tc>
        <w:tc>
          <w:tcPr>
            <w:tcW w:w="1298" w:type="dxa"/>
            <w:tcBorders>
              <w:top w:val="nil"/>
              <w:left w:val="single" w:sz="8" w:space="0" w:color="auto"/>
              <w:bottom w:val="single" w:sz="8" w:space="0" w:color="auto"/>
              <w:right w:val="nil"/>
            </w:tcBorders>
            <w:vAlign w:val="center"/>
            <w:hideMark/>
          </w:tcPr>
          <w:p w14:paraId="4E69CFA3" w14:textId="77777777" w:rsidR="00A74CD6" w:rsidRPr="00A74CD6" w:rsidRDefault="00A74CD6" w:rsidP="00A74CD6">
            <w:pPr>
              <w:spacing w:after="0" w:line="240" w:lineRule="auto"/>
              <w:jc w:val="center"/>
              <w:rPr>
                <w:rFonts w:cs="Arial"/>
                <w:color w:val="000000"/>
              </w:rPr>
            </w:pPr>
            <w:r w:rsidRPr="00A74CD6">
              <w:rPr>
                <w:rFonts w:cs="Arial"/>
                <w:color w:val="000000"/>
              </w:rPr>
              <w:t>(IE 19:22)</w:t>
            </w:r>
          </w:p>
        </w:tc>
        <w:tc>
          <w:tcPr>
            <w:tcW w:w="1298" w:type="dxa"/>
            <w:tcBorders>
              <w:top w:val="nil"/>
              <w:left w:val="single" w:sz="8" w:space="0" w:color="auto"/>
              <w:bottom w:val="single" w:sz="8" w:space="0" w:color="auto"/>
              <w:right w:val="nil"/>
            </w:tcBorders>
            <w:noWrap/>
            <w:vAlign w:val="center"/>
            <w:hideMark/>
          </w:tcPr>
          <w:p w14:paraId="4C4F7D94" w14:textId="77777777" w:rsidR="00A74CD6" w:rsidRPr="00A74CD6" w:rsidRDefault="00A74CD6" w:rsidP="00A74CD6">
            <w:pPr>
              <w:spacing w:after="0" w:line="240" w:lineRule="auto"/>
              <w:jc w:val="center"/>
              <w:rPr>
                <w:rFonts w:cs="Arial"/>
                <w:color w:val="000000"/>
              </w:rPr>
            </w:pPr>
            <w:r w:rsidRPr="00A74CD6">
              <w:rPr>
                <w:rFonts w:cs="Arial"/>
                <w:color w:val="000000"/>
              </w:rPr>
              <w:t>(IE 18:21)</w:t>
            </w:r>
          </w:p>
        </w:tc>
        <w:tc>
          <w:tcPr>
            <w:tcW w:w="1299" w:type="dxa"/>
            <w:tcBorders>
              <w:top w:val="nil"/>
              <w:left w:val="single" w:sz="8" w:space="0" w:color="auto"/>
              <w:bottom w:val="single" w:sz="8" w:space="0" w:color="auto"/>
              <w:right w:val="nil"/>
            </w:tcBorders>
            <w:vAlign w:val="center"/>
            <w:hideMark/>
          </w:tcPr>
          <w:p w14:paraId="20916DAF" w14:textId="77777777" w:rsidR="00A74CD6" w:rsidRPr="00A74CD6" w:rsidRDefault="00A74CD6" w:rsidP="00A74CD6">
            <w:pPr>
              <w:spacing w:after="0" w:line="240" w:lineRule="auto"/>
              <w:jc w:val="center"/>
              <w:rPr>
                <w:rFonts w:cs="Arial"/>
                <w:color w:val="000000"/>
              </w:rPr>
            </w:pPr>
            <w:r w:rsidRPr="00A74CD6">
              <w:rPr>
                <w:rFonts w:cs="Arial"/>
                <w:color w:val="000000"/>
              </w:rPr>
              <w:t>(IE 18:24)</w:t>
            </w:r>
          </w:p>
        </w:tc>
        <w:tc>
          <w:tcPr>
            <w:tcW w:w="1299" w:type="dxa"/>
            <w:tcBorders>
              <w:top w:val="nil"/>
              <w:left w:val="single" w:sz="8" w:space="0" w:color="auto"/>
              <w:bottom w:val="single" w:sz="8" w:space="0" w:color="auto"/>
              <w:right w:val="nil"/>
            </w:tcBorders>
            <w:vAlign w:val="center"/>
            <w:hideMark/>
          </w:tcPr>
          <w:p w14:paraId="0629A107" w14:textId="77777777" w:rsidR="00A74CD6" w:rsidRPr="00A74CD6" w:rsidRDefault="00A74CD6" w:rsidP="00A74CD6">
            <w:pPr>
              <w:spacing w:after="0" w:line="240" w:lineRule="auto"/>
              <w:jc w:val="center"/>
              <w:rPr>
                <w:rFonts w:cs="Arial"/>
                <w:color w:val="000000"/>
              </w:rPr>
            </w:pPr>
            <w:r w:rsidRPr="00A74CD6">
              <w:rPr>
                <w:rFonts w:cs="Arial"/>
                <w:color w:val="000000"/>
              </w:rPr>
              <w:t>(IE 18:37)</w:t>
            </w:r>
          </w:p>
        </w:tc>
        <w:tc>
          <w:tcPr>
            <w:tcW w:w="1299" w:type="dxa"/>
            <w:tcBorders>
              <w:top w:val="nil"/>
              <w:left w:val="single" w:sz="8" w:space="0" w:color="auto"/>
              <w:bottom w:val="single" w:sz="8" w:space="0" w:color="auto"/>
              <w:right w:val="single" w:sz="8" w:space="0" w:color="auto"/>
            </w:tcBorders>
            <w:vAlign w:val="center"/>
            <w:hideMark/>
          </w:tcPr>
          <w:p w14:paraId="061343D7" w14:textId="77777777" w:rsidR="00A74CD6" w:rsidRPr="00A74CD6" w:rsidRDefault="00A74CD6" w:rsidP="00A74CD6">
            <w:pPr>
              <w:spacing w:after="0" w:line="240" w:lineRule="auto"/>
              <w:jc w:val="center"/>
              <w:rPr>
                <w:rFonts w:cs="Arial"/>
                <w:color w:val="000000"/>
              </w:rPr>
            </w:pPr>
            <w:r w:rsidRPr="00A74CD6">
              <w:rPr>
                <w:rFonts w:cs="Arial"/>
                <w:color w:val="000000"/>
              </w:rPr>
              <w:t>(IE 19:42)</w:t>
            </w:r>
          </w:p>
        </w:tc>
      </w:tr>
      <w:tr w:rsidR="00A74CD6" w:rsidRPr="00A74CD6" w14:paraId="76630C2B" w14:textId="77777777" w:rsidTr="00A74CD6">
        <w:trPr>
          <w:trHeight w:val="300"/>
        </w:trPr>
        <w:tc>
          <w:tcPr>
            <w:tcW w:w="2187" w:type="dxa"/>
            <w:vMerge w:val="restart"/>
            <w:tcBorders>
              <w:top w:val="nil"/>
              <w:left w:val="single" w:sz="8" w:space="0" w:color="auto"/>
              <w:bottom w:val="single" w:sz="8" w:space="0" w:color="000000"/>
              <w:right w:val="single" w:sz="8" w:space="0" w:color="auto"/>
            </w:tcBorders>
            <w:shd w:val="clear" w:color="000000" w:fill="B8CCE4"/>
            <w:noWrap/>
            <w:vAlign w:val="center"/>
            <w:hideMark/>
          </w:tcPr>
          <w:p w14:paraId="21BECADA" w14:textId="77777777" w:rsidR="00A74CD6" w:rsidRPr="00A74CD6" w:rsidRDefault="00A74CD6" w:rsidP="00A74CD6">
            <w:pPr>
              <w:spacing w:after="0" w:line="240" w:lineRule="auto"/>
              <w:jc w:val="center"/>
              <w:rPr>
                <w:rFonts w:cs="Arial"/>
                <w:color w:val="000000"/>
              </w:rPr>
            </w:pPr>
            <w:r w:rsidRPr="00A74CD6">
              <w:rPr>
                <w:rFonts w:cs="Arial"/>
                <w:color w:val="000000"/>
              </w:rPr>
              <w:t>All Months in 2014-2025</w:t>
            </w:r>
          </w:p>
        </w:tc>
        <w:tc>
          <w:tcPr>
            <w:tcW w:w="1298" w:type="dxa"/>
            <w:tcBorders>
              <w:top w:val="nil"/>
              <w:left w:val="nil"/>
              <w:bottom w:val="nil"/>
              <w:right w:val="single" w:sz="8" w:space="0" w:color="auto"/>
            </w:tcBorders>
            <w:shd w:val="clear" w:color="000000" w:fill="B8CCE4"/>
            <w:noWrap/>
            <w:vAlign w:val="center"/>
            <w:hideMark/>
          </w:tcPr>
          <w:p w14:paraId="2F78D727" w14:textId="77777777" w:rsidR="00A74CD6" w:rsidRPr="00A74CD6" w:rsidRDefault="00A74CD6" w:rsidP="00A74CD6">
            <w:pPr>
              <w:spacing w:after="0" w:line="240" w:lineRule="auto"/>
              <w:jc w:val="center"/>
              <w:rPr>
                <w:rFonts w:cs="Arial"/>
                <w:color w:val="000000"/>
              </w:rPr>
            </w:pPr>
            <w:r w:rsidRPr="00A74CD6">
              <w:rPr>
                <w:rFonts w:cs="Arial"/>
                <w:color w:val="000000"/>
              </w:rPr>
              <w:t>3,797 MW</w:t>
            </w:r>
          </w:p>
        </w:tc>
        <w:tc>
          <w:tcPr>
            <w:tcW w:w="1298" w:type="dxa"/>
            <w:tcBorders>
              <w:top w:val="nil"/>
              <w:left w:val="nil"/>
              <w:bottom w:val="nil"/>
              <w:right w:val="single" w:sz="8" w:space="0" w:color="auto"/>
            </w:tcBorders>
            <w:shd w:val="clear" w:color="000000" w:fill="B8CCE4"/>
            <w:noWrap/>
            <w:vAlign w:val="center"/>
            <w:hideMark/>
          </w:tcPr>
          <w:p w14:paraId="49E2B15C" w14:textId="77777777" w:rsidR="00A74CD6" w:rsidRPr="00A74CD6" w:rsidRDefault="00A74CD6" w:rsidP="00A74CD6">
            <w:pPr>
              <w:spacing w:after="0" w:line="240" w:lineRule="auto"/>
              <w:jc w:val="center"/>
              <w:rPr>
                <w:rFonts w:cs="Arial"/>
                <w:color w:val="000000"/>
              </w:rPr>
            </w:pPr>
            <w:r w:rsidRPr="00A74CD6">
              <w:rPr>
                <w:rFonts w:cs="Arial"/>
                <w:color w:val="000000"/>
              </w:rPr>
              <w:t>3,562 MW</w:t>
            </w:r>
          </w:p>
        </w:tc>
        <w:tc>
          <w:tcPr>
            <w:tcW w:w="1299" w:type="dxa"/>
            <w:tcBorders>
              <w:top w:val="nil"/>
              <w:left w:val="nil"/>
              <w:bottom w:val="nil"/>
              <w:right w:val="single" w:sz="8" w:space="0" w:color="auto"/>
            </w:tcBorders>
            <w:shd w:val="clear" w:color="000000" w:fill="B8CCE4"/>
            <w:noWrap/>
            <w:vAlign w:val="center"/>
            <w:hideMark/>
          </w:tcPr>
          <w:p w14:paraId="18BAE71F" w14:textId="77777777" w:rsidR="00A74CD6" w:rsidRPr="00A74CD6" w:rsidRDefault="00A74CD6" w:rsidP="00A74CD6">
            <w:pPr>
              <w:spacing w:after="0" w:line="240" w:lineRule="auto"/>
              <w:jc w:val="center"/>
              <w:rPr>
                <w:rFonts w:cs="Arial"/>
                <w:color w:val="000000"/>
              </w:rPr>
            </w:pPr>
            <w:r w:rsidRPr="00A74CD6">
              <w:rPr>
                <w:rFonts w:cs="Arial"/>
                <w:color w:val="000000"/>
              </w:rPr>
              <w:t>4,588 MW</w:t>
            </w:r>
          </w:p>
        </w:tc>
        <w:tc>
          <w:tcPr>
            <w:tcW w:w="1299" w:type="dxa"/>
            <w:tcBorders>
              <w:top w:val="nil"/>
              <w:left w:val="nil"/>
              <w:bottom w:val="nil"/>
              <w:right w:val="single" w:sz="8" w:space="0" w:color="auto"/>
            </w:tcBorders>
            <w:shd w:val="clear" w:color="000000" w:fill="B8CCE4"/>
            <w:noWrap/>
            <w:vAlign w:val="center"/>
            <w:hideMark/>
          </w:tcPr>
          <w:p w14:paraId="55415BCA" w14:textId="77777777" w:rsidR="00A74CD6" w:rsidRPr="00A74CD6" w:rsidRDefault="00A74CD6" w:rsidP="00A74CD6">
            <w:pPr>
              <w:spacing w:after="0" w:line="240" w:lineRule="auto"/>
              <w:jc w:val="center"/>
              <w:rPr>
                <w:rFonts w:cs="Arial"/>
                <w:color w:val="000000"/>
              </w:rPr>
            </w:pPr>
            <w:r w:rsidRPr="00A74CD6">
              <w:rPr>
                <w:rFonts w:cs="Arial"/>
                <w:color w:val="000000"/>
              </w:rPr>
              <w:t>8,901 MW</w:t>
            </w:r>
          </w:p>
        </w:tc>
        <w:tc>
          <w:tcPr>
            <w:tcW w:w="1299" w:type="dxa"/>
            <w:tcBorders>
              <w:top w:val="nil"/>
              <w:left w:val="nil"/>
              <w:bottom w:val="nil"/>
              <w:right w:val="single" w:sz="8" w:space="0" w:color="auto"/>
            </w:tcBorders>
            <w:shd w:val="clear" w:color="000000" w:fill="B8CCE4"/>
            <w:noWrap/>
            <w:vAlign w:val="center"/>
            <w:hideMark/>
          </w:tcPr>
          <w:p w14:paraId="476B31D1" w14:textId="77777777" w:rsidR="00A74CD6" w:rsidRPr="00A74CD6" w:rsidRDefault="00A74CD6" w:rsidP="00A74CD6">
            <w:pPr>
              <w:spacing w:after="0" w:line="240" w:lineRule="auto"/>
              <w:jc w:val="center"/>
              <w:rPr>
                <w:rFonts w:cs="Arial"/>
                <w:color w:val="000000"/>
              </w:rPr>
            </w:pPr>
            <w:r w:rsidRPr="00A74CD6">
              <w:rPr>
                <w:rFonts w:cs="Arial"/>
                <w:color w:val="000000"/>
              </w:rPr>
              <w:t>16,522 MW</w:t>
            </w:r>
          </w:p>
        </w:tc>
      </w:tr>
      <w:tr w:rsidR="00A74CD6" w:rsidRPr="00A74CD6" w14:paraId="1A15477A" w14:textId="77777777" w:rsidTr="00A74CD6">
        <w:trPr>
          <w:trHeight w:val="300"/>
        </w:trPr>
        <w:tc>
          <w:tcPr>
            <w:tcW w:w="2187" w:type="dxa"/>
            <w:vMerge/>
            <w:tcBorders>
              <w:top w:val="nil"/>
              <w:left w:val="single" w:sz="8" w:space="0" w:color="auto"/>
              <w:bottom w:val="single" w:sz="8" w:space="0" w:color="000000"/>
              <w:right w:val="single" w:sz="8" w:space="0" w:color="auto"/>
            </w:tcBorders>
            <w:vAlign w:val="center"/>
            <w:hideMark/>
          </w:tcPr>
          <w:p w14:paraId="50D6C761" w14:textId="77777777" w:rsidR="00A74CD6" w:rsidRPr="00A74CD6" w:rsidRDefault="00A74CD6" w:rsidP="00A74CD6">
            <w:pPr>
              <w:spacing w:after="0" w:line="240" w:lineRule="auto"/>
              <w:rPr>
                <w:rFonts w:cs="Arial"/>
                <w:color w:val="000000"/>
              </w:rPr>
            </w:pPr>
          </w:p>
        </w:tc>
        <w:tc>
          <w:tcPr>
            <w:tcW w:w="1298" w:type="dxa"/>
            <w:tcBorders>
              <w:top w:val="nil"/>
              <w:left w:val="nil"/>
              <w:bottom w:val="nil"/>
              <w:right w:val="single" w:sz="8" w:space="0" w:color="auto"/>
            </w:tcBorders>
            <w:shd w:val="clear" w:color="000000" w:fill="B8CCE4"/>
            <w:noWrap/>
            <w:vAlign w:val="center"/>
            <w:hideMark/>
          </w:tcPr>
          <w:p w14:paraId="5AABB485" w14:textId="77777777" w:rsidR="00A74CD6" w:rsidRPr="00A74CD6" w:rsidRDefault="00A74CD6" w:rsidP="00A74CD6">
            <w:pPr>
              <w:spacing w:after="0" w:line="240" w:lineRule="auto"/>
              <w:jc w:val="center"/>
              <w:rPr>
                <w:rFonts w:cs="Arial"/>
                <w:color w:val="000000"/>
              </w:rPr>
            </w:pPr>
            <w:r w:rsidRPr="00A74CD6">
              <w:rPr>
                <w:rFonts w:cs="Arial"/>
                <w:color w:val="000000"/>
              </w:rPr>
              <w:t>5/28/2025</w:t>
            </w:r>
          </w:p>
        </w:tc>
        <w:tc>
          <w:tcPr>
            <w:tcW w:w="1298" w:type="dxa"/>
            <w:tcBorders>
              <w:top w:val="nil"/>
              <w:left w:val="nil"/>
              <w:bottom w:val="nil"/>
              <w:right w:val="single" w:sz="8" w:space="0" w:color="auto"/>
            </w:tcBorders>
            <w:shd w:val="clear" w:color="000000" w:fill="B8CCE4"/>
            <w:noWrap/>
            <w:vAlign w:val="center"/>
            <w:hideMark/>
          </w:tcPr>
          <w:p w14:paraId="08393BD2" w14:textId="77777777" w:rsidR="00A74CD6" w:rsidRPr="00A74CD6" w:rsidRDefault="00A74CD6" w:rsidP="00A74CD6">
            <w:pPr>
              <w:spacing w:after="0" w:line="240" w:lineRule="auto"/>
              <w:jc w:val="center"/>
              <w:rPr>
                <w:rFonts w:cs="Arial"/>
                <w:color w:val="000000"/>
              </w:rPr>
            </w:pPr>
            <w:r w:rsidRPr="00A74CD6">
              <w:rPr>
                <w:rFonts w:cs="Arial"/>
                <w:color w:val="000000"/>
              </w:rPr>
              <w:t>5/28/2025</w:t>
            </w:r>
          </w:p>
        </w:tc>
        <w:tc>
          <w:tcPr>
            <w:tcW w:w="1299" w:type="dxa"/>
            <w:tcBorders>
              <w:top w:val="nil"/>
              <w:left w:val="nil"/>
              <w:bottom w:val="nil"/>
              <w:right w:val="single" w:sz="8" w:space="0" w:color="auto"/>
            </w:tcBorders>
            <w:shd w:val="clear" w:color="000000" w:fill="B8CCE4"/>
            <w:noWrap/>
            <w:vAlign w:val="center"/>
            <w:hideMark/>
          </w:tcPr>
          <w:p w14:paraId="16B8912D" w14:textId="77777777" w:rsidR="00A74CD6" w:rsidRPr="00A74CD6" w:rsidRDefault="00A74CD6" w:rsidP="00A74CD6">
            <w:pPr>
              <w:spacing w:after="0" w:line="240" w:lineRule="auto"/>
              <w:jc w:val="center"/>
              <w:rPr>
                <w:rFonts w:cs="Arial"/>
                <w:color w:val="000000"/>
              </w:rPr>
            </w:pPr>
            <w:r w:rsidRPr="00A74CD6">
              <w:rPr>
                <w:rFonts w:cs="Arial"/>
                <w:color w:val="000000"/>
              </w:rPr>
              <w:t>1/29/2024</w:t>
            </w:r>
          </w:p>
        </w:tc>
        <w:tc>
          <w:tcPr>
            <w:tcW w:w="1299" w:type="dxa"/>
            <w:tcBorders>
              <w:top w:val="nil"/>
              <w:left w:val="nil"/>
              <w:bottom w:val="nil"/>
              <w:right w:val="single" w:sz="8" w:space="0" w:color="auto"/>
            </w:tcBorders>
            <w:shd w:val="clear" w:color="000000" w:fill="B8CCE4"/>
            <w:noWrap/>
            <w:vAlign w:val="center"/>
            <w:hideMark/>
          </w:tcPr>
          <w:p w14:paraId="41A6336E" w14:textId="77777777" w:rsidR="00A74CD6" w:rsidRPr="00A74CD6" w:rsidRDefault="00A74CD6" w:rsidP="00A74CD6">
            <w:pPr>
              <w:spacing w:after="0" w:line="240" w:lineRule="auto"/>
              <w:jc w:val="center"/>
              <w:rPr>
                <w:rFonts w:cs="Arial"/>
                <w:color w:val="000000"/>
              </w:rPr>
            </w:pPr>
            <w:r w:rsidRPr="00A74CD6">
              <w:rPr>
                <w:rFonts w:cs="Arial"/>
                <w:color w:val="000000"/>
              </w:rPr>
              <w:t>1/29/2024</w:t>
            </w:r>
          </w:p>
        </w:tc>
        <w:tc>
          <w:tcPr>
            <w:tcW w:w="1299" w:type="dxa"/>
            <w:tcBorders>
              <w:top w:val="nil"/>
              <w:left w:val="nil"/>
              <w:bottom w:val="nil"/>
              <w:right w:val="single" w:sz="8" w:space="0" w:color="auto"/>
            </w:tcBorders>
            <w:shd w:val="clear" w:color="000000" w:fill="B8CCE4"/>
            <w:noWrap/>
            <w:vAlign w:val="center"/>
            <w:hideMark/>
          </w:tcPr>
          <w:p w14:paraId="200FD2C3" w14:textId="77777777" w:rsidR="00A74CD6" w:rsidRPr="00A74CD6" w:rsidRDefault="00A74CD6" w:rsidP="00A74CD6">
            <w:pPr>
              <w:spacing w:after="0" w:line="240" w:lineRule="auto"/>
              <w:jc w:val="center"/>
              <w:rPr>
                <w:rFonts w:cs="Arial"/>
                <w:color w:val="000000"/>
              </w:rPr>
            </w:pPr>
            <w:r w:rsidRPr="00A74CD6">
              <w:rPr>
                <w:rFonts w:cs="Arial"/>
                <w:color w:val="000000"/>
              </w:rPr>
              <w:t>1/29/2024</w:t>
            </w:r>
          </w:p>
        </w:tc>
      </w:tr>
      <w:tr w:rsidR="00A74CD6" w:rsidRPr="00A74CD6" w14:paraId="4FF93050" w14:textId="77777777" w:rsidTr="00A74CD6">
        <w:trPr>
          <w:trHeight w:val="315"/>
        </w:trPr>
        <w:tc>
          <w:tcPr>
            <w:tcW w:w="2187" w:type="dxa"/>
            <w:vMerge/>
            <w:tcBorders>
              <w:top w:val="nil"/>
              <w:left w:val="single" w:sz="8" w:space="0" w:color="auto"/>
              <w:bottom w:val="single" w:sz="8" w:space="0" w:color="000000"/>
              <w:right w:val="single" w:sz="8" w:space="0" w:color="auto"/>
            </w:tcBorders>
            <w:vAlign w:val="center"/>
            <w:hideMark/>
          </w:tcPr>
          <w:p w14:paraId="3D63D57C" w14:textId="77777777" w:rsidR="00A74CD6" w:rsidRPr="00A74CD6" w:rsidRDefault="00A74CD6" w:rsidP="00A74CD6">
            <w:pPr>
              <w:spacing w:after="0" w:line="240" w:lineRule="auto"/>
              <w:rPr>
                <w:rFonts w:cs="Arial"/>
                <w:color w:val="000000"/>
              </w:rPr>
            </w:pPr>
          </w:p>
        </w:tc>
        <w:tc>
          <w:tcPr>
            <w:tcW w:w="1298" w:type="dxa"/>
            <w:tcBorders>
              <w:top w:val="nil"/>
              <w:left w:val="nil"/>
              <w:bottom w:val="single" w:sz="8" w:space="0" w:color="000000"/>
              <w:right w:val="single" w:sz="8" w:space="0" w:color="auto"/>
            </w:tcBorders>
            <w:shd w:val="clear" w:color="000000" w:fill="B8CCE4"/>
            <w:noWrap/>
            <w:vAlign w:val="center"/>
            <w:hideMark/>
          </w:tcPr>
          <w:p w14:paraId="3A01B86F" w14:textId="77777777" w:rsidR="00A74CD6" w:rsidRPr="00A74CD6" w:rsidRDefault="00A74CD6" w:rsidP="00A74CD6">
            <w:pPr>
              <w:spacing w:after="0" w:line="240" w:lineRule="auto"/>
              <w:jc w:val="center"/>
              <w:rPr>
                <w:rFonts w:cs="Arial"/>
                <w:color w:val="000000"/>
              </w:rPr>
            </w:pPr>
            <w:r w:rsidRPr="00A74CD6">
              <w:rPr>
                <w:rFonts w:cs="Arial"/>
                <w:color w:val="000000"/>
              </w:rPr>
              <w:t>(IE 10:27)</w:t>
            </w:r>
          </w:p>
        </w:tc>
        <w:tc>
          <w:tcPr>
            <w:tcW w:w="1298" w:type="dxa"/>
            <w:tcBorders>
              <w:top w:val="nil"/>
              <w:left w:val="nil"/>
              <w:bottom w:val="single" w:sz="8" w:space="0" w:color="auto"/>
              <w:right w:val="single" w:sz="8" w:space="0" w:color="auto"/>
            </w:tcBorders>
            <w:shd w:val="clear" w:color="000000" w:fill="B8CCE4"/>
            <w:noWrap/>
            <w:vAlign w:val="center"/>
            <w:hideMark/>
          </w:tcPr>
          <w:p w14:paraId="6F0D519D" w14:textId="77777777" w:rsidR="00A74CD6" w:rsidRPr="00A74CD6" w:rsidRDefault="00A74CD6" w:rsidP="00A74CD6">
            <w:pPr>
              <w:spacing w:after="0" w:line="240" w:lineRule="auto"/>
              <w:jc w:val="center"/>
              <w:rPr>
                <w:rFonts w:cs="Arial"/>
                <w:color w:val="000000"/>
              </w:rPr>
            </w:pPr>
            <w:r w:rsidRPr="00A74CD6">
              <w:rPr>
                <w:rFonts w:cs="Arial"/>
                <w:color w:val="000000"/>
              </w:rPr>
              <w:t>(IE 10:27)</w:t>
            </w:r>
          </w:p>
        </w:tc>
        <w:tc>
          <w:tcPr>
            <w:tcW w:w="1299" w:type="dxa"/>
            <w:tcBorders>
              <w:top w:val="nil"/>
              <w:left w:val="nil"/>
              <w:bottom w:val="single" w:sz="8" w:space="0" w:color="000000"/>
              <w:right w:val="single" w:sz="8" w:space="0" w:color="auto"/>
            </w:tcBorders>
            <w:shd w:val="clear" w:color="000000" w:fill="B8CCE4"/>
            <w:noWrap/>
            <w:vAlign w:val="center"/>
            <w:hideMark/>
          </w:tcPr>
          <w:p w14:paraId="6D00E553" w14:textId="77777777" w:rsidR="00A74CD6" w:rsidRPr="00A74CD6" w:rsidRDefault="00A74CD6" w:rsidP="00A74CD6">
            <w:pPr>
              <w:spacing w:after="0" w:line="240" w:lineRule="auto"/>
              <w:jc w:val="center"/>
              <w:rPr>
                <w:rFonts w:cs="Arial"/>
                <w:color w:val="000000"/>
              </w:rPr>
            </w:pPr>
            <w:r w:rsidRPr="00A74CD6">
              <w:rPr>
                <w:rFonts w:cs="Arial"/>
                <w:color w:val="000000"/>
              </w:rPr>
              <w:t>(IE 17:10)</w:t>
            </w:r>
          </w:p>
        </w:tc>
        <w:tc>
          <w:tcPr>
            <w:tcW w:w="1299" w:type="dxa"/>
            <w:tcBorders>
              <w:top w:val="nil"/>
              <w:left w:val="nil"/>
              <w:bottom w:val="single" w:sz="8" w:space="0" w:color="000000"/>
              <w:right w:val="single" w:sz="8" w:space="0" w:color="auto"/>
            </w:tcBorders>
            <w:shd w:val="clear" w:color="000000" w:fill="B8CCE4"/>
            <w:noWrap/>
            <w:vAlign w:val="center"/>
            <w:hideMark/>
          </w:tcPr>
          <w:p w14:paraId="566A9391" w14:textId="77777777" w:rsidR="00A74CD6" w:rsidRPr="00A74CD6" w:rsidRDefault="00A74CD6" w:rsidP="00A74CD6">
            <w:pPr>
              <w:spacing w:after="0" w:line="240" w:lineRule="auto"/>
              <w:jc w:val="center"/>
              <w:rPr>
                <w:rFonts w:cs="Arial"/>
                <w:color w:val="000000"/>
              </w:rPr>
            </w:pPr>
            <w:r w:rsidRPr="00A74CD6">
              <w:rPr>
                <w:rFonts w:cs="Arial"/>
                <w:color w:val="000000"/>
              </w:rPr>
              <w:t>(IE 17:11)</w:t>
            </w:r>
          </w:p>
        </w:tc>
        <w:tc>
          <w:tcPr>
            <w:tcW w:w="1299" w:type="dxa"/>
            <w:tcBorders>
              <w:top w:val="nil"/>
              <w:left w:val="nil"/>
              <w:bottom w:val="single" w:sz="8" w:space="0" w:color="000000"/>
              <w:right w:val="single" w:sz="8" w:space="0" w:color="auto"/>
            </w:tcBorders>
            <w:shd w:val="clear" w:color="000000" w:fill="B8CCE4"/>
            <w:noWrap/>
            <w:vAlign w:val="center"/>
            <w:hideMark/>
          </w:tcPr>
          <w:p w14:paraId="51AC099A" w14:textId="77777777" w:rsidR="00A74CD6" w:rsidRPr="00A74CD6" w:rsidRDefault="00A74CD6" w:rsidP="00A74CD6">
            <w:pPr>
              <w:spacing w:after="0" w:line="240" w:lineRule="auto"/>
              <w:jc w:val="center"/>
              <w:rPr>
                <w:rFonts w:cs="Arial"/>
                <w:color w:val="000000"/>
              </w:rPr>
            </w:pPr>
            <w:r w:rsidRPr="00A74CD6">
              <w:rPr>
                <w:rFonts w:cs="Arial"/>
                <w:color w:val="000000"/>
              </w:rPr>
              <w:t>(IE 17:17)</w:t>
            </w:r>
          </w:p>
        </w:tc>
      </w:tr>
    </w:tbl>
    <w:p w14:paraId="35213E0A" w14:textId="77777777" w:rsidR="00A74CD6" w:rsidRPr="00405355" w:rsidRDefault="00A74CD6" w:rsidP="00826C17">
      <w:pPr>
        <w:rPr>
          <w:rFonts w:asciiTheme="minorHAnsi" w:hAnsiTheme="minorHAnsi" w:cstheme="minorHAnsi"/>
          <w:highlight w:val="yellow"/>
        </w:rPr>
      </w:pPr>
    </w:p>
    <w:p w14:paraId="7BEBBDBE" w14:textId="495AF521" w:rsidR="00524A24" w:rsidRPr="00253A3D" w:rsidRDefault="0077017D" w:rsidP="002D2B82">
      <w:pPr>
        <w:pStyle w:val="Heading1"/>
      </w:pPr>
      <w:bookmarkStart w:id="274" w:name="_Toc205894778"/>
      <w:bookmarkEnd w:id="272"/>
      <w:bookmarkEnd w:id="273"/>
      <w:r w:rsidRPr="00253A3D">
        <w:t>C</w:t>
      </w:r>
      <w:r w:rsidR="00524A24" w:rsidRPr="00253A3D">
        <w:t>ongestion Analysis</w:t>
      </w:r>
      <w:bookmarkEnd w:id="274"/>
    </w:p>
    <w:p w14:paraId="43A3FE67" w14:textId="5A8C01A3" w:rsidR="00D43D21" w:rsidRPr="00253A3D" w:rsidRDefault="00F41DE4" w:rsidP="00670135">
      <w:pPr>
        <w:pStyle w:val="Heading2"/>
      </w:pPr>
      <w:bookmarkStart w:id="275" w:name="_Toc205894779"/>
      <w:r w:rsidRPr="00253A3D">
        <w:t>Notable Constraints</w:t>
      </w:r>
      <w:bookmarkEnd w:id="275"/>
    </w:p>
    <w:p w14:paraId="60FFFD92" w14:textId="32EE47B5" w:rsidR="000606AC" w:rsidRDefault="00D87847" w:rsidP="00D87847">
      <w:r w:rsidRPr="00253A3D">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$1,000,000 for a calendar month. </w:t>
      </w:r>
      <w:bookmarkStart w:id="276" w:name="_Hlk92804220"/>
      <w:r w:rsidRPr="00253A3D">
        <w:t xml:space="preserve">These constraints are detailed in the table below, including approved transmission upgrades from TPIT that </w:t>
      </w:r>
      <w:r w:rsidR="00A11124" w:rsidRPr="00253A3D">
        <w:t>Ju</w:t>
      </w:r>
      <w:r w:rsidR="00597494" w:rsidRPr="00253A3D">
        <w:t>ly</w:t>
      </w:r>
      <w:r w:rsidRPr="00253A3D">
        <w:t xml:space="preserve"> provide some congestion relief based on ERCOT’s engineering judgement. </w:t>
      </w:r>
      <w:bookmarkEnd w:id="276"/>
      <w:r w:rsidRPr="00253A3D">
        <w:t>Rows highlighted in blue indicate the congestion was affected by one or more outages. For a list of all constraints activated in SCED, please see Appendix A at the end of this report.</w:t>
      </w:r>
    </w:p>
    <w:tbl>
      <w:tblPr>
        <w:tblW w:w="5000" w:type="pct"/>
        <w:tblLook w:val="04A0" w:firstRow="1" w:lastRow="0" w:firstColumn="1" w:lastColumn="0" w:noHBand="0" w:noVBand="1"/>
      </w:tblPr>
      <w:tblGrid>
        <w:gridCol w:w="828"/>
        <w:gridCol w:w="1368"/>
        <w:gridCol w:w="1191"/>
        <w:gridCol w:w="822"/>
        <w:gridCol w:w="654"/>
        <w:gridCol w:w="884"/>
        <w:gridCol w:w="3373"/>
        <w:gridCol w:w="220"/>
      </w:tblGrid>
      <w:tr w:rsidR="006C134D" w:rsidRPr="00287266" w14:paraId="57DFAD32" w14:textId="77777777" w:rsidTr="00BD2040">
        <w:trPr>
          <w:gridAfter w:val="1"/>
          <w:wAfter w:w="130" w:type="pct"/>
          <w:trHeight w:val="384"/>
        </w:trPr>
        <w:tc>
          <w:tcPr>
            <w:tcW w:w="644"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12AE0325" w14:textId="77777777" w:rsidR="006C134D" w:rsidRPr="00287266" w:rsidRDefault="006C134D" w:rsidP="00D72B3A">
            <w:pPr>
              <w:spacing w:after="0" w:line="240" w:lineRule="auto"/>
              <w:rPr>
                <w:rFonts w:ascii="Andale WT" w:hAnsi="Andale WT" w:cs="Tahoma"/>
                <w:b/>
                <w:bCs/>
                <w:color w:val="FFFFFF"/>
                <w:sz w:val="16"/>
                <w:szCs w:val="16"/>
              </w:rPr>
            </w:pPr>
            <w:r w:rsidRPr="00287266">
              <w:rPr>
                <w:rFonts w:ascii="Andale WT" w:hAnsi="Andale WT" w:cs="Tahoma"/>
                <w:b/>
                <w:bCs/>
                <w:color w:val="FFFFFF"/>
                <w:sz w:val="16"/>
                <w:szCs w:val="16"/>
              </w:rPr>
              <w:t>Contingency Name</w:t>
            </w:r>
          </w:p>
        </w:tc>
        <w:tc>
          <w:tcPr>
            <w:tcW w:w="893"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38BB62CE" w14:textId="77777777" w:rsidR="006C134D" w:rsidRPr="00287266" w:rsidRDefault="006C134D" w:rsidP="00D72B3A">
            <w:pPr>
              <w:spacing w:after="0" w:line="240" w:lineRule="auto"/>
              <w:rPr>
                <w:rFonts w:ascii="Andale WT" w:hAnsi="Andale WT" w:cs="Tahoma"/>
                <w:b/>
                <w:bCs/>
                <w:color w:val="FFFFFF"/>
                <w:sz w:val="16"/>
                <w:szCs w:val="16"/>
              </w:rPr>
            </w:pPr>
            <w:r w:rsidRPr="00287266">
              <w:rPr>
                <w:rFonts w:ascii="Andale WT" w:hAnsi="Andale WT" w:cs="Tahoma"/>
                <w:b/>
                <w:bCs/>
                <w:color w:val="FFFFFF"/>
                <w:sz w:val="16"/>
                <w:szCs w:val="16"/>
              </w:rPr>
              <w:t>Overloaded Element</w:t>
            </w:r>
          </w:p>
        </w:tc>
        <w:tc>
          <w:tcPr>
            <w:tcW w:w="1108" w:type="pct"/>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07CA53CD" w14:textId="77777777" w:rsidR="006C134D" w:rsidRPr="00287266" w:rsidRDefault="006C134D" w:rsidP="00D72B3A">
            <w:pPr>
              <w:spacing w:after="0" w:line="240" w:lineRule="auto"/>
              <w:rPr>
                <w:rFonts w:ascii="Andale WT" w:hAnsi="Andale WT" w:cs="Tahoma"/>
                <w:b/>
                <w:bCs/>
                <w:color w:val="FFFFFF"/>
                <w:sz w:val="16"/>
                <w:szCs w:val="16"/>
              </w:rPr>
            </w:pPr>
            <w:r w:rsidRPr="00287266">
              <w:rPr>
                <w:rFonts w:ascii="Andale WT" w:hAnsi="Andale WT" w:cs="Tahoma"/>
                <w:b/>
                <w:bCs/>
                <w:color w:val="FFFFFF"/>
                <w:sz w:val="16"/>
                <w:szCs w:val="16"/>
              </w:rPr>
              <w:t>Contingency Name</w:t>
            </w:r>
          </w:p>
        </w:tc>
        <w:tc>
          <w:tcPr>
            <w:tcW w:w="563" w:type="pct"/>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77FDA694" w14:textId="77777777" w:rsidR="006C134D" w:rsidRPr="00287266" w:rsidRDefault="006C134D" w:rsidP="00D72B3A">
            <w:pPr>
              <w:spacing w:after="0" w:line="240" w:lineRule="auto"/>
              <w:rPr>
                <w:rFonts w:ascii="Andale WT" w:hAnsi="Andale WT" w:cs="Tahoma"/>
                <w:b/>
                <w:bCs/>
                <w:color w:val="FFFFFF"/>
                <w:sz w:val="16"/>
                <w:szCs w:val="16"/>
              </w:rPr>
            </w:pPr>
            <w:r w:rsidRPr="00287266">
              <w:rPr>
                <w:rFonts w:ascii="Andale WT" w:hAnsi="Andale WT" w:cs="Tahoma"/>
                <w:b/>
                <w:bCs/>
                <w:color w:val="FFFFFF"/>
                <w:sz w:val="16"/>
                <w:szCs w:val="16"/>
              </w:rPr>
              <w:t>Overloaded Element</w:t>
            </w:r>
          </w:p>
        </w:tc>
        <w:tc>
          <w:tcPr>
            <w:tcW w:w="558"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58EC6411" w14:textId="77777777" w:rsidR="006C134D" w:rsidRPr="00287266" w:rsidRDefault="006C134D" w:rsidP="00D72B3A">
            <w:pPr>
              <w:spacing w:after="0" w:line="240" w:lineRule="auto"/>
              <w:rPr>
                <w:rFonts w:ascii="Andale WT" w:hAnsi="Andale WT" w:cs="Tahoma"/>
                <w:b/>
                <w:bCs/>
                <w:color w:val="FFFFFF"/>
                <w:sz w:val="16"/>
                <w:szCs w:val="16"/>
              </w:rPr>
            </w:pPr>
            <w:r w:rsidRPr="00287266">
              <w:rPr>
                <w:rFonts w:ascii="Andale WT" w:hAnsi="Andale WT" w:cs="Tahoma"/>
                <w:b/>
                <w:bCs/>
                <w:color w:val="FFFFFF"/>
                <w:sz w:val="16"/>
                <w:szCs w:val="16"/>
              </w:rPr>
              <w:t># of Days Constraint Binding</w:t>
            </w:r>
          </w:p>
        </w:tc>
        <w:tc>
          <w:tcPr>
            <w:tcW w:w="531"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FC7B404" w14:textId="77777777" w:rsidR="006C134D" w:rsidRPr="00287266" w:rsidRDefault="006C134D" w:rsidP="00D72B3A">
            <w:pPr>
              <w:spacing w:after="0" w:line="240" w:lineRule="auto"/>
              <w:rPr>
                <w:rFonts w:ascii="Andale WT" w:hAnsi="Andale WT" w:cs="Tahoma"/>
                <w:b/>
                <w:bCs/>
                <w:color w:val="FFFFFF"/>
                <w:sz w:val="16"/>
                <w:szCs w:val="16"/>
              </w:rPr>
            </w:pPr>
            <w:r w:rsidRPr="00287266">
              <w:rPr>
                <w:rFonts w:ascii="Andale WT" w:hAnsi="Andale WT" w:cs="Tahoma"/>
                <w:b/>
                <w:bCs/>
                <w:color w:val="FFFFFF"/>
                <w:sz w:val="16"/>
                <w:szCs w:val="16"/>
              </w:rPr>
              <w:t>Congestion Rent</w:t>
            </w:r>
          </w:p>
        </w:tc>
        <w:tc>
          <w:tcPr>
            <w:tcW w:w="572"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2B520779" w14:textId="77777777" w:rsidR="006C134D" w:rsidRPr="00287266" w:rsidRDefault="006C134D" w:rsidP="00D72B3A">
            <w:pPr>
              <w:spacing w:after="0" w:line="240" w:lineRule="auto"/>
              <w:rPr>
                <w:rFonts w:ascii="Andale WT" w:hAnsi="Andale WT" w:cs="Tahoma"/>
                <w:b/>
                <w:bCs/>
                <w:color w:val="FFFFFF"/>
                <w:sz w:val="16"/>
                <w:szCs w:val="16"/>
              </w:rPr>
            </w:pPr>
            <w:r w:rsidRPr="00287266">
              <w:rPr>
                <w:rFonts w:ascii="Andale WT" w:hAnsi="Andale WT" w:cs="Tahoma"/>
                <w:b/>
                <w:bCs/>
                <w:color w:val="FFFFFF"/>
                <w:sz w:val="16"/>
                <w:szCs w:val="16"/>
              </w:rPr>
              <w:t>Transmission Project</w:t>
            </w:r>
          </w:p>
        </w:tc>
      </w:tr>
      <w:tr w:rsidR="006C134D" w:rsidRPr="00D95E5A" w14:paraId="202DC59E" w14:textId="77777777" w:rsidTr="00BD2040">
        <w:trPr>
          <w:trHeight w:val="270"/>
        </w:trPr>
        <w:tc>
          <w:tcPr>
            <w:tcW w:w="644" w:type="pct"/>
            <w:vMerge/>
            <w:tcBorders>
              <w:top w:val="single" w:sz="8" w:space="0" w:color="auto"/>
              <w:left w:val="single" w:sz="8" w:space="0" w:color="auto"/>
              <w:bottom w:val="single" w:sz="8" w:space="0" w:color="auto"/>
              <w:right w:val="single" w:sz="8" w:space="0" w:color="auto"/>
            </w:tcBorders>
            <w:vAlign w:val="center"/>
            <w:hideMark/>
          </w:tcPr>
          <w:p w14:paraId="3B044E3A" w14:textId="77777777" w:rsidR="006C134D" w:rsidRPr="00287266" w:rsidRDefault="006C134D" w:rsidP="00D72B3A">
            <w:pPr>
              <w:spacing w:after="0" w:line="240" w:lineRule="auto"/>
              <w:rPr>
                <w:rFonts w:ascii="Andale WT" w:hAnsi="Andale WT" w:cs="Tahoma"/>
                <w:b/>
                <w:bCs/>
                <w:color w:val="FFFFFF"/>
                <w:sz w:val="16"/>
                <w:szCs w:val="16"/>
              </w:rPr>
            </w:pPr>
          </w:p>
        </w:tc>
        <w:tc>
          <w:tcPr>
            <w:tcW w:w="893" w:type="pct"/>
            <w:vMerge/>
            <w:tcBorders>
              <w:top w:val="single" w:sz="8" w:space="0" w:color="auto"/>
              <w:left w:val="single" w:sz="8" w:space="0" w:color="auto"/>
              <w:bottom w:val="single" w:sz="8" w:space="0" w:color="auto"/>
              <w:right w:val="single" w:sz="8" w:space="0" w:color="auto"/>
            </w:tcBorders>
            <w:vAlign w:val="center"/>
            <w:hideMark/>
          </w:tcPr>
          <w:p w14:paraId="2F39D299" w14:textId="77777777" w:rsidR="006C134D" w:rsidRPr="00287266" w:rsidRDefault="006C134D" w:rsidP="00D72B3A">
            <w:pPr>
              <w:spacing w:after="0" w:line="240" w:lineRule="auto"/>
              <w:rPr>
                <w:rFonts w:ascii="Andale WT" w:hAnsi="Andale WT" w:cs="Tahoma"/>
                <w:b/>
                <w:bCs/>
                <w:color w:val="FFFFFF"/>
                <w:sz w:val="16"/>
                <w:szCs w:val="16"/>
              </w:rPr>
            </w:pPr>
          </w:p>
        </w:tc>
        <w:tc>
          <w:tcPr>
            <w:tcW w:w="1108" w:type="pct"/>
            <w:vMerge/>
            <w:tcBorders>
              <w:top w:val="single" w:sz="8" w:space="0" w:color="auto"/>
              <w:left w:val="single" w:sz="8" w:space="0" w:color="auto"/>
              <w:bottom w:val="single" w:sz="8" w:space="0" w:color="000000"/>
              <w:right w:val="single" w:sz="8" w:space="0" w:color="auto"/>
            </w:tcBorders>
            <w:vAlign w:val="center"/>
            <w:hideMark/>
          </w:tcPr>
          <w:p w14:paraId="58511504" w14:textId="77777777" w:rsidR="006C134D" w:rsidRPr="00287266" w:rsidRDefault="006C134D" w:rsidP="00D72B3A">
            <w:pPr>
              <w:spacing w:after="0" w:line="240" w:lineRule="auto"/>
              <w:rPr>
                <w:rFonts w:ascii="Andale WT" w:hAnsi="Andale WT" w:cs="Tahoma"/>
                <w:b/>
                <w:bCs/>
                <w:color w:val="FFFFFF"/>
                <w:sz w:val="16"/>
                <w:szCs w:val="16"/>
              </w:rPr>
            </w:pPr>
          </w:p>
        </w:tc>
        <w:tc>
          <w:tcPr>
            <w:tcW w:w="563" w:type="pct"/>
            <w:vMerge/>
            <w:tcBorders>
              <w:top w:val="single" w:sz="8" w:space="0" w:color="auto"/>
              <w:left w:val="single" w:sz="8" w:space="0" w:color="auto"/>
              <w:bottom w:val="single" w:sz="8" w:space="0" w:color="000000"/>
              <w:right w:val="single" w:sz="8" w:space="0" w:color="auto"/>
            </w:tcBorders>
            <w:vAlign w:val="center"/>
            <w:hideMark/>
          </w:tcPr>
          <w:p w14:paraId="39A027B3" w14:textId="77777777" w:rsidR="006C134D" w:rsidRPr="00287266" w:rsidRDefault="006C134D" w:rsidP="00D72B3A">
            <w:pPr>
              <w:spacing w:after="0" w:line="240" w:lineRule="auto"/>
              <w:rPr>
                <w:rFonts w:ascii="Andale WT" w:hAnsi="Andale WT" w:cs="Tahoma"/>
                <w:b/>
                <w:bCs/>
                <w:color w:val="FFFFFF"/>
                <w:sz w:val="16"/>
                <w:szCs w:val="16"/>
              </w:rPr>
            </w:pPr>
          </w:p>
        </w:tc>
        <w:tc>
          <w:tcPr>
            <w:tcW w:w="558" w:type="pct"/>
            <w:vMerge/>
            <w:tcBorders>
              <w:top w:val="single" w:sz="8" w:space="0" w:color="auto"/>
              <w:left w:val="single" w:sz="8" w:space="0" w:color="auto"/>
              <w:bottom w:val="single" w:sz="8" w:space="0" w:color="auto"/>
              <w:right w:val="single" w:sz="8" w:space="0" w:color="auto"/>
            </w:tcBorders>
            <w:vAlign w:val="center"/>
            <w:hideMark/>
          </w:tcPr>
          <w:p w14:paraId="501FD16C" w14:textId="77777777" w:rsidR="006C134D" w:rsidRPr="00287266" w:rsidRDefault="006C134D" w:rsidP="00D72B3A">
            <w:pPr>
              <w:spacing w:after="0" w:line="240" w:lineRule="auto"/>
              <w:rPr>
                <w:rFonts w:ascii="Andale WT" w:hAnsi="Andale WT" w:cs="Tahoma"/>
                <w:b/>
                <w:bCs/>
                <w:color w:val="FFFFFF"/>
                <w:sz w:val="16"/>
                <w:szCs w:val="16"/>
              </w:rPr>
            </w:pPr>
          </w:p>
        </w:tc>
        <w:tc>
          <w:tcPr>
            <w:tcW w:w="531" w:type="pct"/>
            <w:vMerge/>
            <w:tcBorders>
              <w:top w:val="single" w:sz="8" w:space="0" w:color="auto"/>
              <w:left w:val="single" w:sz="8" w:space="0" w:color="auto"/>
              <w:bottom w:val="single" w:sz="8" w:space="0" w:color="auto"/>
              <w:right w:val="single" w:sz="8" w:space="0" w:color="auto"/>
            </w:tcBorders>
            <w:vAlign w:val="center"/>
            <w:hideMark/>
          </w:tcPr>
          <w:p w14:paraId="6FB1FC71" w14:textId="77777777" w:rsidR="006C134D" w:rsidRPr="00287266" w:rsidRDefault="006C134D" w:rsidP="00D72B3A">
            <w:pPr>
              <w:spacing w:after="0" w:line="240" w:lineRule="auto"/>
              <w:rPr>
                <w:rFonts w:ascii="Andale WT" w:hAnsi="Andale WT" w:cs="Tahoma"/>
                <w:b/>
                <w:bCs/>
                <w:color w:val="FFFFFF"/>
                <w:sz w:val="16"/>
                <w:szCs w:val="16"/>
              </w:rPr>
            </w:pPr>
          </w:p>
        </w:tc>
        <w:tc>
          <w:tcPr>
            <w:tcW w:w="572" w:type="pct"/>
            <w:vMerge/>
            <w:tcBorders>
              <w:top w:val="single" w:sz="8" w:space="0" w:color="auto"/>
              <w:left w:val="single" w:sz="8" w:space="0" w:color="auto"/>
              <w:bottom w:val="single" w:sz="8" w:space="0" w:color="auto"/>
              <w:right w:val="single" w:sz="8" w:space="0" w:color="auto"/>
            </w:tcBorders>
            <w:vAlign w:val="center"/>
            <w:hideMark/>
          </w:tcPr>
          <w:p w14:paraId="1A2E5D96" w14:textId="77777777" w:rsidR="006C134D" w:rsidRPr="00287266" w:rsidRDefault="006C134D" w:rsidP="00D72B3A">
            <w:pPr>
              <w:spacing w:after="0" w:line="240" w:lineRule="auto"/>
              <w:rPr>
                <w:rFonts w:ascii="Andale WT" w:hAnsi="Andale WT" w:cs="Tahoma"/>
                <w:b/>
                <w:bCs/>
                <w:color w:val="FFFFFF"/>
                <w:sz w:val="16"/>
                <w:szCs w:val="16"/>
              </w:rPr>
            </w:pPr>
          </w:p>
        </w:tc>
        <w:tc>
          <w:tcPr>
            <w:tcW w:w="130" w:type="pct"/>
            <w:tcBorders>
              <w:top w:val="nil"/>
              <w:left w:val="nil"/>
              <w:bottom w:val="nil"/>
              <w:right w:val="nil"/>
            </w:tcBorders>
            <w:noWrap/>
            <w:vAlign w:val="bottom"/>
            <w:hideMark/>
          </w:tcPr>
          <w:p w14:paraId="5AE86313" w14:textId="77777777" w:rsidR="006C134D" w:rsidRPr="00287266" w:rsidRDefault="006C134D" w:rsidP="00D72B3A">
            <w:pPr>
              <w:spacing w:after="0" w:line="240" w:lineRule="auto"/>
              <w:rPr>
                <w:rFonts w:ascii="Andale WT" w:hAnsi="Andale WT" w:cs="Tahoma"/>
                <w:b/>
                <w:bCs/>
                <w:color w:val="FF0000"/>
                <w:sz w:val="16"/>
                <w:szCs w:val="16"/>
              </w:rPr>
            </w:pPr>
          </w:p>
        </w:tc>
      </w:tr>
      <w:tr w:rsidR="006C134D" w:rsidRPr="00D95E5A" w14:paraId="3761563A"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1702FF97" w14:textId="32D19FA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DBAKCED5</w:t>
            </w:r>
          </w:p>
        </w:tc>
        <w:tc>
          <w:tcPr>
            <w:tcW w:w="893" w:type="pct"/>
            <w:tcBorders>
              <w:top w:val="nil"/>
              <w:left w:val="nil"/>
              <w:bottom w:val="single" w:sz="8" w:space="0" w:color="auto"/>
              <w:right w:val="single" w:sz="8" w:space="0" w:color="auto"/>
            </w:tcBorders>
            <w:vAlign w:val="center"/>
          </w:tcPr>
          <w:p w14:paraId="6913F861" w14:textId="2EE7BA6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HARGRO_TWINBU1_1</w:t>
            </w:r>
          </w:p>
        </w:tc>
        <w:tc>
          <w:tcPr>
            <w:tcW w:w="1108" w:type="pct"/>
            <w:tcBorders>
              <w:top w:val="nil"/>
              <w:left w:val="nil"/>
              <w:bottom w:val="single" w:sz="8" w:space="0" w:color="auto"/>
              <w:right w:val="single" w:sz="8" w:space="0" w:color="auto"/>
            </w:tcBorders>
            <w:vAlign w:val="center"/>
          </w:tcPr>
          <w:p w14:paraId="3E2C87BE" w14:textId="0AE6628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BAKESW-CEDACA 345kV &amp; BAKESW-CEDACA 345kV</w:t>
            </w:r>
          </w:p>
        </w:tc>
        <w:tc>
          <w:tcPr>
            <w:tcW w:w="563" w:type="pct"/>
            <w:tcBorders>
              <w:top w:val="nil"/>
              <w:left w:val="nil"/>
              <w:bottom w:val="single" w:sz="8" w:space="0" w:color="auto"/>
              <w:right w:val="single" w:sz="8" w:space="0" w:color="auto"/>
            </w:tcBorders>
            <w:vAlign w:val="center"/>
          </w:tcPr>
          <w:p w14:paraId="4D604A15" w14:textId="435F74F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Hargrove - Twin Buttes 138kV</w:t>
            </w:r>
          </w:p>
        </w:tc>
        <w:tc>
          <w:tcPr>
            <w:tcW w:w="558" w:type="pct"/>
            <w:tcBorders>
              <w:top w:val="nil"/>
              <w:left w:val="nil"/>
              <w:bottom w:val="single" w:sz="8" w:space="0" w:color="auto"/>
              <w:right w:val="single" w:sz="8" w:space="0" w:color="auto"/>
            </w:tcBorders>
            <w:vAlign w:val="center"/>
          </w:tcPr>
          <w:p w14:paraId="0206DB1A" w14:textId="40180FD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25</w:t>
            </w:r>
          </w:p>
        </w:tc>
        <w:tc>
          <w:tcPr>
            <w:tcW w:w="531" w:type="pct"/>
            <w:tcBorders>
              <w:top w:val="nil"/>
              <w:left w:val="nil"/>
              <w:bottom w:val="single" w:sz="8" w:space="0" w:color="auto"/>
              <w:right w:val="single" w:sz="8" w:space="0" w:color="auto"/>
            </w:tcBorders>
          </w:tcPr>
          <w:p w14:paraId="5C103542" w14:textId="76245D3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$28,001,928.49</w:t>
            </w:r>
          </w:p>
        </w:tc>
        <w:tc>
          <w:tcPr>
            <w:tcW w:w="572" w:type="pct"/>
            <w:tcBorders>
              <w:top w:val="nil"/>
              <w:left w:val="nil"/>
              <w:bottom w:val="single" w:sz="8" w:space="0" w:color="auto"/>
              <w:right w:val="single" w:sz="8" w:space="0" w:color="auto"/>
            </w:tcBorders>
            <w:vAlign w:val="bottom"/>
          </w:tcPr>
          <w:p w14:paraId="74D80363" w14:textId="6C198E20"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7B49FC1"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9001BA6" w14:textId="77777777" w:rsidTr="00BD2040">
        <w:trPr>
          <w:trHeight w:val="270"/>
        </w:trPr>
        <w:tc>
          <w:tcPr>
            <w:tcW w:w="644" w:type="pct"/>
            <w:tcBorders>
              <w:top w:val="nil"/>
              <w:left w:val="single" w:sz="8" w:space="0" w:color="auto"/>
              <w:bottom w:val="single" w:sz="8" w:space="0" w:color="auto"/>
              <w:right w:val="single" w:sz="8" w:space="0" w:color="auto"/>
            </w:tcBorders>
            <w:vAlign w:val="center"/>
          </w:tcPr>
          <w:p w14:paraId="2C35C1DE" w14:textId="4438D8E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DSALHUT5</w:t>
            </w:r>
          </w:p>
        </w:tc>
        <w:tc>
          <w:tcPr>
            <w:tcW w:w="893" w:type="pct"/>
            <w:tcBorders>
              <w:top w:val="nil"/>
              <w:left w:val="nil"/>
              <w:bottom w:val="single" w:sz="8" w:space="0" w:color="auto"/>
              <w:right w:val="single" w:sz="8" w:space="0" w:color="auto"/>
            </w:tcBorders>
            <w:vAlign w:val="center"/>
          </w:tcPr>
          <w:p w14:paraId="255B307A" w14:textId="53E7349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1710__C</w:t>
            </w:r>
          </w:p>
        </w:tc>
        <w:tc>
          <w:tcPr>
            <w:tcW w:w="1108" w:type="pct"/>
            <w:tcBorders>
              <w:top w:val="nil"/>
              <w:left w:val="nil"/>
              <w:bottom w:val="single" w:sz="8" w:space="0" w:color="auto"/>
              <w:right w:val="single" w:sz="8" w:space="0" w:color="auto"/>
            </w:tcBorders>
            <w:vAlign w:val="center"/>
          </w:tcPr>
          <w:p w14:paraId="365F6F18" w14:textId="67D8A68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SALSW - HUTTO 345KV</w:t>
            </w:r>
          </w:p>
        </w:tc>
        <w:tc>
          <w:tcPr>
            <w:tcW w:w="563" w:type="pct"/>
            <w:tcBorders>
              <w:top w:val="nil"/>
              <w:left w:val="nil"/>
              <w:bottom w:val="single" w:sz="8" w:space="0" w:color="auto"/>
              <w:right w:val="single" w:sz="8" w:space="0" w:color="auto"/>
            </w:tcBorders>
            <w:vAlign w:val="center"/>
          </w:tcPr>
          <w:p w14:paraId="0635BD18" w14:textId="7D79223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Bell County - Salado Switch 138kV</w:t>
            </w:r>
          </w:p>
        </w:tc>
        <w:tc>
          <w:tcPr>
            <w:tcW w:w="558" w:type="pct"/>
            <w:tcBorders>
              <w:top w:val="nil"/>
              <w:left w:val="nil"/>
              <w:bottom w:val="single" w:sz="8" w:space="0" w:color="auto"/>
              <w:right w:val="single" w:sz="8" w:space="0" w:color="auto"/>
            </w:tcBorders>
            <w:vAlign w:val="center"/>
          </w:tcPr>
          <w:p w14:paraId="56A3FF3C" w14:textId="2B22996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28</w:t>
            </w:r>
          </w:p>
        </w:tc>
        <w:tc>
          <w:tcPr>
            <w:tcW w:w="531" w:type="pct"/>
            <w:tcBorders>
              <w:top w:val="nil"/>
              <w:left w:val="nil"/>
              <w:bottom w:val="single" w:sz="8" w:space="0" w:color="auto"/>
              <w:right w:val="single" w:sz="8" w:space="0" w:color="auto"/>
            </w:tcBorders>
          </w:tcPr>
          <w:p w14:paraId="6C837F81" w14:textId="696312C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$27,290,125.61</w:t>
            </w:r>
          </w:p>
        </w:tc>
        <w:tc>
          <w:tcPr>
            <w:tcW w:w="572" w:type="pct"/>
            <w:tcBorders>
              <w:top w:val="single" w:sz="4" w:space="0" w:color="auto"/>
              <w:left w:val="single" w:sz="4" w:space="0" w:color="auto"/>
              <w:bottom w:val="single" w:sz="4" w:space="0" w:color="auto"/>
              <w:right w:val="single" w:sz="4" w:space="0" w:color="auto"/>
            </w:tcBorders>
            <w:vAlign w:val="bottom"/>
          </w:tcPr>
          <w:p w14:paraId="0BBF687C" w14:textId="18D33AE6"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ONCOR_SE_87673_Salado_Bell_County_138 kV Line; Rebuild the Salado - Bell County 138 kV Line on new structures 24RPG001</w:t>
            </w:r>
          </w:p>
        </w:tc>
        <w:tc>
          <w:tcPr>
            <w:tcW w:w="130" w:type="pct"/>
            <w:vAlign w:val="center"/>
            <w:hideMark/>
          </w:tcPr>
          <w:p w14:paraId="3B4A35D6"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E53F006"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04317F08" w14:textId="35873C2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SW_LVLT5</w:t>
            </w:r>
          </w:p>
        </w:tc>
        <w:tc>
          <w:tcPr>
            <w:tcW w:w="893" w:type="pct"/>
            <w:tcBorders>
              <w:top w:val="nil"/>
              <w:left w:val="nil"/>
              <w:bottom w:val="single" w:sz="8" w:space="0" w:color="auto"/>
              <w:right w:val="single" w:sz="8" w:space="0" w:color="auto"/>
            </w:tcBorders>
            <w:vAlign w:val="center"/>
          </w:tcPr>
          <w:p w14:paraId="79E31392" w14:textId="201C6264" w:rsidR="006C134D" w:rsidRPr="00D95E5A" w:rsidRDefault="006C134D"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15060__</w:t>
            </w:r>
            <w:proofErr w:type="gramEnd"/>
            <w:r>
              <w:rPr>
                <w:rFonts w:ascii="Andale WT" w:hAnsi="Andale WT" w:cs="Tahoma"/>
                <w:color w:val="454545"/>
                <w:sz w:val="18"/>
                <w:szCs w:val="18"/>
              </w:rPr>
              <w:t>B</w:t>
            </w:r>
          </w:p>
        </w:tc>
        <w:tc>
          <w:tcPr>
            <w:tcW w:w="1108" w:type="pct"/>
            <w:tcBorders>
              <w:top w:val="nil"/>
              <w:left w:val="nil"/>
              <w:bottom w:val="single" w:sz="8" w:space="0" w:color="auto"/>
              <w:right w:val="single" w:sz="8" w:space="0" w:color="auto"/>
            </w:tcBorders>
            <w:vAlign w:val="center"/>
          </w:tcPr>
          <w:p w14:paraId="1772B4B0" w14:textId="7BF75A36"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wett_long_draw</w:t>
            </w:r>
            <w:proofErr w:type="spellEnd"/>
            <w:r>
              <w:rPr>
                <w:rFonts w:ascii="Andale WT" w:hAnsi="Andale WT" w:cs="Tahoma"/>
                <w:color w:val="454545"/>
                <w:sz w:val="18"/>
                <w:szCs w:val="18"/>
              </w:rPr>
              <w:t xml:space="preserve"> to Volta LIN 1</w:t>
            </w:r>
          </w:p>
        </w:tc>
        <w:tc>
          <w:tcPr>
            <w:tcW w:w="563" w:type="pct"/>
            <w:tcBorders>
              <w:top w:val="nil"/>
              <w:left w:val="nil"/>
              <w:bottom w:val="single" w:sz="8" w:space="0" w:color="auto"/>
              <w:right w:val="single" w:sz="8" w:space="0" w:color="auto"/>
            </w:tcBorders>
            <w:vAlign w:val="center"/>
          </w:tcPr>
          <w:p w14:paraId="268A861A" w14:textId="5B4CB92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Koch Tap - </w:t>
            </w:r>
            <w:proofErr w:type="spellStart"/>
            <w:r>
              <w:rPr>
                <w:rFonts w:ascii="Andale WT" w:hAnsi="Andale WT" w:cs="Tahoma"/>
                <w:color w:val="454545"/>
                <w:sz w:val="18"/>
                <w:szCs w:val="18"/>
              </w:rPr>
              <w:t>Vealmoor</w:t>
            </w:r>
            <w:proofErr w:type="spellEnd"/>
            <w:r>
              <w:rPr>
                <w:rFonts w:ascii="Andale WT" w:hAnsi="Andale WT" w:cs="Tahoma"/>
                <w:color w:val="454545"/>
                <w:sz w:val="18"/>
                <w:szCs w:val="18"/>
              </w:rPr>
              <w:t xml:space="preserve"> 138kV</w:t>
            </w:r>
          </w:p>
        </w:tc>
        <w:tc>
          <w:tcPr>
            <w:tcW w:w="558" w:type="pct"/>
            <w:tcBorders>
              <w:top w:val="nil"/>
              <w:left w:val="nil"/>
              <w:bottom w:val="single" w:sz="8" w:space="0" w:color="auto"/>
              <w:right w:val="single" w:sz="8" w:space="0" w:color="auto"/>
            </w:tcBorders>
            <w:vAlign w:val="center"/>
          </w:tcPr>
          <w:p w14:paraId="2B4755D5" w14:textId="29692BB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29</w:t>
            </w:r>
          </w:p>
        </w:tc>
        <w:tc>
          <w:tcPr>
            <w:tcW w:w="531" w:type="pct"/>
            <w:tcBorders>
              <w:top w:val="nil"/>
              <w:left w:val="nil"/>
              <w:bottom w:val="single" w:sz="8" w:space="0" w:color="auto"/>
              <w:right w:val="single" w:sz="8" w:space="0" w:color="auto"/>
            </w:tcBorders>
          </w:tcPr>
          <w:p w14:paraId="6AB4A3AB" w14:textId="42C018E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$26,123,238.18</w:t>
            </w:r>
          </w:p>
        </w:tc>
        <w:tc>
          <w:tcPr>
            <w:tcW w:w="572" w:type="pct"/>
            <w:tcBorders>
              <w:top w:val="nil"/>
              <w:left w:val="single" w:sz="4" w:space="0" w:color="auto"/>
              <w:bottom w:val="single" w:sz="4" w:space="0" w:color="auto"/>
              <w:right w:val="single" w:sz="4" w:space="0" w:color="auto"/>
            </w:tcBorders>
            <w:vAlign w:val="bottom"/>
          </w:tcPr>
          <w:p w14:paraId="2EF7C86A" w14:textId="5E881994" w:rsidR="006C134D" w:rsidRPr="00D95E5A" w:rsidRDefault="006C134D" w:rsidP="008F0687">
            <w:pPr>
              <w:spacing w:after="0" w:line="240" w:lineRule="auto"/>
              <w:rPr>
                <w:rFonts w:ascii="Tahoma" w:hAnsi="Tahoma" w:cs="Tahoma"/>
                <w:color w:val="000000"/>
                <w:sz w:val="16"/>
                <w:szCs w:val="16"/>
                <w:highlight w:val="yellow"/>
              </w:rPr>
            </w:pPr>
            <w:proofErr w:type="spellStart"/>
            <w:r>
              <w:rPr>
                <w:rFonts w:ascii="Tahoma" w:hAnsi="Tahoma" w:cs="Tahoma"/>
                <w:color w:val="000000"/>
              </w:rPr>
              <w:t>Oncor_FW_Expanse</w:t>
            </w:r>
            <w:proofErr w:type="spellEnd"/>
            <w:r>
              <w:rPr>
                <w:rFonts w:ascii="Tahoma" w:hAnsi="Tahoma" w:cs="Tahoma"/>
                <w:color w:val="000000"/>
              </w:rPr>
              <w:t xml:space="preserve"> - Tredway 138 kV Line (MOD 81305)</w:t>
            </w:r>
          </w:p>
        </w:tc>
        <w:tc>
          <w:tcPr>
            <w:tcW w:w="130" w:type="pct"/>
            <w:vAlign w:val="center"/>
            <w:hideMark/>
          </w:tcPr>
          <w:p w14:paraId="3D9593CD"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15C2A2DF"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652BD3C5" w14:textId="0457D690" w:rsidR="006C134D" w:rsidRPr="004809D7" w:rsidRDefault="006C134D" w:rsidP="008F0687">
            <w:pPr>
              <w:spacing w:after="0" w:line="240" w:lineRule="auto"/>
              <w:rPr>
                <w:rFonts w:ascii="Andale WT" w:hAnsi="Andale WT" w:cs="Tahoma"/>
                <w:color w:val="454545"/>
                <w:sz w:val="16"/>
                <w:szCs w:val="16"/>
              </w:rPr>
            </w:pPr>
            <w:r w:rsidRPr="004809D7">
              <w:rPr>
                <w:rFonts w:ascii="Andale WT" w:hAnsi="Andale WT" w:cs="Tahoma"/>
                <w:color w:val="454545"/>
                <w:sz w:val="18"/>
                <w:szCs w:val="18"/>
              </w:rPr>
              <w:t>BASE CASE</w:t>
            </w:r>
          </w:p>
        </w:tc>
        <w:tc>
          <w:tcPr>
            <w:tcW w:w="893" w:type="pct"/>
            <w:tcBorders>
              <w:top w:val="nil"/>
              <w:left w:val="nil"/>
              <w:bottom w:val="single" w:sz="8" w:space="0" w:color="auto"/>
              <w:right w:val="single" w:sz="8" w:space="0" w:color="auto"/>
            </w:tcBorders>
            <w:vAlign w:val="center"/>
          </w:tcPr>
          <w:p w14:paraId="5D68123E" w14:textId="38CEFE5F" w:rsidR="006C134D" w:rsidRPr="004809D7" w:rsidRDefault="006C134D" w:rsidP="008F0687">
            <w:pPr>
              <w:spacing w:after="0" w:line="240" w:lineRule="auto"/>
              <w:rPr>
                <w:rFonts w:ascii="Andale WT" w:hAnsi="Andale WT" w:cs="Tahoma"/>
                <w:color w:val="454545"/>
                <w:sz w:val="16"/>
                <w:szCs w:val="16"/>
              </w:rPr>
            </w:pPr>
            <w:r w:rsidRPr="004809D7">
              <w:rPr>
                <w:rFonts w:ascii="Andale WT" w:hAnsi="Andale WT" w:cs="Tahoma"/>
                <w:color w:val="454545"/>
                <w:sz w:val="18"/>
                <w:szCs w:val="18"/>
              </w:rPr>
              <w:t>E_PASP</w:t>
            </w:r>
          </w:p>
        </w:tc>
        <w:tc>
          <w:tcPr>
            <w:tcW w:w="1108" w:type="pct"/>
            <w:tcBorders>
              <w:top w:val="nil"/>
              <w:left w:val="nil"/>
              <w:bottom w:val="single" w:sz="8" w:space="0" w:color="auto"/>
              <w:right w:val="single" w:sz="8" w:space="0" w:color="auto"/>
            </w:tcBorders>
            <w:vAlign w:val="center"/>
          </w:tcPr>
          <w:p w14:paraId="7C90C104" w14:textId="780154DB" w:rsidR="006C134D" w:rsidRPr="004809D7" w:rsidRDefault="006C134D" w:rsidP="008F0687">
            <w:pPr>
              <w:spacing w:after="0" w:line="240" w:lineRule="auto"/>
              <w:rPr>
                <w:rFonts w:ascii="Andale WT" w:hAnsi="Andale WT" w:cs="Tahoma"/>
                <w:color w:val="454545"/>
                <w:sz w:val="16"/>
                <w:szCs w:val="16"/>
              </w:rPr>
            </w:pPr>
            <w:proofErr w:type="spellStart"/>
            <w:r w:rsidRPr="004809D7">
              <w:rPr>
                <w:rFonts w:ascii="Andale WT" w:hAnsi="Andale WT" w:cs="Tahoma"/>
                <w:color w:val="454545"/>
                <w:sz w:val="18"/>
                <w:szCs w:val="18"/>
              </w:rPr>
              <w:t>Basecase</w:t>
            </w:r>
            <w:proofErr w:type="spellEnd"/>
          </w:p>
        </w:tc>
        <w:tc>
          <w:tcPr>
            <w:tcW w:w="563" w:type="pct"/>
            <w:tcBorders>
              <w:top w:val="nil"/>
              <w:left w:val="nil"/>
              <w:bottom w:val="single" w:sz="8" w:space="0" w:color="auto"/>
              <w:right w:val="single" w:sz="8" w:space="0" w:color="auto"/>
            </w:tcBorders>
            <w:vAlign w:val="center"/>
          </w:tcPr>
          <w:p w14:paraId="5849B741" w14:textId="6621474C" w:rsidR="006C134D" w:rsidRPr="004809D7" w:rsidRDefault="006C134D" w:rsidP="008F0687">
            <w:pPr>
              <w:spacing w:after="0" w:line="240" w:lineRule="auto"/>
              <w:rPr>
                <w:rFonts w:ascii="Andale WT" w:hAnsi="Andale WT" w:cs="Tahoma"/>
                <w:color w:val="454545"/>
                <w:sz w:val="16"/>
                <w:szCs w:val="16"/>
              </w:rPr>
            </w:pPr>
            <w:r w:rsidRPr="004809D7">
              <w:rPr>
                <w:rFonts w:ascii="Andale WT" w:hAnsi="Andale WT" w:cs="Tahoma"/>
                <w:color w:val="454545"/>
                <w:sz w:val="18"/>
                <w:szCs w:val="18"/>
              </w:rPr>
              <w:t>E_PASP GTC</w:t>
            </w:r>
          </w:p>
        </w:tc>
        <w:tc>
          <w:tcPr>
            <w:tcW w:w="558" w:type="pct"/>
            <w:tcBorders>
              <w:top w:val="nil"/>
              <w:left w:val="nil"/>
              <w:bottom w:val="single" w:sz="8" w:space="0" w:color="auto"/>
              <w:right w:val="single" w:sz="8" w:space="0" w:color="auto"/>
            </w:tcBorders>
            <w:vAlign w:val="center"/>
          </w:tcPr>
          <w:p w14:paraId="1F081BBF" w14:textId="25B924A0" w:rsidR="006C134D" w:rsidRPr="004809D7" w:rsidRDefault="006C134D" w:rsidP="008F0687">
            <w:pPr>
              <w:spacing w:after="0" w:line="240" w:lineRule="auto"/>
              <w:rPr>
                <w:rFonts w:ascii="Andale WT" w:hAnsi="Andale WT" w:cs="Tahoma"/>
                <w:color w:val="454545"/>
                <w:sz w:val="16"/>
                <w:szCs w:val="16"/>
              </w:rPr>
            </w:pPr>
            <w:r w:rsidRPr="004809D7">
              <w:rPr>
                <w:rFonts w:ascii="Andale WT" w:hAnsi="Andale WT" w:cs="Tahoma"/>
                <w:color w:val="454545"/>
                <w:sz w:val="18"/>
                <w:szCs w:val="18"/>
              </w:rPr>
              <w:t>22</w:t>
            </w:r>
          </w:p>
        </w:tc>
        <w:tc>
          <w:tcPr>
            <w:tcW w:w="531" w:type="pct"/>
            <w:tcBorders>
              <w:top w:val="nil"/>
              <w:left w:val="nil"/>
              <w:bottom w:val="single" w:sz="8" w:space="0" w:color="auto"/>
              <w:right w:val="single" w:sz="8" w:space="0" w:color="auto"/>
            </w:tcBorders>
          </w:tcPr>
          <w:p w14:paraId="151D2DC7" w14:textId="4ABEC4D3" w:rsidR="006C134D" w:rsidRPr="004809D7" w:rsidRDefault="006C134D" w:rsidP="008F0687">
            <w:pPr>
              <w:spacing w:after="0" w:line="240" w:lineRule="auto"/>
              <w:rPr>
                <w:rFonts w:ascii="Andale WT" w:hAnsi="Andale WT" w:cs="Tahoma"/>
                <w:color w:val="454545"/>
                <w:sz w:val="16"/>
                <w:szCs w:val="16"/>
              </w:rPr>
            </w:pPr>
            <w:r w:rsidRPr="004809D7">
              <w:rPr>
                <w:rFonts w:ascii="Andale WT" w:hAnsi="Andale WT" w:cs="Tahoma"/>
                <w:color w:val="454545"/>
                <w:sz w:val="18"/>
                <w:szCs w:val="18"/>
              </w:rPr>
              <w:t>$7,925,966.58</w:t>
            </w:r>
          </w:p>
        </w:tc>
        <w:tc>
          <w:tcPr>
            <w:tcW w:w="572" w:type="pct"/>
            <w:tcBorders>
              <w:top w:val="nil"/>
              <w:left w:val="nil"/>
              <w:bottom w:val="single" w:sz="8" w:space="0" w:color="auto"/>
              <w:right w:val="single" w:sz="8" w:space="0" w:color="auto"/>
            </w:tcBorders>
            <w:vAlign w:val="bottom"/>
          </w:tcPr>
          <w:p w14:paraId="1B71F866" w14:textId="13919D0F" w:rsidR="006C134D" w:rsidRPr="004809D7" w:rsidRDefault="006C134D" w:rsidP="008F0687">
            <w:pPr>
              <w:spacing w:after="0" w:line="240" w:lineRule="auto"/>
              <w:rPr>
                <w:rFonts w:ascii="Tahoma" w:hAnsi="Tahoma" w:cs="Tahoma"/>
                <w:color w:val="000000"/>
                <w:sz w:val="16"/>
                <w:szCs w:val="16"/>
              </w:rPr>
            </w:pPr>
            <w:r w:rsidRPr="004809D7">
              <w:rPr>
                <w:rFonts w:ascii="Tahoma" w:hAnsi="Tahoma" w:cs="Tahoma"/>
                <w:color w:val="000000"/>
              </w:rPr>
              <w:t> </w:t>
            </w:r>
          </w:p>
        </w:tc>
        <w:tc>
          <w:tcPr>
            <w:tcW w:w="130" w:type="pct"/>
            <w:vAlign w:val="center"/>
            <w:hideMark/>
          </w:tcPr>
          <w:p w14:paraId="53C05D28"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F542A88"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66EF0898" w14:textId="2AE6CC5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DBAKCED5</w:t>
            </w:r>
          </w:p>
        </w:tc>
        <w:tc>
          <w:tcPr>
            <w:tcW w:w="893" w:type="pct"/>
            <w:tcBorders>
              <w:top w:val="nil"/>
              <w:left w:val="nil"/>
              <w:bottom w:val="single" w:sz="8" w:space="0" w:color="auto"/>
              <w:right w:val="single" w:sz="8" w:space="0" w:color="auto"/>
            </w:tcBorders>
            <w:vAlign w:val="center"/>
          </w:tcPr>
          <w:p w14:paraId="7B29A946" w14:textId="7339804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6056__Z</w:t>
            </w:r>
          </w:p>
        </w:tc>
        <w:tc>
          <w:tcPr>
            <w:tcW w:w="1108" w:type="pct"/>
            <w:tcBorders>
              <w:top w:val="nil"/>
              <w:left w:val="nil"/>
              <w:bottom w:val="single" w:sz="8" w:space="0" w:color="auto"/>
              <w:right w:val="single" w:sz="8" w:space="0" w:color="auto"/>
            </w:tcBorders>
            <w:vAlign w:val="center"/>
          </w:tcPr>
          <w:p w14:paraId="084FDE84" w14:textId="7FFB858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BAKESW-CEDACA 345kV &amp; BAKESW-CEDACA 345kV</w:t>
            </w:r>
          </w:p>
        </w:tc>
        <w:tc>
          <w:tcPr>
            <w:tcW w:w="563" w:type="pct"/>
            <w:tcBorders>
              <w:top w:val="nil"/>
              <w:left w:val="nil"/>
              <w:bottom w:val="single" w:sz="8" w:space="0" w:color="auto"/>
              <w:right w:val="single" w:sz="8" w:space="0" w:color="auto"/>
            </w:tcBorders>
            <w:vAlign w:val="center"/>
          </w:tcPr>
          <w:p w14:paraId="7B1819A2" w14:textId="6F3F570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Longshore Switch - </w:t>
            </w:r>
            <w:proofErr w:type="spellStart"/>
            <w:r>
              <w:rPr>
                <w:rFonts w:ascii="Andale WT" w:hAnsi="Andale WT" w:cs="Tahoma"/>
                <w:color w:val="454545"/>
                <w:sz w:val="18"/>
                <w:szCs w:val="18"/>
              </w:rPr>
              <w:t>Consavvy</w:t>
            </w:r>
            <w:proofErr w:type="spellEnd"/>
            <w:r>
              <w:rPr>
                <w:rFonts w:ascii="Andale WT" w:hAnsi="Andale WT" w:cs="Tahoma"/>
                <w:color w:val="454545"/>
                <w:sz w:val="18"/>
                <w:szCs w:val="18"/>
              </w:rPr>
              <w:t xml:space="preserve"> Switch 345kV</w:t>
            </w:r>
          </w:p>
        </w:tc>
        <w:tc>
          <w:tcPr>
            <w:tcW w:w="558" w:type="pct"/>
            <w:tcBorders>
              <w:top w:val="nil"/>
              <w:left w:val="nil"/>
              <w:bottom w:val="single" w:sz="8" w:space="0" w:color="auto"/>
              <w:right w:val="single" w:sz="8" w:space="0" w:color="auto"/>
            </w:tcBorders>
            <w:vAlign w:val="center"/>
          </w:tcPr>
          <w:p w14:paraId="669C5815" w14:textId="6BF980A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21</w:t>
            </w:r>
          </w:p>
        </w:tc>
        <w:tc>
          <w:tcPr>
            <w:tcW w:w="531" w:type="pct"/>
            <w:tcBorders>
              <w:top w:val="nil"/>
              <w:left w:val="nil"/>
              <w:bottom w:val="single" w:sz="8" w:space="0" w:color="auto"/>
              <w:right w:val="single" w:sz="8" w:space="0" w:color="auto"/>
            </w:tcBorders>
          </w:tcPr>
          <w:p w14:paraId="16EBFDC4" w14:textId="5DCA596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$7,271,241.41</w:t>
            </w:r>
          </w:p>
        </w:tc>
        <w:tc>
          <w:tcPr>
            <w:tcW w:w="572" w:type="pct"/>
            <w:tcBorders>
              <w:top w:val="single" w:sz="4" w:space="0" w:color="auto"/>
              <w:left w:val="single" w:sz="4" w:space="0" w:color="auto"/>
              <w:bottom w:val="single" w:sz="4" w:space="0" w:color="auto"/>
              <w:right w:val="single" w:sz="4" w:space="0" w:color="auto"/>
            </w:tcBorders>
            <w:vAlign w:val="bottom"/>
          </w:tcPr>
          <w:p w14:paraId="7672FD66" w14:textId="36D53F5B"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xml:space="preserve">Oncor_FW_81268_Longshore – </w:t>
            </w:r>
            <w:proofErr w:type="spellStart"/>
            <w:r>
              <w:rPr>
                <w:rFonts w:ascii="Tahoma" w:hAnsi="Tahoma" w:cs="Tahoma"/>
                <w:color w:val="000000"/>
              </w:rPr>
              <w:t>Consavvy</w:t>
            </w:r>
            <w:proofErr w:type="spellEnd"/>
            <w:r>
              <w:rPr>
                <w:rFonts w:ascii="Tahoma" w:hAnsi="Tahoma" w:cs="Tahoma"/>
                <w:color w:val="000000"/>
              </w:rPr>
              <w:t xml:space="preserve"> 345 kV Double-Circuit Line Rebuild (23RPG034 (note that RPG number in TPIT is wrong), MOD 81268)</w:t>
            </w:r>
          </w:p>
        </w:tc>
        <w:tc>
          <w:tcPr>
            <w:tcW w:w="130" w:type="pct"/>
            <w:vAlign w:val="center"/>
            <w:hideMark/>
          </w:tcPr>
          <w:p w14:paraId="4F11220D"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49E33939" w14:textId="77777777" w:rsidTr="00BD2040">
        <w:trPr>
          <w:trHeight w:val="1290"/>
        </w:trPr>
        <w:tc>
          <w:tcPr>
            <w:tcW w:w="644" w:type="pct"/>
            <w:tcBorders>
              <w:top w:val="nil"/>
              <w:left w:val="single" w:sz="8" w:space="0" w:color="auto"/>
              <w:bottom w:val="single" w:sz="8" w:space="0" w:color="auto"/>
              <w:right w:val="single" w:sz="8" w:space="0" w:color="auto"/>
            </w:tcBorders>
            <w:vAlign w:val="center"/>
          </w:tcPr>
          <w:p w14:paraId="3AF08D21" w14:textId="5C36D99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SSHIMCC8</w:t>
            </w:r>
          </w:p>
        </w:tc>
        <w:tc>
          <w:tcPr>
            <w:tcW w:w="893" w:type="pct"/>
            <w:tcBorders>
              <w:top w:val="nil"/>
              <w:left w:val="nil"/>
              <w:bottom w:val="single" w:sz="8" w:space="0" w:color="auto"/>
              <w:right w:val="single" w:sz="8" w:space="0" w:color="auto"/>
            </w:tcBorders>
            <w:vAlign w:val="center"/>
          </w:tcPr>
          <w:p w14:paraId="39631024" w14:textId="3F4776D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CNT_MCCR_1</w:t>
            </w:r>
          </w:p>
        </w:tc>
        <w:tc>
          <w:tcPr>
            <w:tcW w:w="1108" w:type="pct"/>
            <w:tcBorders>
              <w:top w:val="nil"/>
              <w:left w:val="nil"/>
              <w:bottom w:val="single" w:sz="8" w:space="0" w:color="auto"/>
              <w:right w:val="single" w:sz="8" w:space="0" w:color="auto"/>
            </w:tcBorders>
            <w:vAlign w:val="center"/>
          </w:tcPr>
          <w:p w14:paraId="286F1729" w14:textId="33A6D3E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SHILOH to MCCREE LIN 1</w:t>
            </w:r>
          </w:p>
        </w:tc>
        <w:tc>
          <w:tcPr>
            <w:tcW w:w="563" w:type="pct"/>
            <w:tcBorders>
              <w:top w:val="nil"/>
              <w:left w:val="nil"/>
              <w:bottom w:val="single" w:sz="8" w:space="0" w:color="auto"/>
              <w:right w:val="single" w:sz="8" w:space="0" w:color="auto"/>
            </w:tcBorders>
            <w:vAlign w:val="center"/>
          </w:tcPr>
          <w:p w14:paraId="48D850D1" w14:textId="221CD8F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Centerville - </w:t>
            </w:r>
            <w:proofErr w:type="spellStart"/>
            <w:r>
              <w:rPr>
                <w:rFonts w:ascii="Andale WT" w:hAnsi="Andale WT" w:cs="Tahoma"/>
                <w:color w:val="454545"/>
                <w:sz w:val="18"/>
                <w:szCs w:val="18"/>
              </w:rPr>
              <w:t>Mccree</w:t>
            </w:r>
            <w:proofErr w:type="spellEnd"/>
            <w:r>
              <w:rPr>
                <w:rFonts w:ascii="Andale WT" w:hAnsi="Andale WT" w:cs="Tahoma"/>
                <w:color w:val="454545"/>
                <w:sz w:val="18"/>
                <w:szCs w:val="18"/>
              </w:rPr>
              <w:t xml:space="preserve"> 138kV</w:t>
            </w:r>
          </w:p>
        </w:tc>
        <w:tc>
          <w:tcPr>
            <w:tcW w:w="558" w:type="pct"/>
            <w:tcBorders>
              <w:top w:val="nil"/>
              <w:left w:val="nil"/>
              <w:bottom w:val="single" w:sz="8" w:space="0" w:color="auto"/>
              <w:right w:val="single" w:sz="8" w:space="0" w:color="auto"/>
            </w:tcBorders>
            <w:vAlign w:val="center"/>
          </w:tcPr>
          <w:p w14:paraId="2DA1425C" w14:textId="47BBE8C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1E7B947F" w14:textId="0EDDCF7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$6,711,761.72</w:t>
            </w:r>
          </w:p>
        </w:tc>
        <w:tc>
          <w:tcPr>
            <w:tcW w:w="572" w:type="pct"/>
            <w:tcBorders>
              <w:top w:val="nil"/>
              <w:left w:val="nil"/>
              <w:bottom w:val="single" w:sz="8" w:space="0" w:color="auto"/>
              <w:right w:val="single" w:sz="8" w:space="0" w:color="auto"/>
            </w:tcBorders>
            <w:vAlign w:val="bottom"/>
          </w:tcPr>
          <w:p w14:paraId="05FC9426" w14:textId="6E6DED43"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41CBFE2F"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47E30B03" w14:textId="77777777" w:rsidTr="00BD2040">
        <w:trPr>
          <w:trHeight w:val="975"/>
        </w:trPr>
        <w:tc>
          <w:tcPr>
            <w:tcW w:w="644" w:type="pct"/>
            <w:tcBorders>
              <w:top w:val="nil"/>
              <w:left w:val="single" w:sz="8" w:space="0" w:color="auto"/>
              <w:bottom w:val="single" w:sz="8" w:space="0" w:color="auto"/>
              <w:right w:val="single" w:sz="8" w:space="0" w:color="auto"/>
            </w:tcBorders>
            <w:vAlign w:val="center"/>
          </w:tcPr>
          <w:p w14:paraId="2D172BFB" w14:textId="0A7E5D1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DCAGPIN8</w:t>
            </w:r>
          </w:p>
        </w:tc>
        <w:tc>
          <w:tcPr>
            <w:tcW w:w="893" w:type="pct"/>
            <w:tcBorders>
              <w:top w:val="nil"/>
              <w:left w:val="nil"/>
              <w:bottom w:val="single" w:sz="8" w:space="0" w:color="auto"/>
              <w:right w:val="single" w:sz="8" w:space="0" w:color="auto"/>
            </w:tcBorders>
            <w:vAlign w:val="center"/>
          </w:tcPr>
          <w:p w14:paraId="6CFF01B7" w14:textId="2CC6E90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U4_X1_1</w:t>
            </w:r>
          </w:p>
        </w:tc>
        <w:tc>
          <w:tcPr>
            <w:tcW w:w="1108" w:type="pct"/>
            <w:tcBorders>
              <w:top w:val="nil"/>
              <w:left w:val="nil"/>
              <w:bottom w:val="single" w:sz="8" w:space="0" w:color="auto"/>
              <w:right w:val="single" w:sz="8" w:space="0" w:color="auto"/>
            </w:tcBorders>
            <w:vAlign w:val="center"/>
          </w:tcPr>
          <w:p w14:paraId="0DF1B8E7" w14:textId="65E6233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CAGNON-POTRANCO &amp; CAGNON-PINN_RD</w:t>
            </w:r>
          </w:p>
        </w:tc>
        <w:tc>
          <w:tcPr>
            <w:tcW w:w="563" w:type="pct"/>
            <w:tcBorders>
              <w:top w:val="nil"/>
              <w:left w:val="nil"/>
              <w:bottom w:val="single" w:sz="8" w:space="0" w:color="auto"/>
              <w:right w:val="single" w:sz="8" w:space="0" w:color="auto"/>
            </w:tcBorders>
            <w:vAlign w:val="center"/>
          </w:tcPr>
          <w:p w14:paraId="0D4F2D4B" w14:textId="48E27409"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Medinabs</w:t>
            </w:r>
            <w:proofErr w:type="spellEnd"/>
            <w:r>
              <w:rPr>
                <w:rFonts w:ascii="Andale WT" w:hAnsi="Andale WT" w:cs="Tahoma"/>
                <w:color w:val="454545"/>
                <w:sz w:val="18"/>
                <w:szCs w:val="18"/>
              </w:rPr>
              <w:t xml:space="preserve"> - 36th Street 138kV</w:t>
            </w:r>
          </w:p>
        </w:tc>
        <w:tc>
          <w:tcPr>
            <w:tcW w:w="558" w:type="pct"/>
            <w:tcBorders>
              <w:top w:val="nil"/>
              <w:left w:val="nil"/>
              <w:bottom w:val="single" w:sz="8" w:space="0" w:color="auto"/>
              <w:right w:val="single" w:sz="8" w:space="0" w:color="auto"/>
            </w:tcBorders>
            <w:vAlign w:val="center"/>
          </w:tcPr>
          <w:p w14:paraId="318952A4" w14:textId="328A62C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w:t>
            </w:r>
          </w:p>
        </w:tc>
        <w:tc>
          <w:tcPr>
            <w:tcW w:w="531" w:type="pct"/>
            <w:tcBorders>
              <w:top w:val="nil"/>
              <w:left w:val="nil"/>
              <w:bottom w:val="single" w:sz="8" w:space="0" w:color="auto"/>
              <w:right w:val="single" w:sz="8" w:space="0" w:color="auto"/>
            </w:tcBorders>
          </w:tcPr>
          <w:p w14:paraId="7C34207C" w14:textId="01FD0AA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$5,886,685.81</w:t>
            </w:r>
          </w:p>
        </w:tc>
        <w:tc>
          <w:tcPr>
            <w:tcW w:w="572" w:type="pct"/>
            <w:tcBorders>
              <w:top w:val="nil"/>
              <w:left w:val="nil"/>
              <w:bottom w:val="single" w:sz="8" w:space="0" w:color="auto"/>
              <w:right w:val="single" w:sz="8" w:space="0" w:color="auto"/>
            </w:tcBorders>
            <w:vAlign w:val="bottom"/>
          </w:tcPr>
          <w:p w14:paraId="76CF3D1D" w14:textId="638F24CD"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4E770AB8"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36693BAF"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6C2A4795" w14:textId="27D5052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MFOAVLO5</w:t>
            </w:r>
          </w:p>
        </w:tc>
        <w:tc>
          <w:tcPr>
            <w:tcW w:w="893" w:type="pct"/>
            <w:tcBorders>
              <w:top w:val="nil"/>
              <w:left w:val="nil"/>
              <w:bottom w:val="single" w:sz="8" w:space="0" w:color="auto"/>
              <w:right w:val="single" w:sz="8" w:space="0" w:color="auto"/>
            </w:tcBorders>
            <w:vAlign w:val="center"/>
          </w:tcPr>
          <w:p w14:paraId="2D0902A3" w14:textId="323267A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LARDVN_LASCRU1_1</w:t>
            </w:r>
          </w:p>
        </w:tc>
        <w:tc>
          <w:tcPr>
            <w:tcW w:w="1108" w:type="pct"/>
            <w:tcBorders>
              <w:top w:val="nil"/>
              <w:left w:val="nil"/>
              <w:bottom w:val="single" w:sz="8" w:space="0" w:color="auto"/>
              <w:right w:val="single" w:sz="8" w:space="0" w:color="auto"/>
            </w:tcBorders>
            <w:vAlign w:val="center"/>
          </w:tcPr>
          <w:p w14:paraId="4DB6E315" w14:textId="52BE5E82" w:rsidR="006C134D" w:rsidRPr="00D95E5A" w:rsidRDefault="006C134D"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double</w:t>
            </w:r>
            <w:proofErr w:type="gramEnd"/>
            <w:r>
              <w:rPr>
                <w:rFonts w:ascii="Andale WT" w:hAnsi="Andale WT" w:cs="Tahoma"/>
                <w:color w:val="454545"/>
                <w:sz w:val="18"/>
                <w:szCs w:val="18"/>
              </w:rPr>
              <w:t xml:space="preserve"> FOWLERTON to AVANZADA &amp; LOBO to FOWLERTON</w:t>
            </w:r>
          </w:p>
        </w:tc>
        <w:tc>
          <w:tcPr>
            <w:tcW w:w="563" w:type="pct"/>
            <w:tcBorders>
              <w:top w:val="nil"/>
              <w:left w:val="nil"/>
              <w:bottom w:val="single" w:sz="8" w:space="0" w:color="auto"/>
              <w:right w:val="single" w:sz="8" w:space="0" w:color="auto"/>
            </w:tcBorders>
            <w:vAlign w:val="center"/>
          </w:tcPr>
          <w:p w14:paraId="7C327B7C" w14:textId="6C3C84F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Laredo </w:t>
            </w:r>
            <w:proofErr w:type="spellStart"/>
            <w:r>
              <w:rPr>
                <w:rFonts w:ascii="Andale WT" w:hAnsi="Andale WT" w:cs="Tahoma"/>
                <w:color w:val="454545"/>
                <w:sz w:val="18"/>
                <w:szCs w:val="18"/>
              </w:rPr>
              <w:t>Vft</w:t>
            </w:r>
            <w:proofErr w:type="spellEnd"/>
            <w:r>
              <w:rPr>
                <w:rFonts w:ascii="Andale WT" w:hAnsi="Andale WT" w:cs="Tahoma"/>
                <w:color w:val="454545"/>
                <w:sz w:val="18"/>
                <w:szCs w:val="18"/>
              </w:rPr>
              <w:t xml:space="preserve"> North - Las Cruces 138kV</w:t>
            </w:r>
          </w:p>
        </w:tc>
        <w:tc>
          <w:tcPr>
            <w:tcW w:w="558" w:type="pct"/>
            <w:tcBorders>
              <w:top w:val="nil"/>
              <w:left w:val="nil"/>
              <w:bottom w:val="single" w:sz="8" w:space="0" w:color="auto"/>
              <w:right w:val="single" w:sz="8" w:space="0" w:color="auto"/>
            </w:tcBorders>
            <w:vAlign w:val="center"/>
          </w:tcPr>
          <w:p w14:paraId="37B8429A" w14:textId="68C57BC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19</w:t>
            </w:r>
          </w:p>
        </w:tc>
        <w:tc>
          <w:tcPr>
            <w:tcW w:w="531" w:type="pct"/>
            <w:tcBorders>
              <w:top w:val="nil"/>
              <w:left w:val="nil"/>
              <w:bottom w:val="single" w:sz="8" w:space="0" w:color="auto"/>
              <w:right w:val="single" w:sz="8" w:space="0" w:color="auto"/>
            </w:tcBorders>
          </w:tcPr>
          <w:p w14:paraId="32DFDFD8" w14:textId="7B2A53F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$5,529,778.17</w:t>
            </w:r>
          </w:p>
        </w:tc>
        <w:tc>
          <w:tcPr>
            <w:tcW w:w="572" w:type="pct"/>
            <w:tcBorders>
              <w:top w:val="nil"/>
              <w:left w:val="nil"/>
              <w:bottom w:val="single" w:sz="8" w:space="0" w:color="auto"/>
              <w:right w:val="single" w:sz="8" w:space="0" w:color="auto"/>
            </w:tcBorders>
            <w:vAlign w:val="bottom"/>
          </w:tcPr>
          <w:p w14:paraId="519B2966" w14:textId="21E30571" w:rsidR="006C134D" w:rsidRPr="00D95E5A" w:rsidRDefault="006C134D" w:rsidP="008F0687">
            <w:pPr>
              <w:spacing w:after="0" w:line="240" w:lineRule="auto"/>
              <w:rPr>
                <w:rFonts w:ascii="Tahoma" w:hAnsi="Tahoma" w:cs="Tahoma"/>
                <w:color w:val="000000"/>
                <w:sz w:val="16"/>
                <w:szCs w:val="16"/>
                <w:highlight w:val="yellow"/>
              </w:rPr>
            </w:pPr>
            <w:proofErr w:type="spellStart"/>
            <w:r>
              <w:rPr>
                <w:rFonts w:ascii="Tahoma" w:hAnsi="Tahoma" w:cs="Tahoma"/>
                <w:color w:val="000000"/>
              </w:rPr>
              <w:t>AEP_TCC_Laredo</w:t>
            </w:r>
            <w:proofErr w:type="spellEnd"/>
            <w:r>
              <w:rPr>
                <w:rFonts w:ascii="Tahoma" w:hAnsi="Tahoma" w:cs="Tahoma"/>
                <w:color w:val="000000"/>
              </w:rPr>
              <w:t xml:space="preserve"> VFT North - Las Cruces 138 kV Line Rebuild (58008); In service date 5/4/2023, However, the rating has not updated yet in the Network Operations Model.</w:t>
            </w:r>
          </w:p>
        </w:tc>
        <w:tc>
          <w:tcPr>
            <w:tcW w:w="130" w:type="pct"/>
            <w:vAlign w:val="center"/>
            <w:hideMark/>
          </w:tcPr>
          <w:p w14:paraId="5AB39508"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7CF9B33D"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7E237200" w14:textId="4DA13F8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STHSVE65</w:t>
            </w:r>
          </w:p>
        </w:tc>
        <w:tc>
          <w:tcPr>
            <w:tcW w:w="893" w:type="pct"/>
            <w:tcBorders>
              <w:top w:val="nil"/>
              <w:left w:val="nil"/>
              <w:bottom w:val="single" w:sz="8" w:space="0" w:color="auto"/>
              <w:right w:val="single" w:sz="8" w:space="0" w:color="auto"/>
            </w:tcBorders>
            <w:vAlign w:val="center"/>
          </w:tcPr>
          <w:p w14:paraId="30D96A81" w14:textId="3E0F73D0" w:rsidR="006C134D" w:rsidRPr="00D95E5A" w:rsidRDefault="006C134D"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35050__</w:t>
            </w:r>
            <w:proofErr w:type="gramEnd"/>
            <w:r>
              <w:rPr>
                <w:rFonts w:ascii="Andale WT" w:hAnsi="Andale WT" w:cs="Tahoma"/>
                <w:color w:val="454545"/>
                <w:sz w:val="18"/>
                <w:szCs w:val="18"/>
              </w:rPr>
              <w:t>B</w:t>
            </w:r>
          </w:p>
        </w:tc>
        <w:tc>
          <w:tcPr>
            <w:tcW w:w="1108" w:type="pct"/>
            <w:tcBorders>
              <w:top w:val="nil"/>
              <w:left w:val="nil"/>
              <w:bottom w:val="single" w:sz="8" w:space="0" w:color="auto"/>
              <w:right w:val="single" w:sz="8" w:space="0" w:color="auto"/>
            </w:tcBorders>
            <w:vAlign w:val="center"/>
          </w:tcPr>
          <w:p w14:paraId="1FD79E1F" w14:textId="71DAD4D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SAM SWITCH to VENUS SWITCH LIN _A</w:t>
            </w:r>
          </w:p>
        </w:tc>
        <w:tc>
          <w:tcPr>
            <w:tcW w:w="563" w:type="pct"/>
            <w:tcBorders>
              <w:top w:val="nil"/>
              <w:left w:val="nil"/>
              <w:bottom w:val="single" w:sz="8" w:space="0" w:color="auto"/>
              <w:right w:val="single" w:sz="8" w:space="0" w:color="auto"/>
            </w:tcBorders>
            <w:vAlign w:val="center"/>
          </w:tcPr>
          <w:p w14:paraId="2DD9DB23" w14:textId="73252E7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Venus Switch - Fort Smith Switch 345kV</w:t>
            </w:r>
          </w:p>
        </w:tc>
        <w:tc>
          <w:tcPr>
            <w:tcW w:w="558" w:type="pct"/>
            <w:tcBorders>
              <w:top w:val="nil"/>
              <w:left w:val="nil"/>
              <w:bottom w:val="single" w:sz="8" w:space="0" w:color="auto"/>
              <w:right w:val="single" w:sz="8" w:space="0" w:color="auto"/>
            </w:tcBorders>
            <w:vAlign w:val="center"/>
          </w:tcPr>
          <w:p w14:paraId="19B89952" w14:textId="7474D27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15</w:t>
            </w:r>
          </w:p>
        </w:tc>
        <w:tc>
          <w:tcPr>
            <w:tcW w:w="531" w:type="pct"/>
            <w:tcBorders>
              <w:top w:val="nil"/>
              <w:left w:val="nil"/>
              <w:bottom w:val="single" w:sz="8" w:space="0" w:color="auto"/>
              <w:right w:val="single" w:sz="8" w:space="0" w:color="auto"/>
            </w:tcBorders>
          </w:tcPr>
          <w:p w14:paraId="59DE9CD4" w14:textId="40BAF87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$4,437,379.15</w:t>
            </w:r>
          </w:p>
        </w:tc>
        <w:tc>
          <w:tcPr>
            <w:tcW w:w="572" w:type="pct"/>
            <w:tcBorders>
              <w:top w:val="single" w:sz="4" w:space="0" w:color="auto"/>
              <w:left w:val="single" w:sz="4" w:space="0" w:color="auto"/>
              <w:bottom w:val="single" w:sz="4" w:space="0" w:color="auto"/>
              <w:right w:val="single" w:sz="4" w:space="0" w:color="auto"/>
            </w:tcBorders>
            <w:vAlign w:val="bottom"/>
          </w:tcPr>
          <w:p w14:paraId="4C335A24" w14:textId="5FDAFA52"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ONCOR_ME_78369_Rebuild Sam Switch - Venus Switch 345 kV DCKT, 78369, Rebuild Sam Switch - Venus Switch 345 kV DCKT 24RPG017</w:t>
            </w:r>
          </w:p>
        </w:tc>
        <w:tc>
          <w:tcPr>
            <w:tcW w:w="130" w:type="pct"/>
            <w:vAlign w:val="center"/>
            <w:hideMark/>
          </w:tcPr>
          <w:p w14:paraId="08DF6386"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06BE4811"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125E27C5" w14:textId="2224113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DMTSCOS5</w:t>
            </w:r>
          </w:p>
        </w:tc>
        <w:tc>
          <w:tcPr>
            <w:tcW w:w="893" w:type="pct"/>
            <w:tcBorders>
              <w:top w:val="nil"/>
              <w:left w:val="nil"/>
              <w:bottom w:val="single" w:sz="8" w:space="0" w:color="auto"/>
              <w:right w:val="single" w:sz="8" w:space="0" w:color="auto"/>
            </w:tcBorders>
            <w:vAlign w:val="center"/>
          </w:tcPr>
          <w:p w14:paraId="412866BD" w14:textId="5CB579B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6437__F</w:t>
            </w:r>
          </w:p>
        </w:tc>
        <w:tc>
          <w:tcPr>
            <w:tcW w:w="1108" w:type="pct"/>
            <w:tcBorders>
              <w:top w:val="nil"/>
              <w:left w:val="nil"/>
              <w:bottom w:val="single" w:sz="8" w:space="0" w:color="auto"/>
              <w:right w:val="single" w:sz="8" w:space="0" w:color="auto"/>
            </w:tcBorders>
            <w:vAlign w:val="center"/>
          </w:tcPr>
          <w:p w14:paraId="45FA4703" w14:textId="390B62A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DMTSW TO SCOSW 345 DBLCKT</w:t>
            </w:r>
          </w:p>
        </w:tc>
        <w:tc>
          <w:tcPr>
            <w:tcW w:w="563" w:type="pct"/>
            <w:tcBorders>
              <w:top w:val="nil"/>
              <w:left w:val="nil"/>
              <w:bottom w:val="single" w:sz="8" w:space="0" w:color="auto"/>
              <w:right w:val="single" w:sz="8" w:space="0" w:color="auto"/>
            </w:tcBorders>
            <w:vAlign w:val="center"/>
          </w:tcPr>
          <w:p w14:paraId="2D831C93" w14:textId="04D4A69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Knapp - Scurry Chevron 138kV</w:t>
            </w:r>
          </w:p>
        </w:tc>
        <w:tc>
          <w:tcPr>
            <w:tcW w:w="558" w:type="pct"/>
            <w:tcBorders>
              <w:top w:val="nil"/>
              <w:left w:val="nil"/>
              <w:bottom w:val="single" w:sz="8" w:space="0" w:color="auto"/>
              <w:right w:val="single" w:sz="8" w:space="0" w:color="auto"/>
            </w:tcBorders>
            <w:vAlign w:val="center"/>
          </w:tcPr>
          <w:p w14:paraId="19EC0F1E" w14:textId="6D06D2D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17</w:t>
            </w:r>
          </w:p>
        </w:tc>
        <w:tc>
          <w:tcPr>
            <w:tcW w:w="531" w:type="pct"/>
            <w:tcBorders>
              <w:top w:val="nil"/>
              <w:left w:val="nil"/>
              <w:bottom w:val="single" w:sz="8" w:space="0" w:color="auto"/>
              <w:right w:val="single" w:sz="8" w:space="0" w:color="auto"/>
            </w:tcBorders>
          </w:tcPr>
          <w:p w14:paraId="100CB1F7" w14:textId="39D3EEA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$3,977,680.19</w:t>
            </w:r>
          </w:p>
        </w:tc>
        <w:tc>
          <w:tcPr>
            <w:tcW w:w="572" w:type="pct"/>
            <w:tcBorders>
              <w:top w:val="nil"/>
              <w:left w:val="nil"/>
              <w:bottom w:val="single" w:sz="8" w:space="0" w:color="auto"/>
              <w:right w:val="single" w:sz="8" w:space="0" w:color="auto"/>
            </w:tcBorders>
            <w:vAlign w:val="bottom"/>
          </w:tcPr>
          <w:p w14:paraId="52140FD2" w14:textId="12776772"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Oncor_FW_87653 Bluff Creek to Scurry Chevron PRJ (MOD 87653)</w:t>
            </w:r>
          </w:p>
        </w:tc>
        <w:tc>
          <w:tcPr>
            <w:tcW w:w="130" w:type="pct"/>
            <w:vAlign w:val="center"/>
            <w:hideMark/>
          </w:tcPr>
          <w:p w14:paraId="7FD41889"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FC23C1A"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4CDF773C" w14:textId="5F8CEE3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DFOAVLO5</w:t>
            </w:r>
          </w:p>
        </w:tc>
        <w:tc>
          <w:tcPr>
            <w:tcW w:w="893" w:type="pct"/>
            <w:tcBorders>
              <w:top w:val="nil"/>
              <w:left w:val="nil"/>
              <w:bottom w:val="single" w:sz="8" w:space="0" w:color="auto"/>
              <w:right w:val="single" w:sz="8" w:space="0" w:color="auto"/>
            </w:tcBorders>
            <w:vAlign w:val="center"/>
          </w:tcPr>
          <w:p w14:paraId="33EE2871" w14:textId="3C9C49F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LARDVN_LASCRU1_1</w:t>
            </w:r>
          </w:p>
        </w:tc>
        <w:tc>
          <w:tcPr>
            <w:tcW w:w="1108" w:type="pct"/>
            <w:tcBorders>
              <w:top w:val="nil"/>
              <w:left w:val="nil"/>
              <w:bottom w:val="single" w:sz="8" w:space="0" w:color="auto"/>
              <w:right w:val="single" w:sz="8" w:space="0" w:color="auto"/>
            </w:tcBorders>
            <w:vAlign w:val="center"/>
          </w:tcPr>
          <w:p w14:paraId="52924341" w14:textId="52CE5E3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FOWLERTON to LOBO &amp; AVANZADA</w:t>
            </w:r>
          </w:p>
        </w:tc>
        <w:tc>
          <w:tcPr>
            <w:tcW w:w="563" w:type="pct"/>
            <w:tcBorders>
              <w:top w:val="nil"/>
              <w:left w:val="nil"/>
              <w:bottom w:val="single" w:sz="8" w:space="0" w:color="auto"/>
              <w:right w:val="single" w:sz="8" w:space="0" w:color="auto"/>
            </w:tcBorders>
            <w:vAlign w:val="center"/>
          </w:tcPr>
          <w:p w14:paraId="502AE409" w14:textId="5201943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Laredo </w:t>
            </w:r>
            <w:proofErr w:type="spellStart"/>
            <w:r>
              <w:rPr>
                <w:rFonts w:ascii="Andale WT" w:hAnsi="Andale WT" w:cs="Tahoma"/>
                <w:color w:val="454545"/>
                <w:sz w:val="18"/>
                <w:szCs w:val="18"/>
              </w:rPr>
              <w:t>Vft</w:t>
            </w:r>
            <w:proofErr w:type="spellEnd"/>
            <w:r>
              <w:rPr>
                <w:rFonts w:ascii="Andale WT" w:hAnsi="Andale WT" w:cs="Tahoma"/>
                <w:color w:val="454545"/>
                <w:sz w:val="18"/>
                <w:szCs w:val="18"/>
              </w:rPr>
              <w:t xml:space="preserve"> North - Las Cruces 138kV</w:t>
            </w:r>
          </w:p>
        </w:tc>
        <w:tc>
          <w:tcPr>
            <w:tcW w:w="558" w:type="pct"/>
            <w:tcBorders>
              <w:top w:val="nil"/>
              <w:left w:val="nil"/>
              <w:bottom w:val="single" w:sz="8" w:space="0" w:color="auto"/>
              <w:right w:val="single" w:sz="8" w:space="0" w:color="auto"/>
            </w:tcBorders>
            <w:vAlign w:val="center"/>
          </w:tcPr>
          <w:p w14:paraId="187B1BCB" w14:textId="219FBDD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w:t>
            </w:r>
          </w:p>
        </w:tc>
        <w:tc>
          <w:tcPr>
            <w:tcW w:w="531" w:type="pct"/>
            <w:tcBorders>
              <w:top w:val="nil"/>
              <w:left w:val="nil"/>
              <w:bottom w:val="single" w:sz="8" w:space="0" w:color="auto"/>
              <w:right w:val="single" w:sz="8" w:space="0" w:color="auto"/>
            </w:tcBorders>
          </w:tcPr>
          <w:p w14:paraId="45E5EB26" w14:textId="08430CB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$3,412,079.62</w:t>
            </w:r>
          </w:p>
        </w:tc>
        <w:tc>
          <w:tcPr>
            <w:tcW w:w="572" w:type="pct"/>
            <w:tcBorders>
              <w:top w:val="nil"/>
              <w:left w:val="nil"/>
              <w:bottom w:val="single" w:sz="8" w:space="0" w:color="auto"/>
              <w:right w:val="single" w:sz="8" w:space="0" w:color="auto"/>
            </w:tcBorders>
            <w:vAlign w:val="bottom"/>
          </w:tcPr>
          <w:p w14:paraId="207AF7AF" w14:textId="0F4ABA7F" w:rsidR="006C134D" w:rsidRPr="00D95E5A" w:rsidRDefault="006C134D" w:rsidP="008F0687">
            <w:pPr>
              <w:spacing w:after="0" w:line="240" w:lineRule="auto"/>
              <w:rPr>
                <w:rFonts w:ascii="Tahoma" w:hAnsi="Tahoma" w:cs="Tahoma"/>
                <w:color w:val="000000"/>
                <w:sz w:val="16"/>
                <w:szCs w:val="16"/>
                <w:highlight w:val="yellow"/>
              </w:rPr>
            </w:pPr>
            <w:proofErr w:type="spellStart"/>
            <w:r>
              <w:rPr>
                <w:rFonts w:ascii="Tahoma" w:hAnsi="Tahoma" w:cs="Tahoma"/>
                <w:color w:val="000000"/>
              </w:rPr>
              <w:t>AEP_TCC_Laredo</w:t>
            </w:r>
            <w:proofErr w:type="spellEnd"/>
            <w:r>
              <w:rPr>
                <w:rFonts w:ascii="Tahoma" w:hAnsi="Tahoma" w:cs="Tahoma"/>
                <w:color w:val="000000"/>
              </w:rPr>
              <w:t xml:space="preserve"> VFT North - Las Cruces 138 kV Line Rebuild (58008); In service date 5/4/2023, However, the rating has not updated yet in the Network Operations Model.</w:t>
            </w:r>
          </w:p>
        </w:tc>
        <w:tc>
          <w:tcPr>
            <w:tcW w:w="130" w:type="pct"/>
            <w:vAlign w:val="center"/>
            <w:hideMark/>
          </w:tcPr>
          <w:p w14:paraId="53899266"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6494A802" w14:textId="77777777" w:rsidTr="00BD2040">
        <w:trPr>
          <w:trHeight w:val="270"/>
        </w:trPr>
        <w:tc>
          <w:tcPr>
            <w:tcW w:w="644" w:type="pct"/>
            <w:tcBorders>
              <w:top w:val="nil"/>
              <w:left w:val="single" w:sz="8" w:space="0" w:color="auto"/>
              <w:bottom w:val="single" w:sz="8" w:space="0" w:color="auto"/>
              <w:right w:val="single" w:sz="8" w:space="0" w:color="auto"/>
            </w:tcBorders>
            <w:vAlign w:val="center"/>
          </w:tcPr>
          <w:p w14:paraId="3988A49C" w14:textId="1D37BF8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SBWDDBM5</w:t>
            </w:r>
          </w:p>
        </w:tc>
        <w:tc>
          <w:tcPr>
            <w:tcW w:w="893" w:type="pct"/>
            <w:tcBorders>
              <w:top w:val="nil"/>
              <w:left w:val="nil"/>
              <w:bottom w:val="single" w:sz="8" w:space="0" w:color="auto"/>
              <w:right w:val="single" w:sz="8" w:space="0" w:color="auto"/>
            </w:tcBorders>
            <w:vAlign w:val="center"/>
          </w:tcPr>
          <w:p w14:paraId="4A1FD57B" w14:textId="7EBC23D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LPLMK_LPLNE_1</w:t>
            </w:r>
          </w:p>
        </w:tc>
        <w:tc>
          <w:tcPr>
            <w:tcW w:w="1108" w:type="pct"/>
            <w:tcBorders>
              <w:top w:val="nil"/>
              <w:left w:val="nil"/>
              <w:bottom w:val="single" w:sz="8" w:space="0" w:color="auto"/>
              <w:right w:val="single" w:sz="8" w:space="0" w:color="auto"/>
            </w:tcBorders>
            <w:vAlign w:val="center"/>
          </w:tcPr>
          <w:p w14:paraId="424D9D3C" w14:textId="12B7E1F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BLACKWATER DRAW SWITCH to DOUBLE MOUNTAIN SWITCH LIN 1</w:t>
            </w:r>
          </w:p>
        </w:tc>
        <w:tc>
          <w:tcPr>
            <w:tcW w:w="563" w:type="pct"/>
            <w:tcBorders>
              <w:top w:val="nil"/>
              <w:left w:val="nil"/>
              <w:bottom w:val="single" w:sz="8" w:space="0" w:color="auto"/>
              <w:right w:val="single" w:sz="8" w:space="0" w:color="auto"/>
            </w:tcBorders>
            <w:vAlign w:val="center"/>
          </w:tcPr>
          <w:p w14:paraId="3695E090" w14:textId="3364D27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Mackenzie Substation - Northeast Substation 115kV</w:t>
            </w:r>
          </w:p>
        </w:tc>
        <w:tc>
          <w:tcPr>
            <w:tcW w:w="558" w:type="pct"/>
            <w:tcBorders>
              <w:top w:val="nil"/>
              <w:left w:val="nil"/>
              <w:bottom w:val="single" w:sz="8" w:space="0" w:color="auto"/>
              <w:right w:val="single" w:sz="8" w:space="0" w:color="auto"/>
            </w:tcBorders>
            <w:vAlign w:val="center"/>
          </w:tcPr>
          <w:p w14:paraId="2ED4BF04" w14:textId="3DEB043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16</w:t>
            </w:r>
          </w:p>
        </w:tc>
        <w:tc>
          <w:tcPr>
            <w:tcW w:w="531" w:type="pct"/>
            <w:tcBorders>
              <w:top w:val="nil"/>
              <w:left w:val="nil"/>
              <w:bottom w:val="single" w:sz="8" w:space="0" w:color="auto"/>
              <w:right w:val="single" w:sz="8" w:space="0" w:color="auto"/>
            </w:tcBorders>
          </w:tcPr>
          <w:p w14:paraId="32B0D9F7" w14:textId="7C0E45F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$2,722,446.68</w:t>
            </w:r>
          </w:p>
        </w:tc>
        <w:tc>
          <w:tcPr>
            <w:tcW w:w="572" w:type="pct"/>
            <w:tcBorders>
              <w:top w:val="nil"/>
              <w:left w:val="nil"/>
              <w:bottom w:val="single" w:sz="8" w:space="0" w:color="auto"/>
              <w:right w:val="single" w:sz="8" w:space="0" w:color="auto"/>
            </w:tcBorders>
            <w:vAlign w:val="bottom"/>
          </w:tcPr>
          <w:p w14:paraId="45A6A695" w14:textId="4A9E07B7"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40785D00"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40C37CE" w14:textId="77777777" w:rsidTr="00BD2040">
        <w:trPr>
          <w:trHeight w:val="975"/>
        </w:trPr>
        <w:tc>
          <w:tcPr>
            <w:tcW w:w="644" w:type="pct"/>
            <w:tcBorders>
              <w:top w:val="nil"/>
              <w:left w:val="single" w:sz="8" w:space="0" w:color="auto"/>
              <w:bottom w:val="single" w:sz="8" w:space="0" w:color="auto"/>
              <w:right w:val="single" w:sz="8" w:space="0" w:color="auto"/>
            </w:tcBorders>
            <w:vAlign w:val="center"/>
          </w:tcPr>
          <w:p w14:paraId="35FE3ADB" w14:textId="6E42FE1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DWAP_BI5</w:t>
            </w:r>
          </w:p>
        </w:tc>
        <w:tc>
          <w:tcPr>
            <w:tcW w:w="893" w:type="pct"/>
            <w:tcBorders>
              <w:top w:val="nil"/>
              <w:left w:val="nil"/>
              <w:bottom w:val="single" w:sz="8" w:space="0" w:color="auto"/>
              <w:right w:val="single" w:sz="8" w:space="0" w:color="auto"/>
            </w:tcBorders>
            <w:vAlign w:val="center"/>
          </w:tcPr>
          <w:p w14:paraId="7524AD23" w14:textId="1B1B878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BI_JN_64_A</w:t>
            </w:r>
          </w:p>
        </w:tc>
        <w:tc>
          <w:tcPr>
            <w:tcW w:w="1108" w:type="pct"/>
            <w:tcBorders>
              <w:top w:val="nil"/>
              <w:left w:val="nil"/>
              <w:bottom w:val="single" w:sz="8" w:space="0" w:color="auto"/>
              <w:right w:val="single" w:sz="8" w:space="0" w:color="auto"/>
            </w:tcBorders>
            <w:vAlign w:val="center"/>
          </w:tcPr>
          <w:p w14:paraId="1B12FFCB" w14:textId="0A2A728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TWR (345) WAP-BI50 &amp; SMITHERS-BI98</w:t>
            </w:r>
          </w:p>
        </w:tc>
        <w:tc>
          <w:tcPr>
            <w:tcW w:w="563" w:type="pct"/>
            <w:tcBorders>
              <w:top w:val="nil"/>
              <w:left w:val="nil"/>
              <w:bottom w:val="single" w:sz="8" w:space="0" w:color="auto"/>
              <w:right w:val="single" w:sz="8" w:space="0" w:color="auto"/>
            </w:tcBorders>
            <w:vAlign w:val="center"/>
          </w:tcPr>
          <w:p w14:paraId="42EBCDC3" w14:textId="19775E0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Bellaire - Jeanetta 345kV</w:t>
            </w:r>
          </w:p>
        </w:tc>
        <w:tc>
          <w:tcPr>
            <w:tcW w:w="558" w:type="pct"/>
            <w:tcBorders>
              <w:top w:val="nil"/>
              <w:left w:val="nil"/>
              <w:bottom w:val="single" w:sz="8" w:space="0" w:color="auto"/>
              <w:right w:val="single" w:sz="8" w:space="0" w:color="auto"/>
            </w:tcBorders>
            <w:vAlign w:val="center"/>
          </w:tcPr>
          <w:p w14:paraId="6B418276" w14:textId="135F485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w:t>
            </w:r>
          </w:p>
        </w:tc>
        <w:tc>
          <w:tcPr>
            <w:tcW w:w="531" w:type="pct"/>
            <w:tcBorders>
              <w:top w:val="nil"/>
              <w:left w:val="nil"/>
              <w:bottom w:val="single" w:sz="8" w:space="0" w:color="auto"/>
              <w:right w:val="single" w:sz="8" w:space="0" w:color="auto"/>
            </w:tcBorders>
          </w:tcPr>
          <w:p w14:paraId="4B36D3CA" w14:textId="496675D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$2,410,822.77</w:t>
            </w:r>
          </w:p>
        </w:tc>
        <w:tc>
          <w:tcPr>
            <w:tcW w:w="572" w:type="pct"/>
            <w:tcBorders>
              <w:top w:val="single" w:sz="4" w:space="0" w:color="auto"/>
              <w:left w:val="single" w:sz="4" w:space="0" w:color="auto"/>
              <w:bottom w:val="single" w:sz="4" w:space="0" w:color="auto"/>
              <w:right w:val="single" w:sz="4" w:space="0" w:color="auto"/>
            </w:tcBorders>
            <w:vAlign w:val="bottom"/>
          </w:tcPr>
          <w:p w14:paraId="1167CE04" w14:textId="7AC28859"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xml:space="preserve">CNP_25TPIT87479_Facility_Ratings_Upgrades (Phase ID 87822) </w:t>
            </w:r>
          </w:p>
        </w:tc>
        <w:tc>
          <w:tcPr>
            <w:tcW w:w="130" w:type="pct"/>
            <w:vAlign w:val="center"/>
            <w:hideMark/>
          </w:tcPr>
          <w:p w14:paraId="6BC94941"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9B2F9BB" w14:textId="77777777" w:rsidTr="00BD2040">
        <w:trPr>
          <w:trHeight w:val="1035"/>
        </w:trPr>
        <w:tc>
          <w:tcPr>
            <w:tcW w:w="644" w:type="pct"/>
            <w:tcBorders>
              <w:top w:val="nil"/>
              <w:left w:val="single" w:sz="8" w:space="0" w:color="auto"/>
              <w:bottom w:val="single" w:sz="8" w:space="0" w:color="auto"/>
              <w:right w:val="single" w:sz="8" w:space="0" w:color="auto"/>
            </w:tcBorders>
            <w:shd w:val="clear" w:color="000000" w:fill="B8CCE4"/>
            <w:vAlign w:val="center"/>
          </w:tcPr>
          <w:p w14:paraId="03C5909D" w14:textId="52C9DFE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DELMSAN5</w:t>
            </w:r>
          </w:p>
        </w:tc>
        <w:tc>
          <w:tcPr>
            <w:tcW w:w="893" w:type="pct"/>
            <w:tcBorders>
              <w:top w:val="nil"/>
              <w:left w:val="nil"/>
              <w:bottom w:val="single" w:sz="8" w:space="0" w:color="auto"/>
              <w:right w:val="single" w:sz="8" w:space="0" w:color="auto"/>
            </w:tcBorders>
            <w:shd w:val="clear" w:color="000000" w:fill="B8CCE4"/>
            <w:vAlign w:val="center"/>
          </w:tcPr>
          <w:p w14:paraId="4D49820B" w14:textId="259F78E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F2_11_1</w:t>
            </w:r>
          </w:p>
        </w:tc>
        <w:tc>
          <w:tcPr>
            <w:tcW w:w="1108" w:type="pct"/>
            <w:tcBorders>
              <w:top w:val="nil"/>
              <w:left w:val="nil"/>
              <w:bottom w:val="single" w:sz="8" w:space="0" w:color="auto"/>
              <w:right w:val="single" w:sz="8" w:space="0" w:color="auto"/>
            </w:tcBorders>
            <w:shd w:val="clear" w:color="000000" w:fill="B8CCE4"/>
            <w:vAlign w:val="center"/>
          </w:tcPr>
          <w:p w14:paraId="180EC3E1" w14:textId="71ED5961"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Elmcreek-Sanmigl</w:t>
            </w:r>
            <w:proofErr w:type="spellEnd"/>
            <w:r>
              <w:rPr>
                <w:rFonts w:ascii="Andale WT" w:hAnsi="Andale WT" w:cs="Tahoma"/>
                <w:color w:val="454545"/>
                <w:sz w:val="18"/>
                <w:szCs w:val="18"/>
              </w:rPr>
              <w:t xml:space="preserve"> 345kV</w:t>
            </w:r>
          </w:p>
        </w:tc>
        <w:tc>
          <w:tcPr>
            <w:tcW w:w="563" w:type="pct"/>
            <w:tcBorders>
              <w:top w:val="nil"/>
              <w:left w:val="nil"/>
              <w:bottom w:val="single" w:sz="8" w:space="0" w:color="auto"/>
              <w:right w:val="single" w:sz="8" w:space="0" w:color="auto"/>
            </w:tcBorders>
            <w:shd w:val="clear" w:color="000000" w:fill="B8CCE4"/>
            <w:vAlign w:val="center"/>
          </w:tcPr>
          <w:p w14:paraId="097D4717" w14:textId="398AD1EE"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Fallscty</w:t>
            </w:r>
            <w:proofErr w:type="spellEnd"/>
            <w:r>
              <w:rPr>
                <w:rFonts w:ascii="Andale WT" w:hAnsi="Andale WT" w:cs="Tahoma"/>
                <w:color w:val="454545"/>
                <w:sz w:val="18"/>
                <w:szCs w:val="18"/>
              </w:rPr>
              <w:t xml:space="preserve"> - Kenedy Switch 138kV</w:t>
            </w:r>
          </w:p>
        </w:tc>
        <w:tc>
          <w:tcPr>
            <w:tcW w:w="558" w:type="pct"/>
            <w:tcBorders>
              <w:top w:val="nil"/>
              <w:left w:val="nil"/>
              <w:bottom w:val="single" w:sz="8" w:space="0" w:color="auto"/>
              <w:right w:val="single" w:sz="8" w:space="0" w:color="auto"/>
            </w:tcBorders>
            <w:shd w:val="clear" w:color="000000" w:fill="B8CCE4"/>
            <w:vAlign w:val="center"/>
          </w:tcPr>
          <w:p w14:paraId="261CE13F" w14:textId="1DA45C5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17</w:t>
            </w:r>
          </w:p>
        </w:tc>
        <w:tc>
          <w:tcPr>
            <w:tcW w:w="531" w:type="pct"/>
            <w:tcBorders>
              <w:top w:val="nil"/>
              <w:left w:val="nil"/>
              <w:bottom w:val="single" w:sz="8" w:space="0" w:color="auto"/>
              <w:right w:val="single" w:sz="8" w:space="0" w:color="auto"/>
            </w:tcBorders>
            <w:shd w:val="clear" w:color="000000" w:fill="B8CCE4"/>
          </w:tcPr>
          <w:p w14:paraId="3CFA07F3" w14:textId="45768CD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$2,332,294.65</w:t>
            </w:r>
          </w:p>
        </w:tc>
        <w:tc>
          <w:tcPr>
            <w:tcW w:w="572" w:type="pct"/>
            <w:tcBorders>
              <w:top w:val="nil"/>
              <w:left w:val="nil"/>
              <w:bottom w:val="single" w:sz="8" w:space="0" w:color="auto"/>
              <w:right w:val="single" w:sz="8" w:space="0" w:color="auto"/>
            </w:tcBorders>
            <w:shd w:val="clear" w:color="000000" w:fill="B8CCE4"/>
            <w:vAlign w:val="bottom"/>
          </w:tcPr>
          <w:p w14:paraId="5F0FDBDA" w14:textId="700689F1"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7D4BA2D6"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1B6F697" w14:textId="77777777" w:rsidTr="00BD2040">
        <w:trPr>
          <w:trHeight w:val="1455"/>
        </w:trPr>
        <w:tc>
          <w:tcPr>
            <w:tcW w:w="644" w:type="pct"/>
            <w:tcBorders>
              <w:top w:val="nil"/>
              <w:left w:val="single" w:sz="8" w:space="0" w:color="auto"/>
              <w:bottom w:val="single" w:sz="8" w:space="0" w:color="auto"/>
              <w:right w:val="single" w:sz="8" w:space="0" w:color="auto"/>
            </w:tcBorders>
            <w:shd w:val="clear" w:color="000000" w:fill="B8CCE4"/>
            <w:vAlign w:val="center"/>
          </w:tcPr>
          <w:p w14:paraId="42235CDD" w14:textId="455F3A3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SSTILOM8</w:t>
            </w:r>
          </w:p>
        </w:tc>
        <w:tc>
          <w:tcPr>
            <w:tcW w:w="893" w:type="pct"/>
            <w:tcBorders>
              <w:top w:val="nil"/>
              <w:left w:val="nil"/>
              <w:bottom w:val="single" w:sz="8" w:space="0" w:color="auto"/>
              <w:right w:val="single" w:sz="8" w:space="0" w:color="auto"/>
            </w:tcBorders>
            <w:shd w:val="clear" w:color="000000" w:fill="B8CCE4"/>
            <w:vAlign w:val="center"/>
          </w:tcPr>
          <w:p w14:paraId="61AE73A2" w14:textId="714A377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SCARBI_STILLM1_1</w:t>
            </w:r>
          </w:p>
        </w:tc>
        <w:tc>
          <w:tcPr>
            <w:tcW w:w="1108" w:type="pct"/>
            <w:tcBorders>
              <w:top w:val="nil"/>
              <w:left w:val="nil"/>
              <w:bottom w:val="single" w:sz="8" w:space="0" w:color="auto"/>
              <w:right w:val="single" w:sz="8" w:space="0" w:color="auto"/>
            </w:tcBorders>
            <w:shd w:val="clear" w:color="000000" w:fill="B8CCE4"/>
            <w:vAlign w:val="center"/>
          </w:tcPr>
          <w:p w14:paraId="7C96F686" w14:textId="473F7D8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STILLMAN to LOMA ALTA SUBSTATION LIN 1</w:t>
            </w:r>
          </w:p>
        </w:tc>
        <w:tc>
          <w:tcPr>
            <w:tcW w:w="563" w:type="pct"/>
            <w:tcBorders>
              <w:top w:val="nil"/>
              <w:left w:val="nil"/>
              <w:bottom w:val="single" w:sz="8" w:space="0" w:color="auto"/>
              <w:right w:val="single" w:sz="8" w:space="0" w:color="auto"/>
            </w:tcBorders>
            <w:shd w:val="clear" w:color="000000" w:fill="B8CCE4"/>
            <w:vAlign w:val="center"/>
          </w:tcPr>
          <w:p w14:paraId="467C695E" w14:textId="69BF195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South Carbide - Stillman 138kV</w:t>
            </w:r>
          </w:p>
        </w:tc>
        <w:tc>
          <w:tcPr>
            <w:tcW w:w="558" w:type="pct"/>
            <w:tcBorders>
              <w:top w:val="nil"/>
              <w:left w:val="nil"/>
              <w:bottom w:val="single" w:sz="8" w:space="0" w:color="auto"/>
              <w:right w:val="single" w:sz="8" w:space="0" w:color="auto"/>
            </w:tcBorders>
            <w:shd w:val="clear" w:color="000000" w:fill="B8CCE4"/>
            <w:vAlign w:val="center"/>
          </w:tcPr>
          <w:p w14:paraId="2DE30A33" w14:textId="633B865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shd w:val="clear" w:color="000000" w:fill="B8CCE4"/>
          </w:tcPr>
          <w:p w14:paraId="7A0B1234" w14:textId="7D9D240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$2,182,246.86</w:t>
            </w:r>
          </w:p>
        </w:tc>
        <w:tc>
          <w:tcPr>
            <w:tcW w:w="572" w:type="pct"/>
            <w:tcBorders>
              <w:top w:val="nil"/>
              <w:left w:val="nil"/>
              <w:bottom w:val="single" w:sz="8" w:space="0" w:color="auto"/>
              <w:right w:val="single" w:sz="8" w:space="0" w:color="auto"/>
            </w:tcBorders>
            <w:shd w:val="clear" w:color="000000" w:fill="B8CCE4"/>
            <w:vAlign w:val="bottom"/>
          </w:tcPr>
          <w:p w14:paraId="15C64044" w14:textId="107CD0E8"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FD3F6FD"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69F3083F"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731EDEE9" w14:textId="4DA47A8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DHILMAR5</w:t>
            </w:r>
          </w:p>
        </w:tc>
        <w:tc>
          <w:tcPr>
            <w:tcW w:w="893" w:type="pct"/>
            <w:tcBorders>
              <w:top w:val="nil"/>
              <w:left w:val="nil"/>
              <w:bottom w:val="single" w:sz="8" w:space="0" w:color="auto"/>
              <w:right w:val="single" w:sz="8" w:space="0" w:color="auto"/>
            </w:tcBorders>
            <w:vAlign w:val="center"/>
          </w:tcPr>
          <w:p w14:paraId="025A8B9B" w14:textId="39FD77D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361T361_1</w:t>
            </w:r>
          </w:p>
        </w:tc>
        <w:tc>
          <w:tcPr>
            <w:tcW w:w="1108" w:type="pct"/>
            <w:tcBorders>
              <w:top w:val="nil"/>
              <w:left w:val="nil"/>
              <w:bottom w:val="single" w:sz="8" w:space="0" w:color="auto"/>
              <w:right w:val="single" w:sz="8" w:space="0" w:color="auto"/>
            </w:tcBorders>
            <w:vAlign w:val="center"/>
          </w:tcPr>
          <w:p w14:paraId="66AA6FA1" w14:textId="4BEA608C"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Hillctry</w:t>
            </w:r>
            <w:proofErr w:type="spellEnd"/>
            <w:r>
              <w:rPr>
                <w:rFonts w:ascii="Andale WT" w:hAnsi="Andale WT" w:cs="Tahoma"/>
                <w:color w:val="454545"/>
                <w:sz w:val="18"/>
                <w:szCs w:val="18"/>
              </w:rPr>
              <w:t>-Marion 345kV</w:t>
            </w:r>
          </w:p>
        </w:tc>
        <w:tc>
          <w:tcPr>
            <w:tcW w:w="563" w:type="pct"/>
            <w:tcBorders>
              <w:top w:val="nil"/>
              <w:left w:val="nil"/>
              <w:bottom w:val="single" w:sz="8" w:space="0" w:color="auto"/>
              <w:right w:val="single" w:sz="8" w:space="0" w:color="auto"/>
            </w:tcBorders>
            <w:vAlign w:val="center"/>
          </w:tcPr>
          <w:p w14:paraId="338967C8" w14:textId="7986A99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Parkway - Schertz 138kV</w:t>
            </w:r>
          </w:p>
        </w:tc>
        <w:tc>
          <w:tcPr>
            <w:tcW w:w="558" w:type="pct"/>
            <w:tcBorders>
              <w:top w:val="nil"/>
              <w:left w:val="nil"/>
              <w:bottom w:val="single" w:sz="8" w:space="0" w:color="auto"/>
              <w:right w:val="single" w:sz="8" w:space="0" w:color="auto"/>
            </w:tcBorders>
            <w:vAlign w:val="center"/>
          </w:tcPr>
          <w:p w14:paraId="395F2A8A" w14:textId="3E259BD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12EFC388" w14:textId="43D85CC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$1,916,107.92</w:t>
            </w:r>
          </w:p>
        </w:tc>
        <w:tc>
          <w:tcPr>
            <w:tcW w:w="572" w:type="pct"/>
            <w:tcBorders>
              <w:top w:val="nil"/>
              <w:left w:val="nil"/>
              <w:bottom w:val="single" w:sz="8" w:space="0" w:color="auto"/>
              <w:right w:val="single" w:sz="8" w:space="0" w:color="auto"/>
            </w:tcBorders>
            <w:vAlign w:val="bottom"/>
          </w:tcPr>
          <w:p w14:paraId="132CF241" w14:textId="5E6AFCD4"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33EC407"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1999B333"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2B905292" w14:textId="3BE8A4F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DBLW2JC5</w:t>
            </w:r>
          </w:p>
        </w:tc>
        <w:tc>
          <w:tcPr>
            <w:tcW w:w="893" w:type="pct"/>
            <w:tcBorders>
              <w:top w:val="nil"/>
              <w:left w:val="nil"/>
              <w:bottom w:val="single" w:sz="8" w:space="0" w:color="auto"/>
              <w:right w:val="single" w:sz="8" w:space="0" w:color="auto"/>
            </w:tcBorders>
            <w:vAlign w:val="center"/>
          </w:tcPr>
          <w:p w14:paraId="5ABC8447" w14:textId="670DB59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WAPWLY72_A</w:t>
            </w:r>
          </w:p>
        </w:tc>
        <w:tc>
          <w:tcPr>
            <w:tcW w:w="1108" w:type="pct"/>
            <w:tcBorders>
              <w:top w:val="nil"/>
              <w:left w:val="nil"/>
              <w:bottom w:val="single" w:sz="8" w:space="0" w:color="auto"/>
              <w:right w:val="single" w:sz="8" w:space="0" w:color="auto"/>
            </w:tcBorders>
            <w:vAlign w:val="center"/>
          </w:tcPr>
          <w:p w14:paraId="0D2B7E73" w14:textId="13FCCA4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TWR (345) JCK-WAT62 &amp; BLY-JCK57</w:t>
            </w:r>
          </w:p>
        </w:tc>
        <w:tc>
          <w:tcPr>
            <w:tcW w:w="563" w:type="pct"/>
            <w:tcBorders>
              <w:top w:val="nil"/>
              <w:left w:val="nil"/>
              <w:bottom w:val="single" w:sz="8" w:space="0" w:color="auto"/>
              <w:right w:val="single" w:sz="8" w:space="0" w:color="auto"/>
            </w:tcBorders>
            <w:vAlign w:val="center"/>
          </w:tcPr>
          <w:p w14:paraId="589EAF68" w14:textId="63E9173A"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 Whaley 345kV</w:t>
            </w:r>
          </w:p>
        </w:tc>
        <w:tc>
          <w:tcPr>
            <w:tcW w:w="558" w:type="pct"/>
            <w:tcBorders>
              <w:top w:val="nil"/>
              <w:left w:val="nil"/>
              <w:bottom w:val="single" w:sz="8" w:space="0" w:color="auto"/>
              <w:right w:val="single" w:sz="8" w:space="0" w:color="auto"/>
            </w:tcBorders>
            <w:vAlign w:val="center"/>
          </w:tcPr>
          <w:p w14:paraId="5ABC1A5F" w14:textId="002CFB9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16</w:t>
            </w:r>
          </w:p>
        </w:tc>
        <w:tc>
          <w:tcPr>
            <w:tcW w:w="531" w:type="pct"/>
            <w:tcBorders>
              <w:top w:val="nil"/>
              <w:left w:val="nil"/>
              <w:bottom w:val="single" w:sz="8" w:space="0" w:color="auto"/>
              <w:right w:val="single" w:sz="8" w:space="0" w:color="auto"/>
            </w:tcBorders>
          </w:tcPr>
          <w:p w14:paraId="7D4C966F" w14:textId="58BBA7F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$1,889,119.18</w:t>
            </w:r>
          </w:p>
        </w:tc>
        <w:tc>
          <w:tcPr>
            <w:tcW w:w="572" w:type="pct"/>
            <w:tcBorders>
              <w:top w:val="nil"/>
              <w:left w:val="nil"/>
              <w:bottom w:val="single" w:sz="8" w:space="0" w:color="auto"/>
              <w:right w:val="single" w:sz="8" w:space="0" w:color="auto"/>
            </w:tcBorders>
            <w:vAlign w:val="bottom"/>
          </w:tcPr>
          <w:p w14:paraId="7E341E0D" w14:textId="3226A038"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CNP_24TPIT73371_BP24_Sub_Upgrades (MOD 73371, Phase 89980); BP24 Sub Upgrades</w:t>
            </w:r>
          </w:p>
        </w:tc>
        <w:tc>
          <w:tcPr>
            <w:tcW w:w="130" w:type="pct"/>
            <w:vAlign w:val="center"/>
            <w:hideMark/>
          </w:tcPr>
          <w:p w14:paraId="1970DB4C"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46BF8DD3" w14:textId="77777777" w:rsidTr="00BD2040">
        <w:trPr>
          <w:trHeight w:val="525"/>
        </w:trPr>
        <w:tc>
          <w:tcPr>
            <w:tcW w:w="644" w:type="pct"/>
            <w:tcBorders>
              <w:top w:val="nil"/>
              <w:left w:val="single" w:sz="8" w:space="0" w:color="auto"/>
              <w:bottom w:val="single" w:sz="8" w:space="0" w:color="auto"/>
              <w:right w:val="single" w:sz="8" w:space="0" w:color="auto"/>
            </w:tcBorders>
            <w:vAlign w:val="center"/>
          </w:tcPr>
          <w:p w14:paraId="387C7508" w14:textId="5CD7C9B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SPLSFAS9</w:t>
            </w:r>
          </w:p>
        </w:tc>
        <w:tc>
          <w:tcPr>
            <w:tcW w:w="893" w:type="pct"/>
            <w:tcBorders>
              <w:top w:val="nil"/>
              <w:left w:val="nil"/>
              <w:bottom w:val="single" w:sz="8" w:space="0" w:color="auto"/>
              <w:right w:val="single" w:sz="8" w:space="0" w:color="auto"/>
            </w:tcBorders>
            <w:vAlign w:val="center"/>
          </w:tcPr>
          <w:p w14:paraId="19A29504" w14:textId="5D62DCA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POT_PEAR_1</w:t>
            </w:r>
          </w:p>
        </w:tc>
        <w:tc>
          <w:tcPr>
            <w:tcW w:w="1108" w:type="pct"/>
            <w:tcBorders>
              <w:top w:val="nil"/>
              <w:left w:val="nil"/>
              <w:bottom w:val="single" w:sz="8" w:space="0" w:color="auto"/>
              <w:right w:val="single" w:sz="8" w:space="0" w:color="auto"/>
            </w:tcBorders>
            <w:vAlign w:val="center"/>
          </w:tcPr>
          <w:p w14:paraId="0D3B7D84" w14:textId="34B8DF92"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Tordillo</w:t>
            </w:r>
            <w:proofErr w:type="spellEnd"/>
            <w:r>
              <w:rPr>
                <w:rFonts w:ascii="Andale WT" w:hAnsi="Andale WT" w:cs="Tahoma"/>
                <w:color w:val="454545"/>
                <w:sz w:val="18"/>
                <w:szCs w:val="18"/>
              </w:rPr>
              <w:t xml:space="preserve"> 138_69 to McCoy LIN 1</w:t>
            </w:r>
          </w:p>
        </w:tc>
        <w:tc>
          <w:tcPr>
            <w:tcW w:w="563" w:type="pct"/>
            <w:tcBorders>
              <w:top w:val="nil"/>
              <w:left w:val="nil"/>
              <w:bottom w:val="single" w:sz="8" w:space="0" w:color="auto"/>
              <w:right w:val="single" w:sz="8" w:space="0" w:color="auto"/>
            </w:tcBorders>
            <w:vAlign w:val="center"/>
          </w:tcPr>
          <w:p w14:paraId="3E4AFA3C" w14:textId="3365AE2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Poteet Sub - Pearsall Switching Station 69kV</w:t>
            </w:r>
          </w:p>
        </w:tc>
        <w:tc>
          <w:tcPr>
            <w:tcW w:w="558" w:type="pct"/>
            <w:tcBorders>
              <w:top w:val="nil"/>
              <w:left w:val="nil"/>
              <w:bottom w:val="single" w:sz="8" w:space="0" w:color="auto"/>
              <w:right w:val="single" w:sz="8" w:space="0" w:color="auto"/>
            </w:tcBorders>
            <w:vAlign w:val="center"/>
          </w:tcPr>
          <w:p w14:paraId="5D6E9BFF" w14:textId="5ED68D9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19</w:t>
            </w:r>
          </w:p>
        </w:tc>
        <w:tc>
          <w:tcPr>
            <w:tcW w:w="531" w:type="pct"/>
            <w:tcBorders>
              <w:top w:val="nil"/>
              <w:left w:val="nil"/>
              <w:bottom w:val="single" w:sz="8" w:space="0" w:color="auto"/>
              <w:right w:val="single" w:sz="8" w:space="0" w:color="auto"/>
            </w:tcBorders>
          </w:tcPr>
          <w:p w14:paraId="77637B6C" w14:textId="6801E27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$1,816,601.73</w:t>
            </w:r>
          </w:p>
        </w:tc>
        <w:tc>
          <w:tcPr>
            <w:tcW w:w="572" w:type="pct"/>
            <w:tcBorders>
              <w:top w:val="nil"/>
              <w:left w:val="nil"/>
              <w:bottom w:val="single" w:sz="8" w:space="0" w:color="auto"/>
              <w:right w:val="single" w:sz="8" w:space="0" w:color="auto"/>
            </w:tcBorders>
            <w:vAlign w:val="bottom"/>
          </w:tcPr>
          <w:p w14:paraId="3E82CCC1" w14:textId="2B5AEE6A"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STEC_78478_OakstoPoteettoPearsallUpgrade (MOD 78478; Phase ID 78479); Rebuild Oaks to Poteet to Pearsall 69 kV line; Rebuild Oaks to Poteet to Pearsall 69 kV line from 4/0 to 795. 2023 RTP</w:t>
            </w:r>
          </w:p>
        </w:tc>
        <w:tc>
          <w:tcPr>
            <w:tcW w:w="130" w:type="pct"/>
            <w:vAlign w:val="center"/>
            <w:hideMark/>
          </w:tcPr>
          <w:p w14:paraId="0577247D"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017E35D8"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3DB0BD41" w14:textId="760917F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DWPWFWP5</w:t>
            </w:r>
          </w:p>
        </w:tc>
        <w:tc>
          <w:tcPr>
            <w:tcW w:w="893" w:type="pct"/>
            <w:tcBorders>
              <w:top w:val="nil"/>
              <w:left w:val="nil"/>
              <w:bottom w:val="single" w:sz="8" w:space="0" w:color="auto"/>
              <w:right w:val="single" w:sz="8" w:space="0" w:color="auto"/>
            </w:tcBorders>
            <w:vAlign w:val="center"/>
          </w:tcPr>
          <w:p w14:paraId="40594C24" w14:textId="55E8C2C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STPWAP39_1</w:t>
            </w:r>
          </w:p>
        </w:tc>
        <w:tc>
          <w:tcPr>
            <w:tcW w:w="1108" w:type="pct"/>
            <w:tcBorders>
              <w:top w:val="nil"/>
              <w:left w:val="nil"/>
              <w:bottom w:val="single" w:sz="8" w:space="0" w:color="auto"/>
              <w:right w:val="single" w:sz="8" w:space="0" w:color="auto"/>
            </w:tcBorders>
            <w:vAlign w:val="center"/>
          </w:tcPr>
          <w:p w14:paraId="3CCADFA3" w14:textId="5D855616" w:rsidR="006C134D" w:rsidRPr="00D95E5A" w:rsidRDefault="006C134D"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TWR(</w:t>
            </w:r>
            <w:proofErr w:type="gramEnd"/>
            <w:r>
              <w:rPr>
                <w:rFonts w:ascii="Andale WT" w:hAnsi="Andale WT" w:cs="Tahoma"/>
                <w:color w:val="454545"/>
                <w:sz w:val="18"/>
                <w:szCs w:val="18"/>
              </w:rPr>
              <w:t>345) WAP-WLF64 &amp; WAP-WLY72</w:t>
            </w:r>
          </w:p>
        </w:tc>
        <w:tc>
          <w:tcPr>
            <w:tcW w:w="563" w:type="pct"/>
            <w:tcBorders>
              <w:top w:val="nil"/>
              <w:left w:val="nil"/>
              <w:bottom w:val="single" w:sz="8" w:space="0" w:color="auto"/>
              <w:right w:val="single" w:sz="8" w:space="0" w:color="auto"/>
            </w:tcBorders>
            <w:vAlign w:val="center"/>
          </w:tcPr>
          <w:p w14:paraId="4DF252E5" w14:textId="5F44654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South Texas Project - </w:t>
            </w: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345kV</w:t>
            </w:r>
          </w:p>
        </w:tc>
        <w:tc>
          <w:tcPr>
            <w:tcW w:w="558" w:type="pct"/>
            <w:tcBorders>
              <w:top w:val="nil"/>
              <w:left w:val="nil"/>
              <w:bottom w:val="single" w:sz="8" w:space="0" w:color="auto"/>
              <w:right w:val="single" w:sz="8" w:space="0" w:color="auto"/>
            </w:tcBorders>
            <w:vAlign w:val="center"/>
          </w:tcPr>
          <w:p w14:paraId="6462FD7F" w14:textId="5DED519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w:t>
            </w:r>
          </w:p>
        </w:tc>
        <w:tc>
          <w:tcPr>
            <w:tcW w:w="531" w:type="pct"/>
            <w:tcBorders>
              <w:top w:val="nil"/>
              <w:left w:val="nil"/>
              <w:bottom w:val="single" w:sz="8" w:space="0" w:color="auto"/>
              <w:right w:val="single" w:sz="8" w:space="0" w:color="auto"/>
            </w:tcBorders>
          </w:tcPr>
          <w:p w14:paraId="44A3D6F7" w14:textId="74600C0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$1,719,087.56</w:t>
            </w:r>
          </w:p>
        </w:tc>
        <w:tc>
          <w:tcPr>
            <w:tcW w:w="572" w:type="pct"/>
            <w:tcBorders>
              <w:top w:val="nil"/>
              <w:left w:val="nil"/>
              <w:bottom w:val="single" w:sz="8" w:space="0" w:color="auto"/>
              <w:right w:val="single" w:sz="8" w:space="0" w:color="auto"/>
            </w:tcBorders>
            <w:vAlign w:val="bottom"/>
          </w:tcPr>
          <w:p w14:paraId="5C7A95CC" w14:textId="23BA8A9D"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7B3A2ED"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1C1A96A"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61E4477B" w14:textId="185CA44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SP5CAG8</w:t>
            </w:r>
          </w:p>
        </w:tc>
        <w:tc>
          <w:tcPr>
            <w:tcW w:w="893" w:type="pct"/>
            <w:tcBorders>
              <w:top w:val="nil"/>
              <w:left w:val="nil"/>
              <w:bottom w:val="single" w:sz="8" w:space="0" w:color="auto"/>
              <w:right w:val="single" w:sz="8" w:space="0" w:color="auto"/>
            </w:tcBorders>
            <w:vAlign w:val="center"/>
          </w:tcPr>
          <w:p w14:paraId="0D971361" w14:textId="351784D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D5_S1_1</w:t>
            </w:r>
          </w:p>
        </w:tc>
        <w:tc>
          <w:tcPr>
            <w:tcW w:w="1108" w:type="pct"/>
            <w:tcBorders>
              <w:top w:val="nil"/>
              <w:left w:val="nil"/>
              <w:bottom w:val="single" w:sz="8" w:space="0" w:color="auto"/>
              <w:right w:val="single" w:sz="8" w:space="0" w:color="auto"/>
            </w:tcBorders>
            <w:vAlign w:val="center"/>
          </w:tcPr>
          <w:p w14:paraId="77CF1912" w14:textId="62513E9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CAGNON to CAGNON LIN 1</w:t>
            </w:r>
          </w:p>
        </w:tc>
        <w:tc>
          <w:tcPr>
            <w:tcW w:w="563" w:type="pct"/>
            <w:tcBorders>
              <w:top w:val="nil"/>
              <w:left w:val="nil"/>
              <w:bottom w:val="single" w:sz="8" w:space="0" w:color="auto"/>
              <w:right w:val="single" w:sz="8" w:space="0" w:color="auto"/>
            </w:tcBorders>
            <w:vAlign w:val="center"/>
          </w:tcPr>
          <w:p w14:paraId="5F01C784" w14:textId="61DC2AE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Leon Creek - Howard 138kV</w:t>
            </w:r>
          </w:p>
        </w:tc>
        <w:tc>
          <w:tcPr>
            <w:tcW w:w="558" w:type="pct"/>
            <w:tcBorders>
              <w:top w:val="nil"/>
              <w:left w:val="nil"/>
              <w:bottom w:val="single" w:sz="8" w:space="0" w:color="auto"/>
              <w:right w:val="single" w:sz="8" w:space="0" w:color="auto"/>
            </w:tcBorders>
            <w:vAlign w:val="center"/>
          </w:tcPr>
          <w:p w14:paraId="624FF615" w14:textId="5666FB9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w:t>
            </w:r>
          </w:p>
        </w:tc>
        <w:tc>
          <w:tcPr>
            <w:tcW w:w="531" w:type="pct"/>
            <w:tcBorders>
              <w:top w:val="nil"/>
              <w:left w:val="nil"/>
              <w:bottom w:val="single" w:sz="8" w:space="0" w:color="auto"/>
              <w:right w:val="single" w:sz="8" w:space="0" w:color="auto"/>
            </w:tcBorders>
          </w:tcPr>
          <w:p w14:paraId="30A06962" w14:textId="47CFC77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$1,678,609.52</w:t>
            </w:r>
          </w:p>
        </w:tc>
        <w:tc>
          <w:tcPr>
            <w:tcW w:w="572" w:type="pct"/>
            <w:tcBorders>
              <w:top w:val="nil"/>
              <w:left w:val="nil"/>
              <w:bottom w:val="single" w:sz="8" w:space="0" w:color="auto"/>
              <w:right w:val="single" w:sz="8" w:space="0" w:color="auto"/>
            </w:tcBorders>
            <w:vAlign w:val="bottom"/>
          </w:tcPr>
          <w:p w14:paraId="14F7A1B5" w14:textId="09243617" w:rsidR="006C134D" w:rsidRPr="00D95E5A" w:rsidRDefault="006C134D" w:rsidP="008F0687">
            <w:pPr>
              <w:spacing w:after="0" w:line="240" w:lineRule="auto"/>
              <w:rPr>
                <w:rFonts w:ascii="Tahoma" w:hAnsi="Tahoma" w:cs="Tahoma"/>
                <w:color w:val="000000"/>
                <w:sz w:val="16"/>
                <w:szCs w:val="16"/>
                <w:highlight w:val="yellow"/>
              </w:rPr>
            </w:pPr>
            <w:proofErr w:type="spellStart"/>
            <w:r>
              <w:rPr>
                <w:rFonts w:ascii="Tahoma" w:hAnsi="Tahoma" w:cs="Tahoma"/>
                <w:color w:val="000000"/>
              </w:rPr>
              <w:t>CPSE_Howard</w:t>
            </w:r>
            <w:proofErr w:type="spellEnd"/>
            <w:r>
              <w:rPr>
                <w:rFonts w:ascii="Tahoma" w:hAnsi="Tahoma" w:cs="Tahoma"/>
                <w:color w:val="000000"/>
              </w:rPr>
              <w:t xml:space="preserve"> to San Miguel Double Circuit Line Addition (MOD 75255; Phase ID 75849); </w:t>
            </w:r>
            <w:proofErr w:type="spellStart"/>
            <w:r>
              <w:rPr>
                <w:rFonts w:ascii="Tahoma" w:hAnsi="Tahoma" w:cs="Tahoma"/>
                <w:color w:val="000000"/>
              </w:rPr>
              <w:t>CPSE_Howard</w:t>
            </w:r>
            <w:proofErr w:type="spellEnd"/>
            <w:r>
              <w:rPr>
                <w:rFonts w:ascii="Tahoma" w:hAnsi="Tahoma" w:cs="Tahoma"/>
                <w:color w:val="000000"/>
              </w:rPr>
              <w:t xml:space="preserve"> to San Miguel Double Circuit Line Addition</w:t>
            </w:r>
          </w:p>
        </w:tc>
        <w:tc>
          <w:tcPr>
            <w:tcW w:w="130" w:type="pct"/>
            <w:vAlign w:val="center"/>
            <w:hideMark/>
          </w:tcPr>
          <w:p w14:paraId="48A29F2F"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4AA9530F"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1D8D0B18" w14:textId="0A72816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DSGTSCH5</w:t>
            </w:r>
          </w:p>
        </w:tc>
        <w:tc>
          <w:tcPr>
            <w:tcW w:w="893" w:type="pct"/>
            <w:tcBorders>
              <w:top w:val="nil"/>
              <w:left w:val="nil"/>
              <w:bottom w:val="single" w:sz="8" w:space="0" w:color="auto"/>
              <w:right w:val="single" w:sz="8" w:space="0" w:color="auto"/>
            </w:tcBorders>
            <w:vAlign w:val="center"/>
          </w:tcPr>
          <w:p w14:paraId="46EF6B6A" w14:textId="65DC205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HARGRO_TWINBU1_1</w:t>
            </w:r>
          </w:p>
        </w:tc>
        <w:tc>
          <w:tcPr>
            <w:tcW w:w="1108" w:type="pct"/>
            <w:tcBorders>
              <w:top w:val="nil"/>
              <w:left w:val="nil"/>
              <w:bottom w:val="single" w:sz="8" w:space="0" w:color="auto"/>
              <w:right w:val="single" w:sz="8" w:space="0" w:color="auto"/>
            </w:tcBorders>
            <w:vAlign w:val="center"/>
          </w:tcPr>
          <w:p w14:paraId="69F89739" w14:textId="48D293F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SINGLE TREE- SCHNEEMAN DRAW &amp; SINGLE TREE- SCHNEEMAN DRAW  2</w:t>
            </w:r>
          </w:p>
        </w:tc>
        <w:tc>
          <w:tcPr>
            <w:tcW w:w="563" w:type="pct"/>
            <w:tcBorders>
              <w:top w:val="nil"/>
              <w:left w:val="nil"/>
              <w:bottom w:val="single" w:sz="8" w:space="0" w:color="auto"/>
              <w:right w:val="single" w:sz="8" w:space="0" w:color="auto"/>
            </w:tcBorders>
            <w:vAlign w:val="center"/>
          </w:tcPr>
          <w:p w14:paraId="00CE5E1F" w14:textId="518307B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Hargrove - Twin Buttes 138kV</w:t>
            </w:r>
          </w:p>
        </w:tc>
        <w:tc>
          <w:tcPr>
            <w:tcW w:w="558" w:type="pct"/>
            <w:tcBorders>
              <w:top w:val="nil"/>
              <w:left w:val="nil"/>
              <w:bottom w:val="single" w:sz="8" w:space="0" w:color="auto"/>
              <w:right w:val="single" w:sz="8" w:space="0" w:color="auto"/>
            </w:tcBorders>
            <w:vAlign w:val="center"/>
          </w:tcPr>
          <w:p w14:paraId="07FD7AC5" w14:textId="2ACC4FB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w:t>
            </w:r>
          </w:p>
        </w:tc>
        <w:tc>
          <w:tcPr>
            <w:tcW w:w="531" w:type="pct"/>
            <w:tcBorders>
              <w:top w:val="nil"/>
              <w:left w:val="nil"/>
              <w:bottom w:val="single" w:sz="8" w:space="0" w:color="auto"/>
              <w:right w:val="single" w:sz="8" w:space="0" w:color="auto"/>
            </w:tcBorders>
          </w:tcPr>
          <w:p w14:paraId="225B9131" w14:textId="7B1B4E4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$1,670,495.05</w:t>
            </w:r>
          </w:p>
        </w:tc>
        <w:tc>
          <w:tcPr>
            <w:tcW w:w="572" w:type="pct"/>
            <w:tcBorders>
              <w:top w:val="nil"/>
              <w:left w:val="nil"/>
              <w:bottom w:val="single" w:sz="8" w:space="0" w:color="auto"/>
              <w:right w:val="single" w:sz="8" w:space="0" w:color="auto"/>
            </w:tcBorders>
            <w:vAlign w:val="bottom"/>
          </w:tcPr>
          <w:p w14:paraId="2DDDB791" w14:textId="61973DCE"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252B9A8"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4BCB87F1"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5CE453B1" w14:textId="431D702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BASE CASE</w:t>
            </w:r>
          </w:p>
        </w:tc>
        <w:tc>
          <w:tcPr>
            <w:tcW w:w="893" w:type="pct"/>
            <w:tcBorders>
              <w:top w:val="nil"/>
              <w:left w:val="nil"/>
              <w:bottom w:val="single" w:sz="8" w:space="0" w:color="auto"/>
              <w:right w:val="single" w:sz="8" w:space="0" w:color="auto"/>
            </w:tcBorders>
            <w:vAlign w:val="center"/>
          </w:tcPr>
          <w:p w14:paraId="3E6BA70F" w14:textId="5B63DD1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NELRIO</w:t>
            </w:r>
          </w:p>
        </w:tc>
        <w:tc>
          <w:tcPr>
            <w:tcW w:w="1108" w:type="pct"/>
            <w:tcBorders>
              <w:top w:val="nil"/>
              <w:left w:val="nil"/>
              <w:bottom w:val="single" w:sz="8" w:space="0" w:color="auto"/>
              <w:right w:val="single" w:sz="8" w:space="0" w:color="auto"/>
            </w:tcBorders>
            <w:vAlign w:val="center"/>
          </w:tcPr>
          <w:p w14:paraId="42F4CAA8" w14:textId="212574D4"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Basecase</w:t>
            </w:r>
            <w:proofErr w:type="spellEnd"/>
          </w:p>
        </w:tc>
        <w:tc>
          <w:tcPr>
            <w:tcW w:w="563" w:type="pct"/>
            <w:tcBorders>
              <w:top w:val="nil"/>
              <w:left w:val="nil"/>
              <w:bottom w:val="single" w:sz="8" w:space="0" w:color="auto"/>
              <w:right w:val="single" w:sz="8" w:space="0" w:color="auto"/>
            </w:tcBorders>
            <w:vAlign w:val="center"/>
          </w:tcPr>
          <w:p w14:paraId="440F7190" w14:textId="34FFA8B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NELRIO GTC</w:t>
            </w:r>
          </w:p>
        </w:tc>
        <w:tc>
          <w:tcPr>
            <w:tcW w:w="558" w:type="pct"/>
            <w:tcBorders>
              <w:top w:val="nil"/>
              <w:left w:val="nil"/>
              <w:bottom w:val="single" w:sz="8" w:space="0" w:color="auto"/>
              <w:right w:val="single" w:sz="8" w:space="0" w:color="auto"/>
            </w:tcBorders>
            <w:vAlign w:val="center"/>
          </w:tcPr>
          <w:p w14:paraId="1F8475AF" w14:textId="4EF7EA5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20</w:t>
            </w:r>
          </w:p>
        </w:tc>
        <w:tc>
          <w:tcPr>
            <w:tcW w:w="531" w:type="pct"/>
            <w:tcBorders>
              <w:top w:val="nil"/>
              <w:left w:val="nil"/>
              <w:bottom w:val="single" w:sz="8" w:space="0" w:color="auto"/>
              <w:right w:val="single" w:sz="8" w:space="0" w:color="auto"/>
            </w:tcBorders>
          </w:tcPr>
          <w:p w14:paraId="37A38248" w14:textId="17E6DDF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$1,520,750.81</w:t>
            </w:r>
          </w:p>
        </w:tc>
        <w:tc>
          <w:tcPr>
            <w:tcW w:w="572" w:type="pct"/>
            <w:tcBorders>
              <w:top w:val="nil"/>
              <w:left w:val="nil"/>
              <w:bottom w:val="single" w:sz="8" w:space="0" w:color="auto"/>
              <w:right w:val="single" w:sz="8" w:space="0" w:color="auto"/>
            </w:tcBorders>
            <w:vAlign w:val="bottom"/>
          </w:tcPr>
          <w:p w14:paraId="16C9D77B" w14:textId="0EDECB1E"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xml:space="preserve">The Lower Rio Grande Valley (LRGV) System Enhancement Project (21RPG017) will cause there to be no stability constraint for </w:t>
            </w:r>
            <w:proofErr w:type="spellStart"/>
            <w:r>
              <w:rPr>
                <w:rFonts w:ascii="Tahoma" w:hAnsi="Tahoma" w:cs="Tahoma"/>
                <w:color w:val="000000"/>
              </w:rPr>
              <w:t>NelsonSharpe_RioHondoGTC</w:t>
            </w:r>
            <w:proofErr w:type="spellEnd"/>
            <w:r>
              <w:rPr>
                <w:rFonts w:ascii="Tahoma" w:hAnsi="Tahoma" w:cs="Tahoma"/>
                <w:color w:val="000000"/>
              </w:rPr>
              <w:t xml:space="preserve"> under normal conditions.</w:t>
            </w:r>
          </w:p>
        </w:tc>
        <w:tc>
          <w:tcPr>
            <w:tcW w:w="130" w:type="pct"/>
            <w:vAlign w:val="center"/>
            <w:hideMark/>
          </w:tcPr>
          <w:p w14:paraId="658C2099"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17691ECD"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5A2AF3C7" w14:textId="19ACF76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DBIGKEN5</w:t>
            </w:r>
          </w:p>
        </w:tc>
        <w:tc>
          <w:tcPr>
            <w:tcW w:w="893" w:type="pct"/>
            <w:tcBorders>
              <w:top w:val="nil"/>
              <w:left w:val="nil"/>
              <w:bottom w:val="single" w:sz="8" w:space="0" w:color="auto"/>
              <w:right w:val="single" w:sz="8" w:space="0" w:color="auto"/>
            </w:tcBorders>
            <w:vAlign w:val="center"/>
          </w:tcPr>
          <w:p w14:paraId="3CD70138" w14:textId="1B9C09B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TREADW_YELWJC1_1</w:t>
            </w:r>
          </w:p>
        </w:tc>
        <w:tc>
          <w:tcPr>
            <w:tcW w:w="1108" w:type="pct"/>
            <w:tcBorders>
              <w:top w:val="nil"/>
              <w:left w:val="nil"/>
              <w:bottom w:val="single" w:sz="8" w:space="0" w:color="auto"/>
              <w:right w:val="single" w:sz="8" w:space="0" w:color="auto"/>
            </w:tcBorders>
            <w:vAlign w:val="center"/>
          </w:tcPr>
          <w:p w14:paraId="1F5698B6" w14:textId="4C2E0035"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563" w:type="pct"/>
            <w:tcBorders>
              <w:top w:val="nil"/>
              <w:left w:val="nil"/>
              <w:bottom w:val="single" w:sz="8" w:space="0" w:color="auto"/>
              <w:right w:val="single" w:sz="8" w:space="0" w:color="auto"/>
            </w:tcBorders>
            <w:vAlign w:val="center"/>
          </w:tcPr>
          <w:p w14:paraId="582D5003" w14:textId="1BCAD0B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Yellow Jacket - Treadwell 138kV</w:t>
            </w:r>
          </w:p>
        </w:tc>
        <w:tc>
          <w:tcPr>
            <w:tcW w:w="558" w:type="pct"/>
            <w:tcBorders>
              <w:top w:val="nil"/>
              <w:left w:val="nil"/>
              <w:bottom w:val="single" w:sz="8" w:space="0" w:color="auto"/>
              <w:right w:val="single" w:sz="8" w:space="0" w:color="auto"/>
            </w:tcBorders>
            <w:vAlign w:val="center"/>
          </w:tcPr>
          <w:p w14:paraId="5D637162" w14:textId="4EB5BFB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w:t>
            </w:r>
          </w:p>
        </w:tc>
        <w:tc>
          <w:tcPr>
            <w:tcW w:w="531" w:type="pct"/>
            <w:tcBorders>
              <w:top w:val="nil"/>
              <w:left w:val="nil"/>
              <w:bottom w:val="single" w:sz="8" w:space="0" w:color="auto"/>
              <w:right w:val="single" w:sz="8" w:space="0" w:color="auto"/>
            </w:tcBorders>
          </w:tcPr>
          <w:p w14:paraId="4B01A4D4" w14:textId="2D87C08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$1,430,894.19</w:t>
            </w:r>
          </w:p>
        </w:tc>
        <w:tc>
          <w:tcPr>
            <w:tcW w:w="572" w:type="pct"/>
            <w:tcBorders>
              <w:top w:val="nil"/>
              <w:left w:val="nil"/>
              <w:bottom w:val="single" w:sz="8" w:space="0" w:color="auto"/>
              <w:right w:val="single" w:sz="8" w:space="0" w:color="auto"/>
            </w:tcBorders>
            <w:vAlign w:val="bottom"/>
          </w:tcPr>
          <w:p w14:paraId="191D25E5" w14:textId="4BF17247"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4F1C9ABD"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7781B15C" w14:textId="77777777" w:rsidTr="00BD2040">
        <w:trPr>
          <w:trHeight w:val="780"/>
        </w:trPr>
        <w:tc>
          <w:tcPr>
            <w:tcW w:w="644" w:type="pct"/>
            <w:tcBorders>
              <w:top w:val="nil"/>
              <w:left w:val="single" w:sz="8" w:space="0" w:color="auto"/>
              <w:bottom w:val="single" w:sz="8" w:space="0" w:color="auto"/>
              <w:right w:val="single" w:sz="8" w:space="0" w:color="auto"/>
            </w:tcBorders>
            <w:shd w:val="clear" w:color="000000" w:fill="B8CCE4"/>
            <w:vAlign w:val="center"/>
          </w:tcPr>
          <w:p w14:paraId="36CF65A8" w14:textId="5D85343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DROUCHI8</w:t>
            </w:r>
          </w:p>
        </w:tc>
        <w:tc>
          <w:tcPr>
            <w:tcW w:w="893" w:type="pct"/>
            <w:tcBorders>
              <w:top w:val="nil"/>
              <w:left w:val="nil"/>
              <w:bottom w:val="single" w:sz="8" w:space="0" w:color="auto"/>
              <w:right w:val="single" w:sz="8" w:space="0" w:color="auto"/>
            </w:tcBorders>
            <w:shd w:val="clear" w:color="000000" w:fill="B8CCE4"/>
            <w:vAlign w:val="center"/>
          </w:tcPr>
          <w:p w14:paraId="4D7BA6F0" w14:textId="5A30A92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1680__B</w:t>
            </w:r>
          </w:p>
        </w:tc>
        <w:tc>
          <w:tcPr>
            <w:tcW w:w="1108" w:type="pct"/>
            <w:tcBorders>
              <w:top w:val="nil"/>
              <w:left w:val="nil"/>
              <w:bottom w:val="single" w:sz="8" w:space="0" w:color="auto"/>
              <w:right w:val="single" w:sz="8" w:space="0" w:color="auto"/>
            </w:tcBorders>
            <w:shd w:val="clear" w:color="000000" w:fill="B8CCE4"/>
            <w:vAlign w:val="center"/>
          </w:tcPr>
          <w:p w14:paraId="1BC014EA" w14:textId="17D6E79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RNDRK-CHIEBR &amp; SPANOA 138kV</w:t>
            </w:r>
          </w:p>
        </w:tc>
        <w:tc>
          <w:tcPr>
            <w:tcW w:w="563" w:type="pct"/>
            <w:tcBorders>
              <w:top w:val="nil"/>
              <w:left w:val="nil"/>
              <w:bottom w:val="single" w:sz="8" w:space="0" w:color="auto"/>
              <w:right w:val="single" w:sz="8" w:space="0" w:color="auto"/>
            </w:tcBorders>
            <w:shd w:val="clear" w:color="000000" w:fill="B8CCE4"/>
            <w:vAlign w:val="center"/>
          </w:tcPr>
          <w:p w14:paraId="32EF12AD" w14:textId="2A80115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Round Rock - Round Rock </w:t>
            </w:r>
            <w:r>
              <w:rPr>
                <w:rFonts w:ascii="Andale WT" w:hAnsi="Andale WT" w:cs="Tahoma"/>
                <w:color w:val="454545"/>
                <w:sz w:val="18"/>
                <w:szCs w:val="18"/>
              </w:rPr>
              <w:lastRenderedPageBreak/>
              <w:t>Westinghouse 138kV</w:t>
            </w:r>
          </w:p>
        </w:tc>
        <w:tc>
          <w:tcPr>
            <w:tcW w:w="558" w:type="pct"/>
            <w:tcBorders>
              <w:top w:val="nil"/>
              <w:left w:val="nil"/>
              <w:bottom w:val="single" w:sz="8" w:space="0" w:color="auto"/>
              <w:right w:val="single" w:sz="8" w:space="0" w:color="auto"/>
            </w:tcBorders>
            <w:shd w:val="clear" w:color="000000" w:fill="B8CCE4"/>
            <w:vAlign w:val="center"/>
          </w:tcPr>
          <w:p w14:paraId="18AC3D22" w14:textId="0E26A70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1</w:t>
            </w:r>
          </w:p>
        </w:tc>
        <w:tc>
          <w:tcPr>
            <w:tcW w:w="531" w:type="pct"/>
            <w:tcBorders>
              <w:top w:val="nil"/>
              <w:left w:val="nil"/>
              <w:bottom w:val="single" w:sz="8" w:space="0" w:color="auto"/>
              <w:right w:val="single" w:sz="8" w:space="0" w:color="auto"/>
            </w:tcBorders>
            <w:shd w:val="clear" w:color="000000" w:fill="B8CCE4"/>
          </w:tcPr>
          <w:p w14:paraId="22B2035E" w14:textId="7BE3732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$1,327,336.11</w:t>
            </w:r>
          </w:p>
        </w:tc>
        <w:tc>
          <w:tcPr>
            <w:tcW w:w="572" w:type="pct"/>
            <w:tcBorders>
              <w:top w:val="nil"/>
              <w:left w:val="nil"/>
              <w:bottom w:val="single" w:sz="8" w:space="0" w:color="auto"/>
              <w:right w:val="single" w:sz="8" w:space="0" w:color="auto"/>
            </w:tcBorders>
            <w:shd w:val="clear" w:color="000000" w:fill="B8CCE4"/>
            <w:vAlign w:val="bottom"/>
          </w:tcPr>
          <w:p w14:paraId="2237E19A" w14:textId="5FC5089D"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457D6B14"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794245B"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457E011F" w14:textId="0023755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DBIGSCH5</w:t>
            </w:r>
          </w:p>
        </w:tc>
        <w:tc>
          <w:tcPr>
            <w:tcW w:w="893" w:type="pct"/>
            <w:tcBorders>
              <w:top w:val="nil"/>
              <w:left w:val="nil"/>
              <w:bottom w:val="single" w:sz="8" w:space="0" w:color="auto"/>
              <w:right w:val="single" w:sz="8" w:space="0" w:color="auto"/>
            </w:tcBorders>
            <w:vAlign w:val="center"/>
          </w:tcPr>
          <w:p w14:paraId="0DFDCEEB" w14:textId="6B58A26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PALOUS_WOLFCA1_1</w:t>
            </w:r>
          </w:p>
        </w:tc>
        <w:tc>
          <w:tcPr>
            <w:tcW w:w="1108" w:type="pct"/>
            <w:tcBorders>
              <w:top w:val="nil"/>
              <w:left w:val="nil"/>
              <w:bottom w:val="single" w:sz="8" w:space="0" w:color="auto"/>
              <w:right w:val="single" w:sz="8" w:space="0" w:color="auto"/>
            </w:tcBorders>
            <w:vAlign w:val="center"/>
          </w:tcPr>
          <w:p w14:paraId="5CF7B9E1" w14:textId="425A4A0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Hill - Schneeman Draw &amp; Big Hill - Schneeman Draw 2</w:t>
            </w:r>
          </w:p>
        </w:tc>
        <w:tc>
          <w:tcPr>
            <w:tcW w:w="563" w:type="pct"/>
            <w:tcBorders>
              <w:top w:val="nil"/>
              <w:left w:val="nil"/>
              <w:bottom w:val="single" w:sz="8" w:space="0" w:color="auto"/>
              <w:right w:val="single" w:sz="8" w:space="0" w:color="auto"/>
            </w:tcBorders>
            <w:vAlign w:val="center"/>
          </w:tcPr>
          <w:p w14:paraId="26A2C288" w14:textId="1CD751F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Palouse - </w:t>
            </w:r>
            <w:proofErr w:type="spellStart"/>
            <w:r>
              <w:rPr>
                <w:rFonts w:ascii="Andale WT" w:hAnsi="Andale WT" w:cs="Tahoma"/>
                <w:color w:val="454545"/>
                <w:sz w:val="18"/>
                <w:szCs w:val="18"/>
              </w:rPr>
              <w:t>Wolfcamp</w:t>
            </w:r>
            <w:proofErr w:type="spellEnd"/>
            <w:r>
              <w:rPr>
                <w:rFonts w:ascii="Andale WT" w:hAnsi="Andale WT" w:cs="Tahoma"/>
                <w:color w:val="454545"/>
                <w:sz w:val="18"/>
                <w:szCs w:val="18"/>
              </w:rPr>
              <w:t xml:space="preserve"> 138kV</w:t>
            </w:r>
          </w:p>
        </w:tc>
        <w:tc>
          <w:tcPr>
            <w:tcW w:w="558" w:type="pct"/>
            <w:tcBorders>
              <w:top w:val="nil"/>
              <w:left w:val="nil"/>
              <w:bottom w:val="single" w:sz="8" w:space="0" w:color="auto"/>
              <w:right w:val="single" w:sz="8" w:space="0" w:color="auto"/>
            </w:tcBorders>
            <w:vAlign w:val="center"/>
          </w:tcPr>
          <w:p w14:paraId="4D0DB46C" w14:textId="0B6FBBD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w:t>
            </w:r>
          </w:p>
        </w:tc>
        <w:tc>
          <w:tcPr>
            <w:tcW w:w="531" w:type="pct"/>
            <w:tcBorders>
              <w:top w:val="nil"/>
              <w:left w:val="nil"/>
              <w:bottom w:val="single" w:sz="8" w:space="0" w:color="auto"/>
              <w:right w:val="single" w:sz="8" w:space="0" w:color="auto"/>
            </w:tcBorders>
          </w:tcPr>
          <w:p w14:paraId="21CF64FC" w14:textId="5885AB1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$1,259,924.32</w:t>
            </w:r>
          </w:p>
        </w:tc>
        <w:tc>
          <w:tcPr>
            <w:tcW w:w="572" w:type="pct"/>
            <w:tcBorders>
              <w:top w:val="nil"/>
              <w:left w:val="nil"/>
              <w:bottom w:val="single" w:sz="8" w:space="0" w:color="auto"/>
              <w:right w:val="single" w:sz="8" w:space="0" w:color="auto"/>
            </w:tcBorders>
            <w:vAlign w:val="bottom"/>
          </w:tcPr>
          <w:p w14:paraId="2C61D18B" w14:textId="1B00E9CC"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72E85F12"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62C734C"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6943A9C6" w14:textId="1D5F47F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DWAP_OB5</w:t>
            </w:r>
          </w:p>
        </w:tc>
        <w:tc>
          <w:tcPr>
            <w:tcW w:w="893" w:type="pct"/>
            <w:tcBorders>
              <w:top w:val="nil"/>
              <w:left w:val="nil"/>
              <w:bottom w:val="single" w:sz="8" w:space="0" w:color="auto"/>
              <w:right w:val="single" w:sz="8" w:space="0" w:color="auto"/>
            </w:tcBorders>
            <w:vAlign w:val="center"/>
          </w:tcPr>
          <w:p w14:paraId="63D4EE4A" w14:textId="6B58556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MDOPHR99_A</w:t>
            </w:r>
          </w:p>
        </w:tc>
        <w:tc>
          <w:tcPr>
            <w:tcW w:w="1108" w:type="pct"/>
            <w:tcBorders>
              <w:top w:val="nil"/>
              <w:left w:val="nil"/>
              <w:bottom w:val="single" w:sz="8" w:space="0" w:color="auto"/>
              <w:right w:val="single" w:sz="8" w:space="0" w:color="auto"/>
            </w:tcBorders>
            <w:vAlign w:val="center"/>
          </w:tcPr>
          <w:p w14:paraId="7AC67328" w14:textId="36D10A4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TWR (345) OB-WAP98 &amp; OB-WAP99</w:t>
            </w:r>
          </w:p>
        </w:tc>
        <w:tc>
          <w:tcPr>
            <w:tcW w:w="563" w:type="pct"/>
            <w:tcBorders>
              <w:top w:val="nil"/>
              <w:left w:val="nil"/>
              <w:bottom w:val="single" w:sz="8" w:space="0" w:color="auto"/>
              <w:right w:val="single" w:sz="8" w:space="0" w:color="auto"/>
            </w:tcBorders>
            <w:vAlign w:val="center"/>
          </w:tcPr>
          <w:p w14:paraId="2A3CC36A" w14:textId="0C838EE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Meadow - Ph Robinson 345kV</w:t>
            </w:r>
          </w:p>
        </w:tc>
        <w:tc>
          <w:tcPr>
            <w:tcW w:w="558" w:type="pct"/>
            <w:tcBorders>
              <w:top w:val="nil"/>
              <w:left w:val="nil"/>
              <w:bottom w:val="single" w:sz="8" w:space="0" w:color="auto"/>
              <w:right w:val="single" w:sz="8" w:space="0" w:color="auto"/>
            </w:tcBorders>
            <w:vAlign w:val="center"/>
          </w:tcPr>
          <w:p w14:paraId="782172FA" w14:textId="2E0CD56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w:t>
            </w:r>
          </w:p>
        </w:tc>
        <w:tc>
          <w:tcPr>
            <w:tcW w:w="531" w:type="pct"/>
            <w:tcBorders>
              <w:top w:val="nil"/>
              <w:left w:val="nil"/>
              <w:bottom w:val="single" w:sz="8" w:space="0" w:color="auto"/>
              <w:right w:val="single" w:sz="8" w:space="0" w:color="auto"/>
            </w:tcBorders>
          </w:tcPr>
          <w:p w14:paraId="3644C6E0" w14:textId="3D62D84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$1,211,194.54</w:t>
            </w:r>
          </w:p>
        </w:tc>
        <w:tc>
          <w:tcPr>
            <w:tcW w:w="572" w:type="pct"/>
            <w:tcBorders>
              <w:top w:val="single" w:sz="4" w:space="0" w:color="auto"/>
              <w:left w:val="single" w:sz="4" w:space="0" w:color="auto"/>
              <w:bottom w:val="single" w:sz="4" w:space="0" w:color="auto"/>
              <w:right w:val="single" w:sz="4" w:space="0" w:color="auto"/>
            </w:tcBorders>
            <w:vAlign w:val="bottom"/>
          </w:tcPr>
          <w:p w14:paraId="078E4224" w14:textId="14112206"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CNP_25TPIT90232_Facility_Ratings_Methodology_Upgrades (Phase ID</w:t>
            </w:r>
            <w:r>
              <w:rPr>
                <w:rFonts w:ascii="Tahoma" w:hAnsi="Tahoma" w:cs="Tahoma"/>
                <w:color w:val="FF0000"/>
              </w:rPr>
              <w:t xml:space="preserve"> </w:t>
            </w:r>
            <w:r>
              <w:rPr>
                <w:rFonts w:ascii="Tahoma" w:hAnsi="Tahoma" w:cs="Tahoma"/>
              </w:rPr>
              <w:t>90917</w:t>
            </w:r>
            <w:r>
              <w:rPr>
                <w:rFonts w:ascii="Tahoma" w:hAnsi="Tahoma" w:cs="Tahoma"/>
                <w:color w:val="000000"/>
              </w:rPr>
              <w:t>)</w:t>
            </w:r>
          </w:p>
        </w:tc>
        <w:tc>
          <w:tcPr>
            <w:tcW w:w="130" w:type="pct"/>
            <w:vAlign w:val="center"/>
            <w:hideMark/>
          </w:tcPr>
          <w:p w14:paraId="52C7CDBB"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06D13CE"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025007D3" w14:textId="394346B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DPDSCNR8</w:t>
            </w:r>
          </w:p>
        </w:tc>
        <w:tc>
          <w:tcPr>
            <w:tcW w:w="893" w:type="pct"/>
            <w:tcBorders>
              <w:top w:val="nil"/>
              <w:left w:val="nil"/>
              <w:bottom w:val="single" w:sz="8" w:space="0" w:color="auto"/>
              <w:right w:val="single" w:sz="8" w:space="0" w:color="auto"/>
            </w:tcBorders>
            <w:vAlign w:val="center"/>
          </w:tcPr>
          <w:p w14:paraId="5348DBA1" w14:textId="64FD94C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3660__A</w:t>
            </w:r>
          </w:p>
        </w:tc>
        <w:tc>
          <w:tcPr>
            <w:tcW w:w="1108" w:type="pct"/>
            <w:tcBorders>
              <w:top w:val="nil"/>
              <w:left w:val="nil"/>
              <w:bottom w:val="single" w:sz="8" w:space="0" w:color="auto"/>
              <w:right w:val="single" w:sz="8" w:space="0" w:color="auto"/>
            </w:tcBorders>
            <w:vAlign w:val="center"/>
          </w:tcPr>
          <w:p w14:paraId="2D1E8F40" w14:textId="6F427BF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PDSES TO CNRSW 138 DBLCKT</w:t>
            </w:r>
          </w:p>
        </w:tc>
        <w:tc>
          <w:tcPr>
            <w:tcW w:w="563" w:type="pct"/>
            <w:tcBorders>
              <w:top w:val="nil"/>
              <w:left w:val="nil"/>
              <w:bottom w:val="single" w:sz="8" w:space="0" w:color="auto"/>
              <w:right w:val="single" w:sz="8" w:space="0" w:color="auto"/>
            </w:tcBorders>
            <w:vAlign w:val="center"/>
          </w:tcPr>
          <w:p w14:paraId="086A59FA" w14:textId="649BEBA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Prairie Creek Switch - Lake Hubbard Ses 138kV</w:t>
            </w:r>
          </w:p>
        </w:tc>
        <w:tc>
          <w:tcPr>
            <w:tcW w:w="558" w:type="pct"/>
            <w:tcBorders>
              <w:top w:val="nil"/>
              <w:left w:val="nil"/>
              <w:bottom w:val="single" w:sz="8" w:space="0" w:color="auto"/>
              <w:right w:val="single" w:sz="8" w:space="0" w:color="auto"/>
            </w:tcBorders>
            <w:vAlign w:val="center"/>
          </w:tcPr>
          <w:p w14:paraId="730A897C" w14:textId="4CAD70C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w:t>
            </w:r>
          </w:p>
        </w:tc>
        <w:tc>
          <w:tcPr>
            <w:tcW w:w="531" w:type="pct"/>
            <w:tcBorders>
              <w:top w:val="nil"/>
              <w:left w:val="nil"/>
              <w:bottom w:val="single" w:sz="8" w:space="0" w:color="auto"/>
              <w:right w:val="single" w:sz="8" w:space="0" w:color="auto"/>
            </w:tcBorders>
          </w:tcPr>
          <w:p w14:paraId="764946B1" w14:textId="34CBE10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$1,152,002.85</w:t>
            </w:r>
          </w:p>
        </w:tc>
        <w:tc>
          <w:tcPr>
            <w:tcW w:w="572" w:type="pct"/>
            <w:tcBorders>
              <w:top w:val="nil"/>
              <w:left w:val="nil"/>
              <w:bottom w:val="single" w:sz="8" w:space="0" w:color="auto"/>
              <w:right w:val="single" w:sz="8" w:space="0" w:color="auto"/>
            </w:tcBorders>
            <w:vAlign w:val="bottom"/>
          </w:tcPr>
          <w:p w14:paraId="7429DCD3" w14:textId="0C848A82"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69FEDA7"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1CC31051" w14:textId="77777777" w:rsidTr="00BD2040">
        <w:trPr>
          <w:trHeight w:val="270"/>
        </w:trPr>
        <w:tc>
          <w:tcPr>
            <w:tcW w:w="644" w:type="pct"/>
            <w:tcBorders>
              <w:top w:val="nil"/>
              <w:left w:val="single" w:sz="8" w:space="0" w:color="auto"/>
              <w:bottom w:val="single" w:sz="8" w:space="0" w:color="auto"/>
              <w:right w:val="single" w:sz="8" w:space="0" w:color="auto"/>
            </w:tcBorders>
            <w:vAlign w:val="center"/>
          </w:tcPr>
          <w:p w14:paraId="039DB482" w14:textId="6364DB1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BASE CASE</w:t>
            </w:r>
          </w:p>
        </w:tc>
        <w:tc>
          <w:tcPr>
            <w:tcW w:w="893" w:type="pct"/>
            <w:tcBorders>
              <w:top w:val="nil"/>
              <w:left w:val="nil"/>
              <w:bottom w:val="single" w:sz="8" w:space="0" w:color="auto"/>
              <w:right w:val="single" w:sz="8" w:space="0" w:color="auto"/>
            </w:tcBorders>
            <w:vAlign w:val="center"/>
          </w:tcPr>
          <w:p w14:paraId="54229D91" w14:textId="2F36F93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PNHNDL</w:t>
            </w:r>
          </w:p>
        </w:tc>
        <w:tc>
          <w:tcPr>
            <w:tcW w:w="1108" w:type="pct"/>
            <w:tcBorders>
              <w:top w:val="nil"/>
              <w:left w:val="nil"/>
              <w:bottom w:val="single" w:sz="8" w:space="0" w:color="auto"/>
              <w:right w:val="single" w:sz="8" w:space="0" w:color="auto"/>
            </w:tcBorders>
            <w:vAlign w:val="center"/>
          </w:tcPr>
          <w:p w14:paraId="4F03A24F" w14:textId="6B02D132"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Basecase</w:t>
            </w:r>
            <w:proofErr w:type="spellEnd"/>
          </w:p>
        </w:tc>
        <w:tc>
          <w:tcPr>
            <w:tcW w:w="563" w:type="pct"/>
            <w:tcBorders>
              <w:top w:val="nil"/>
              <w:left w:val="nil"/>
              <w:bottom w:val="single" w:sz="8" w:space="0" w:color="auto"/>
              <w:right w:val="single" w:sz="8" w:space="0" w:color="auto"/>
            </w:tcBorders>
            <w:vAlign w:val="center"/>
          </w:tcPr>
          <w:p w14:paraId="59769A59" w14:textId="662069C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PNHNDL GTC</w:t>
            </w:r>
          </w:p>
        </w:tc>
        <w:tc>
          <w:tcPr>
            <w:tcW w:w="558" w:type="pct"/>
            <w:tcBorders>
              <w:top w:val="nil"/>
              <w:left w:val="nil"/>
              <w:bottom w:val="single" w:sz="8" w:space="0" w:color="auto"/>
              <w:right w:val="single" w:sz="8" w:space="0" w:color="auto"/>
            </w:tcBorders>
            <w:vAlign w:val="center"/>
          </w:tcPr>
          <w:p w14:paraId="360C2685" w14:textId="048769B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w:t>
            </w:r>
          </w:p>
        </w:tc>
        <w:tc>
          <w:tcPr>
            <w:tcW w:w="531" w:type="pct"/>
            <w:tcBorders>
              <w:top w:val="nil"/>
              <w:left w:val="nil"/>
              <w:bottom w:val="single" w:sz="8" w:space="0" w:color="auto"/>
              <w:right w:val="single" w:sz="8" w:space="0" w:color="auto"/>
            </w:tcBorders>
          </w:tcPr>
          <w:p w14:paraId="0B2E7C29" w14:textId="59EE4FB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$992,289.37</w:t>
            </w:r>
          </w:p>
        </w:tc>
        <w:tc>
          <w:tcPr>
            <w:tcW w:w="572" w:type="pct"/>
            <w:tcBorders>
              <w:top w:val="nil"/>
              <w:left w:val="nil"/>
              <w:bottom w:val="single" w:sz="8" w:space="0" w:color="auto"/>
              <w:right w:val="single" w:sz="8" w:space="0" w:color="auto"/>
            </w:tcBorders>
            <w:vAlign w:val="bottom"/>
          </w:tcPr>
          <w:p w14:paraId="115DDB15" w14:textId="267503F6"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DECB406"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DF7CEB1" w14:textId="77777777" w:rsidTr="00BD2040">
        <w:trPr>
          <w:trHeight w:val="975"/>
        </w:trPr>
        <w:tc>
          <w:tcPr>
            <w:tcW w:w="644" w:type="pct"/>
            <w:tcBorders>
              <w:top w:val="nil"/>
              <w:left w:val="single" w:sz="8" w:space="0" w:color="auto"/>
              <w:bottom w:val="single" w:sz="8" w:space="0" w:color="auto"/>
              <w:right w:val="single" w:sz="8" w:space="0" w:color="auto"/>
            </w:tcBorders>
            <w:shd w:val="clear" w:color="000000" w:fill="B8CCE4"/>
            <w:vAlign w:val="center"/>
          </w:tcPr>
          <w:p w14:paraId="0255A781" w14:textId="2CFA94B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MFOAVLO5</w:t>
            </w:r>
          </w:p>
        </w:tc>
        <w:tc>
          <w:tcPr>
            <w:tcW w:w="893" w:type="pct"/>
            <w:tcBorders>
              <w:top w:val="nil"/>
              <w:left w:val="nil"/>
              <w:bottom w:val="single" w:sz="8" w:space="0" w:color="auto"/>
              <w:right w:val="single" w:sz="8" w:space="0" w:color="auto"/>
            </w:tcBorders>
            <w:shd w:val="clear" w:color="000000" w:fill="B8CCE4"/>
            <w:vAlign w:val="center"/>
          </w:tcPr>
          <w:p w14:paraId="2B07BC8F" w14:textId="2428A71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DEL_MA_LAREDO1_1</w:t>
            </w:r>
          </w:p>
        </w:tc>
        <w:tc>
          <w:tcPr>
            <w:tcW w:w="1108" w:type="pct"/>
            <w:tcBorders>
              <w:top w:val="nil"/>
              <w:left w:val="nil"/>
              <w:bottom w:val="single" w:sz="8" w:space="0" w:color="auto"/>
              <w:right w:val="single" w:sz="8" w:space="0" w:color="auto"/>
            </w:tcBorders>
            <w:shd w:val="clear" w:color="000000" w:fill="B8CCE4"/>
            <w:vAlign w:val="center"/>
          </w:tcPr>
          <w:p w14:paraId="62D9725F" w14:textId="469E2EE9" w:rsidR="006C134D" w:rsidRPr="00D95E5A" w:rsidRDefault="006C134D"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double</w:t>
            </w:r>
            <w:proofErr w:type="gramEnd"/>
            <w:r>
              <w:rPr>
                <w:rFonts w:ascii="Andale WT" w:hAnsi="Andale WT" w:cs="Tahoma"/>
                <w:color w:val="454545"/>
                <w:sz w:val="18"/>
                <w:szCs w:val="18"/>
              </w:rPr>
              <w:t xml:space="preserve"> FOWLERTON to AVANZADA &amp; LOBO to FOWLERTON</w:t>
            </w:r>
          </w:p>
        </w:tc>
        <w:tc>
          <w:tcPr>
            <w:tcW w:w="563" w:type="pct"/>
            <w:tcBorders>
              <w:top w:val="nil"/>
              <w:left w:val="nil"/>
              <w:bottom w:val="single" w:sz="8" w:space="0" w:color="auto"/>
              <w:right w:val="single" w:sz="8" w:space="0" w:color="auto"/>
            </w:tcBorders>
            <w:shd w:val="clear" w:color="000000" w:fill="B8CCE4"/>
            <w:vAlign w:val="center"/>
          </w:tcPr>
          <w:p w14:paraId="4B058EBD" w14:textId="3D7A848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Del Mar - Laredo Plant 138kV</w:t>
            </w:r>
          </w:p>
        </w:tc>
        <w:tc>
          <w:tcPr>
            <w:tcW w:w="558" w:type="pct"/>
            <w:tcBorders>
              <w:top w:val="nil"/>
              <w:left w:val="nil"/>
              <w:bottom w:val="single" w:sz="8" w:space="0" w:color="auto"/>
              <w:right w:val="single" w:sz="8" w:space="0" w:color="auto"/>
            </w:tcBorders>
            <w:shd w:val="clear" w:color="000000" w:fill="B8CCE4"/>
            <w:vAlign w:val="center"/>
          </w:tcPr>
          <w:p w14:paraId="2F41B58A" w14:textId="203AE76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w:t>
            </w:r>
          </w:p>
        </w:tc>
        <w:tc>
          <w:tcPr>
            <w:tcW w:w="531" w:type="pct"/>
            <w:tcBorders>
              <w:top w:val="nil"/>
              <w:left w:val="nil"/>
              <w:bottom w:val="single" w:sz="8" w:space="0" w:color="auto"/>
              <w:right w:val="single" w:sz="8" w:space="0" w:color="auto"/>
            </w:tcBorders>
            <w:shd w:val="clear" w:color="000000" w:fill="B8CCE4"/>
          </w:tcPr>
          <w:p w14:paraId="06DE308D" w14:textId="0ECBB19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$928,831.10</w:t>
            </w:r>
          </w:p>
        </w:tc>
        <w:tc>
          <w:tcPr>
            <w:tcW w:w="572" w:type="pct"/>
            <w:tcBorders>
              <w:top w:val="nil"/>
              <w:left w:val="nil"/>
              <w:bottom w:val="single" w:sz="8" w:space="0" w:color="auto"/>
              <w:right w:val="single" w:sz="8" w:space="0" w:color="auto"/>
            </w:tcBorders>
            <w:shd w:val="clear" w:color="000000" w:fill="B8CCE4"/>
            <w:vAlign w:val="bottom"/>
          </w:tcPr>
          <w:p w14:paraId="14F9344B" w14:textId="37687B32"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F940E5D"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0C3E5014"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16C12C07" w14:textId="5B816F4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MHARNED5</w:t>
            </w:r>
          </w:p>
        </w:tc>
        <w:tc>
          <w:tcPr>
            <w:tcW w:w="893" w:type="pct"/>
            <w:tcBorders>
              <w:top w:val="nil"/>
              <w:left w:val="nil"/>
              <w:bottom w:val="single" w:sz="8" w:space="0" w:color="auto"/>
              <w:right w:val="single" w:sz="8" w:space="0" w:color="auto"/>
            </w:tcBorders>
            <w:vAlign w:val="center"/>
          </w:tcPr>
          <w:p w14:paraId="0BC2C636" w14:textId="0F96530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BURNS_RIOHONDO_1</w:t>
            </w:r>
          </w:p>
        </w:tc>
        <w:tc>
          <w:tcPr>
            <w:tcW w:w="1108" w:type="pct"/>
            <w:tcBorders>
              <w:top w:val="nil"/>
              <w:left w:val="nil"/>
              <w:bottom w:val="single" w:sz="8" w:space="0" w:color="auto"/>
              <w:right w:val="single" w:sz="8" w:space="0" w:color="auto"/>
            </w:tcBorders>
            <w:vAlign w:val="center"/>
          </w:tcPr>
          <w:p w14:paraId="4A3ACBE6" w14:textId="14FD014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Manual </w:t>
            </w:r>
            <w:proofErr w:type="spellStart"/>
            <w:r>
              <w:rPr>
                <w:rFonts w:ascii="Andale WT" w:hAnsi="Andale WT" w:cs="Tahoma"/>
                <w:color w:val="454545"/>
                <w:sz w:val="18"/>
                <w:szCs w:val="18"/>
              </w:rPr>
              <w:t>dbl</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ckt</w:t>
            </w:r>
            <w:proofErr w:type="spellEnd"/>
            <w:r>
              <w:rPr>
                <w:rFonts w:ascii="Andale WT" w:hAnsi="Andale WT" w:cs="Tahoma"/>
                <w:color w:val="454545"/>
                <w:sz w:val="18"/>
                <w:szCs w:val="18"/>
              </w:rPr>
              <w:t xml:space="preserve"> for NEDIN-BONILLA 345kV &amp; RIOH-PRIM138kV</w:t>
            </w:r>
          </w:p>
        </w:tc>
        <w:tc>
          <w:tcPr>
            <w:tcW w:w="563" w:type="pct"/>
            <w:tcBorders>
              <w:top w:val="nil"/>
              <w:left w:val="nil"/>
              <w:bottom w:val="single" w:sz="8" w:space="0" w:color="auto"/>
              <w:right w:val="single" w:sz="8" w:space="0" w:color="auto"/>
            </w:tcBorders>
            <w:vAlign w:val="center"/>
          </w:tcPr>
          <w:p w14:paraId="4CAD1EEE" w14:textId="4926B55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Burns Sub - Rio Hondo 138kV</w:t>
            </w:r>
          </w:p>
        </w:tc>
        <w:tc>
          <w:tcPr>
            <w:tcW w:w="558" w:type="pct"/>
            <w:tcBorders>
              <w:top w:val="nil"/>
              <w:left w:val="nil"/>
              <w:bottom w:val="single" w:sz="8" w:space="0" w:color="auto"/>
              <w:right w:val="single" w:sz="8" w:space="0" w:color="auto"/>
            </w:tcBorders>
            <w:vAlign w:val="center"/>
          </w:tcPr>
          <w:p w14:paraId="28886B47" w14:textId="6D06CAE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w:t>
            </w:r>
          </w:p>
        </w:tc>
        <w:tc>
          <w:tcPr>
            <w:tcW w:w="531" w:type="pct"/>
            <w:tcBorders>
              <w:top w:val="nil"/>
              <w:left w:val="nil"/>
              <w:bottom w:val="single" w:sz="8" w:space="0" w:color="auto"/>
              <w:right w:val="single" w:sz="8" w:space="0" w:color="auto"/>
            </w:tcBorders>
          </w:tcPr>
          <w:p w14:paraId="14883BF7" w14:textId="38A3D28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$872,719.89</w:t>
            </w:r>
          </w:p>
        </w:tc>
        <w:tc>
          <w:tcPr>
            <w:tcW w:w="572" w:type="pct"/>
            <w:tcBorders>
              <w:top w:val="nil"/>
              <w:left w:val="nil"/>
              <w:bottom w:val="single" w:sz="8" w:space="0" w:color="auto"/>
              <w:right w:val="single" w:sz="8" w:space="0" w:color="auto"/>
            </w:tcBorders>
            <w:vAlign w:val="bottom"/>
          </w:tcPr>
          <w:p w14:paraId="49713CE9" w14:textId="7FD00BDC"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8C3025C"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6638F33C" w14:textId="77777777" w:rsidTr="00BD2040">
        <w:trPr>
          <w:trHeight w:val="270"/>
        </w:trPr>
        <w:tc>
          <w:tcPr>
            <w:tcW w:w="644" w:type="pct"/>
            <w:tcBorders>
              <w:top w:val="nil"/>
              <w:left w:val="single" w:sz="8" w:space="0" w:color="auto"/>
              <w:bottom w:val="single" w:sz="8" w:space="0" w:color="auto"/>
              <w:right w:val="single" w:sz="8" w:space="0" w:color="auto"/>
            </w:tcBorders>
            <w:vAlign w:val="center"/>
          </w:tcPr>
          <w:p w14:paraId="4D92BBC6" w14:textId="7257979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SHELKEN8</w:t>
            </w:r>
          </w:p>
        </w:tc>
        <w:tc>
          <w:tcPr>
            <w:tcW w:w="893" w:type="pct"/>
            <w:tcBorders>
              <w:top w:val="nil"/>
              <w:left w:val="nil"/>
              <w:bottom w:val="single" w:sz="8" w:space="0" w:color="auto"/>
              <w:right w:val="single" w:sz="8" w:space="0" w:color="auto"/>
            </w:tcBorders>
            <w:vAlign w:val="center"/>
          </w:tcPr>
          <w:p w14:paraId="113A70BA" w14:textId="2560452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F2_11_1</w:t>
            </w:r>
          </w:p>
        </w:tc>
        <w:tc>
          <w:tcPr>
            <w:tcW w:w="1108" w:type="pct"/>
            <w:tcBorders>
              <w:top w:val="nil"/>
              <w:left w:val="nil"/>
              <w:bottom w:val="single" w:sz="8" w:space="0" w:color="auto"/>
              <w:right w:val="single" w:sz="8" w:space="0" w:color="auto"/>
            </w:tcBorders>
            <w:vAlign w:val="center"/>
          </w:tcPr>
          <w:p w14:paraId="0A03423A" w14:textId="794A421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HELENA to HELENA LIN 1</w:t>
            </w:r>
          </w:p>
        </w:tc>
        <w:tc>
          <w:tcPr>
            <w:tcW w:w="563" w:type="pct"/>
            <w:tcBorders>
              <w:top w:val="nil"/>
              <w:left w:val="nil"/>
              <w:bottom w:val="single" w:sz="8" w:space="0" w:color="auto"/>
              <w:right w:val="single" w:sz="8" w:space="0" w:color="auto"/>
            </w:tcBorders>
            <w:vAlign w:val="center"/>
          </w:tcPr>
          <w:p w14:paraId="3A105674" w14:textId="30D61A10"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Fallscty</w:t>
            </w:r>
            <w:proofErr w:type="spellEnd"/>
            <w:r>
              <w:rPr>
                <w:rFonts w:ascii="Andale WT" w:hAnsi="Andale WT" w:cs="Tahoma"/>
                <w:color w:val="454545"/>
                <w:sz w:val="18"/>
                <w:szCs w:val="18"/>
              </w:rPr>
              <w:t xml:space="preserve"> - Kenedy Switch 138kV</w:t>
            </w:r>
          </w:p>
        </w:tc>
        <w:tc>
          <w:tcPr>
            <w:tcW w:w="558" w:type="pct"/>
            <w:tcBorders>
              <w:top w:val="nil"/>
              <w:left w:val="nil"/>
              <w:bottom w:val="single" w:sz="8" w:space="0" w:color="auto"/>
              <w:right w:val="single" w:sz="8" w:space="0" w:color="auto"/>
            </w:tcBorders>
            <w:vAlign w:val="center"/>
          </w:tcPr>
          <w:p w14:paraId="1FD18080" w14:textId="20B2AA2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w:t>
            </w:r>
          </w:p>
        </w:tc>
        <w:tc>
          <w:tcPr>
            <w:tcW w:w="531" w:type="pct"/>
            <w:tcBorders>
              <w:top w:val="nil"/>
              <w:left w:val="nil"/>
              <w:bottom w:val="single" w:sz="8" w:space="0" w:color="auto"/>
              <w:right w:val="single" w:sz="8" w:space="0" w:color="auto"/>
            </w:tcBorders>
          </w:tcPr>
          <w:p w14:paraId="433B789B" w14:textId="0136B24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$866,861.07</w:t>
            </w:r>
          </w:p>
        </w:tc>
        <w:tc>
          <w:tcPr>
            <w:tcW w:w="572" w:type="pct"/>
            <w:tcBorders>
              <w:top w:val="nil"/>
              <w:left w:val="nil"/>
              <w:bottom w:val="single" w:sz="8" w:space="0" w:color="auto"/>
              <w:right w:val="single" w:sz="8" w:space="0" w:color="auto"/>
            </w:tcBorders>
            <w:vAlign w:val="bottom"/>
          </w:tcPr>
          <w:p w14:paraId="5B8E9E6F" w14:textId="2A61F6EE"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67F612B7"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369516D"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31D82F32" w14:textId="513D73A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SCISPUT8</w:t>
            </w:r>
          </w:p>
        </w:tc>
        <w:tc>
          <w:tcPr>
            <w:tcW w:w="893" w:type="pct"/>
            <w:tcBorders>
              <w:top w:val="nil"/>
              <w:left w:val="nil"/>
              <w:bottom w:val="single" w:sz="8" w:space="0" w:color="auto"/>
              <w:right w:val="single" w:sz="8" w:space="0" w:color="auto"/>
            </w:tcBorders>
            <w:vAlign w:val="center"/>
          </w:tcPr>
          <w:p w14:paraId="4D97684E" w14:textId="3D8A2A1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LENSW_PUTN2_1</w:t>
            </w:r>
          </w:p>
        </w:tc>
        <w:tc>
          <w:tcPr>
            <w:tcW w:w="1108" w:type="pct"/>
            <w:tcBorders>
              <w:top w:val="nil"/>
              <w:left w:val="nil"/>
              <w:bottom w:val="single" w:sz="8" w:space="0" w:color="auto"/>
              <w:right w:val="single" w:sz="8" w:space="0" w:color="auto"/>
            </w:tcBorders>
            <w:vAlign w:val="center"/>
          </w:tcPr>
          <w:p w14:paraId="44895BB1" w14:textId="787E804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CISCO to CISCO LIN 1</w:t>
            </w:r>
          </w:p>
        </w:tc>
        <w:tc>
          <w:tcPr>
            <w:tcW w:w="563" w:type="pct"/>
            <w:tcBorders>
              <w:top w:val="nil"/>
              <w:left w:val="nil"/>
              <w:bottom w:val="single" w:sz="8" w:space="0" w:color="auto"/>
              <w:right w:val="single" w:sz="8" w:space="0" w:color="auto"/>
            </w:tcBorders>
            <w:vAlign w:val="center"/>
          </w:tcPr>
          <w:p w14:paraId="648F6998" w14:textId="280C63F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Leon Switch - Putnam 138kV</w:t>
            </w:r>
          </w:p>
        </w:tc>
        <w:tc>
          <w:tcPr>
            <w:tcW w:w="558" w:type="pct"/>
            <w:tcBorders>
              <w:top w:val="nil"/>
              <w:left w:val="nil"/>
              <w:bottom w:val="single" w:sz="8" w:space="0" w:color="auto"/>
              <w:right w:val="single" w:sz="8" w:space="0" w:color="auto"/>
            </w:tcBorders>
            <w:vAlign w:val="center"/>
          </w:tcPr>
          <w:p w14:paraId="6CD2D351" w14:textId="7E6490F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6F01C83A" w14:textId="7319319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$866,338.11</w:t>
            </w:r>
          </w:p>
        </w:tc>
        <w:tc>
          <w:tcPr>
            <w:tcW w:w="572" w:type="pct"/>
            <w:tcBorders>
              <w:top w:val="nil"/>
              <w:left w:val="nil"/>
              <w:bottom w:val="single" w:sz="8" w:space="0" w:color="auto"/>
              <w:right w:val="single" w:sz="8" w:space="0" w:color="auto"/>
            </w:tcBorders>
            <w:vAlign w:val="bottom"/>
          </w:tcPr>
          <w:p w14:paraId="326B5860" w14:textId="28901EA3"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7AF63C04"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7EC3BFE"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0A6592B3" w14:textId="1D21756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DGRSLNC5</w:t>
            </w:r>
          </w:p>
        </w:tc>
        <w:tc>
          <w:tcPr>
            <w:tcW w:w="893" w:type="pct"/>
            <w:tcBorders>
              <w:top w:val="nil"/>
              <w:left w:val="nil"/>
              <w:bottom w:val="single" w:sz="8" w:space="0" w:color="auto"/>
              <w:right w:val="single" w:sz="8" w:space="0" w:color="auto"/>
            </w:tcBorders>
            <w:vAlign w:val="center"/>
          </w:tcPr>
          <w:p w14:paraId="75B9972B" w14:textId="27A26CD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6380__D</w:t>
            </w:r>
          </w:p>
        </w:tc>
        <w:tc>
          <w:tcPr>
            <w:tcW w:w="1108" w:type="pct"/>
            <w:tcBorders>
              <w:top w:val="nil"/>
              <w:left w:val="nil"/>
              <w:bottom w:val="single" w:sz="8" w:space="0" w:color="auto"/>
              <w:right w:val="single" w:sz="8" w:space="0" w:color="auto"/>
            </w:tcBorders>
            <w:vAlign w:val="center"/>
          </w:tcPr>
          <w:p w14:paraId="6BE94B06" w14:textId="1D36BF0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GRSES TO CFRSW AND GRSES TO LNCRK 345 DBLCKT</w:t>
            </w:r>
          </w:p>
        </w:tc>
        <w:tc>
          <w:tcPr>
            <w:tcW w:w="563" w:type="pct"/>
            <w:tcBorders>
              <w:top w:val="nil"/>
              <w:left w:val="nil"/>
              <w:bottom w:val="single" w:sz="8" w:space="0" w:color="auto"/>
              <w:right w:val="single" w:sz="8" w:space="0" w:color="auto"/>
            </w:tcBorders>
            <w:vAlign w:val="center"/>
          </w:tcPr>
          <w:p w14:paraId="6FF00F80" w14:textId="584AAB6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Murray - Paint Creek 138kV</w:t>
            </w:r>
          </w:p>
        </w:tc>
        <w:tc>
          <w:tcPr>
            <w:tcW w:w="558" w:type="pct"/>
            <w:tcBorders>
              <w:top w:val="nil"/>
              <w:left w:val="nil"/>
              <w:bottom w:val="single" w:sz="8" w:space="0" w:color="auto"/>
              <w:right w:val="single" w:sz="8" w:space="0" w:color="auto"/>
            </w:tcBorders>
            <w:vAlign w:val="center"/>
          </w:tcPr>
          <w:p w14:paraId="678F981C" w14:textId="439F96E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531" w:type="pct"/>
            <w:tcBorders>
              <w:top w:val="nil"/>
              <w:left w:val="nil"/>
              <w:bottom w:val="single" w:sz="8" w:space="0" w:color="auto"/>
              <w:right w:val="single" w:sz="8" w:space="0" w:color="auto"/>
            </w:tcBorders>
          </w:tcPr>
          <w:p w14:paraId="0ACB58B2" w14:textId="5C6C934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$861,499.06</w:t>
            </w:r>
          </w:p>
        </w:tc>
        <w:tc>
          <w:tcPr>
            <w:tcW w:w="572" w:type="pct"/>
            <w:tcBorders>
              <w:top w:val="nil"/>
              <w:left w:val="nil"/>
              <w:bottom w:val="single" w:sz="8" w:space="0" w:color="auto"/>
              <w:right w:val="single" w:sz="8" w:space="0" w:color="auto"/>
            </w:tcBorders>
            <w:vAlign w:val="bottom"/>
          </w:tcPr>
          <w:p w14:paraId="36165512" w14:textId="4C5BCF15"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A075FA0"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33D3EFAC" w14:textId="77777777" w:rsidTr="00BD2040">
        <w:trPr>
          <w:trHeight w:val="1455"/>
        </w:trPr>
        <w:tc>
          <w:tcPr>
            <w:tcW w:w="644" w:type="pct"/>
            <w:tcBorders>
              <w:top w:val="nil"/>
              <w:left w:val="single" w:sz="8" w:space="0" w:color="auto"/>
              <w:bottom w:val="single" w:sz="8" w:space="0" w:color="auto"/>
              <w:right w:val="single" w:sz="8" w:space="0" w:color="auto"/>
            </w:tcBorders>
            <w:vAlign w:val="center"/>
          </w:tcPr>
          <w:p w14:paraId="2CC641F6" w14:textId="7D7FEDF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SE4BIG8</w:t>
            </w:r>
          </w:p>
        </w:tc>
        <w:tc>
          <w:tcPr>
            <w:tcW w:w="893" w:type="pct"/>
            <w:tcBorders>
              <w:top w:val="nil"/>
              <w:left w:val="nil"/>
              <w:bottom w:val="single" w:sz="8" w:space="0" w:color="auto"/>
              <w:right w:val="single" w:sz="8" w:space="0" w:color="auto"/>
            </w:tcBorders>
            <w:vAlign w:val="center"/>
          </w:tcPr>
          <w:p w14:paraId="4CDD472B" w14:textId="2FD88D5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BIG_FOOT_69A1</w:t>
            </w:r>
          </w:p>
        </w:tc>
        <w:tc>
          <w:tcPr>
            <w:tcW w:w="1108" w:type="pct"/>
            <w:tcBorders>
              <w:top w:val="nil"/>
              <w:left w:val="nil"/>
              <w:bottom w:val="single" w:sz="8" w:space="0" w:color="auto"/>
              <w:right w:val="single" w:sz="8" w:space="0" w:color="auto"/>
            </w:tcBorders>
            <w:vAlign w:val="center"/>
          </w:tcPr>
          <w:p w14:paraId="60001D6D" w14:textId="21B4465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FOOT to PLEASANTON LIN 1</w:t>
            </w:r>
          </w:p>
        </w:tc>
        <w:tc>
          <w:tcPr>
            <w:tcW w:w="563" w:type="pct"/>
            <w:tcBorders>
              <w:top w:val="nil"/>
              <w:left w:val="nil"/>
              <w:bottom w:val="single" w:sz="8" w:space="0" w:color="auto"/>
              <w:right w:val="single" w:sz="8" w:space="0" w:color="auto"/>
            </w:tcBorders>
            <w:vAlign w:val="center"/>
          </w:tcPr>
          <w:p w14:paraId="7F75D282" w14:textId="1BFC10E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Foot 138kV</w:t>
            </w:r>
          </w:p>
        </w:tc>
        <w:tc>
          <w:tcPr>
            <w:tcW w:w="558" w:type="pct"/>
            <w:tcBorders>
              <w:top w:val="nil"/>
              <w:left w:val="nil"/>
              <w:bottom w:val="single" w:sz="8" w:space="0" w:color="auto"/>
              <w:right w:val="single" w:sz="8" w:space="0" w:color="auto"/>
            </w:tcBorders>
            <w:vAlign w:val="center"/>
          </w:tcPr>
          <w:p w14:paraId="6619C55A" w14:textId="3020A9A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28</w:t>
            </w:r>
          </w:p>
        </w:tc>
        <w:tc>
          <w:tcPr>
            <w:tcW w:w="531" w:type="pct"/>
            <w:tcBorders>
              <w:top w:val="nil"/>
              <w:left w:val="nil"/>
              <w:bottom w:val="single" w:sz="8" w:space="0" w:color="auto"/>
              <w:right w:val="single" w:sz="8" w:space="0" w:color="auto"/>
            </w:tcBorders>
          </w:tcPr>
          <w:p w14:paraId="05B4FEEA" w14:textId="7019800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$774,037.97</w:t>
            </w:r>
          </w:p>
        </w:tc>
        <w:tc>
          <w:tcPr>
            <w:tcW w:w="572" w:type="pct"/>
            <w:tcBorders>
              <w:top w:val="nil"/>
              <w:left w:val="nil"/>
              <w:bottom w:val="single" w:sz="8" w:space="0" w:color="auto"/>
              <w:right w:val="single" w:sz="8" w:space="0" w:color="auto"/>
            </w:tcBorders>
            <w:vAlign w:val="bottom"/>
          </w:tcPr>
          <w:p w14:paraId="0BA41C18" w14:textId="1D5158E6"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E85888B"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36A65DAE"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649E75A5" w14:textId="36F2B55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BASE CASE</w:t>
            </w:r>
          </w:p>
        </w:tc>
        <w:tc>
          <w:tcPr>
            <w:tcW w:w="893" w:type="pct"/>
            <w:tcBorders>
              <w:top w:val="nil"/>
              <w:left w:val="nil"/>
              <w:bottom w:val="single" w:sz="8" w:space="0" w:color="auto"/>
              <w:right w:val="single" w:sz="8" w:space="0" w:color="auto"/>
            </w:tcBorders>
            <w:vAlign w:val="center"/>
          </w:tcPr>
          <w:p w14:paraId="2E1424D1" w14:textId="1824D0E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SAMSW</w:t>
            </w:r>
          </w:p>
        </w:tc>
        <w:tc>
          <w:tcPr>
            <w:tcW w:w="1108" w:type="pct"/>
            <w:tcBorders>
              <w:top w:val="nil"/>
              <w:left w:val="nil"/>
              <w:bottom w:val="single" w:sz="8" w:space="0" w:color="auto"/>
              <w:right w:val="single" w:sz="8" w:space="0" w:color="auto"/>
            </w:tcBorders>
            <w:vAlign w:val="center"/>
          </w:tcPr>
          <w:p w14:paraId="55D532A7" w14:textId="576F347D"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Basecase</w:t>
            </w:r>
            <w:proofErr w:type="spellEnd"/>
          </w:p>
        </w:tc>
        <w:tc>
          <w:tcPr>
            <w:tcW w:w="563" w:type="pct"/>
            <w:tcBorders>
              <w:top w:val="nil"/>
              <w:left w:val="nil"/>
              <w:bottom w:val="single" w:sz="8" w:space="0" w:color="auto"/>
              <w:right w:val="single" w:sz="8" w:space="0" w:color="auto"/>
            </w:tcBorders>
            <w:vAlign w:val="center"/>
          </w:tcPr>
          <w:p w14:paraId="6F050A81" w14:textId="603D81F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SAMSW GTC</w:t>
            </w:r>
          </w:p>
        </w:tc>
        <w:tc>
          <w:tcPr>
            <w:tcW w:w="558" w:type="pct"/>
            <w:tcBorders>
              <w:top w:val="nil"/>
              <w:left w:val="nil"/>
              <w:bottom w:val="single" w:sz="8" w:space="0" w:color="auto"/>
              <w:right w:val="single" w:sz="8" w:space="0" w:color="auto"/>
            </w:tcBorders>
            <w:vAlign w:val="center"/>
          </w:tcPr>
          <w:p w14:paraId="2F70EEE6" w14:textId="32AECEE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w:t>
            </w:r>
          </w:p>
        </w:tc>
        <w:tc>
          <w:tcPr>
            <w:tcW w:w="531" w:type="pct"/>
            <w:tcBorders>
              <w:top w:val="nil"/>
              <w:left w:val="nil"/>
              <w:bottom w:val="single" w:sz="8" w:space="0" w:color="auto"/>
              <w:right w:val="single" w:sz="8" w:space="0" w:color="auto"/>
            </w:tcBorders>
          </w:tcPr>
          <w:p w14:paraId="1A89C719" w14:textId="7744FB7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$727,983.29</w:t>
            </w:r>
          </w:p>
        </w:tc>
        <w:tc>
          <w:tcPr>
            <w:tcW w:w="572" w:type="pct"/>
            <w:tcBorders>
              <w:top w:val="nil"/>
              <w:left w:val="nil"/>
              <w:bottom w:val="single" w:sz="8" w:space="0" w:color="auto"/>
              <w:right w:val="single" w:sz="8" w:space="0" w:color="auto"/>
            </w:tcBorders>
            <w:vAlign w:val="bottom"/>
          </w:tcPr>
          <w:p w14:paraId="32A7BFE2" w14:textId="2C6EF15F"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5B2C7C4"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381FFD9F"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2764ADE2" w14:textId="1326866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SPAWCAL5</w:t>
            </w:r>
          </w:p>
        </w:tc>
        <w:tc>
          <w:tcPr>
            <w:tcW w:w="893" w:type="pct"/>
            <w:tcBorders>
              <w:top w:val="nil"/>
              <w:left w:val="nil"/>
              <w:bottom w:val="single" w:sz="8" w:space="0" w:color="auto"/>
              <w:right w:val="single" w:sz="8" w:space="0" w:color="auto"/>
            </w:tcBorders>
            <w:vAlign w:val="center"/>
          </w:tcPr>
          <w:p w14:paraId="5C6F907D" w14:textId="47FEF16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F2_11_1</w:t>
            </w:r>
          </w:p>
        </w:tc>
        <w:tc>
          <w:tcPr>
            <w:tcW w:w="1108" w:type="pct"/>
            <w:tcBorders>
              <w:top w:val="nil"/>
              <w:left w:val="nil"/>
              <w:bottom w:val="single" w:sz="8" w:space="0" w:color="auto"/>
              <w:right w:val="single" w:sz="8" w:space="0" w:color="auto"/>
            </w:tcBorders>
            <w:vAlign w:val="center"/>
          </w:tcPr>
          <w:p w14:paraId="3F070000" w14:textId="1A803AB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CALAVERAS to CALAVERAS LIN 1</w:t>
            </w:r>
          </w:p>
        </w:tc>
        <w:tc>
          <w:tcPr>
            <w:tcW w:w="563" w:type="pct"/>
            <w:tcBorders>
              <w:top w:val="nil"/>
              <w:left w:val="nil"/>
              <w:bottom w:val="single" w:sz="8" w:space="0" w:color="auto"/>
              <w:right w:val="single" w:sz="8" w:space="0" w:color="auto"/>
            </w:tcBorders>
            <w:vAlign w:val="center"/>
          </w:tcPr>
          <w:p w14:paraId="0A97CBC2" w14:textId="445A2639"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Fallscty</w:t>
            </w:r>
            <w:proofErr w:type="spellEnd"/>
            <w:r>
              <w:rPr>
                <w:rFonts w:ascii="Andale WT" w:hAnsi="Andale WT" w:cs="Tahoma"/>
                <w:color w:val="454545"/>
                <w:sz w:val="18"/>
                <w:szCs w:val="18"/>
              </w:rPr>
              <w:t xml:space="preserve"> - Kenedy Switch 138kV</w:t>
            </w:r>
          </w:p>
        </w:tc>
        <w:tc>
          <w:tcPr>
            <w:tcW w:w="558" w:type="pct"/>
            <w:tcBorders>
              <w:top w:val="nil"/>
              <w:left w:val="nil"/>
              <w:bottom w:val="single" w:sz="8" w:space="0" w:color="auto"/>
              <w:right w:val="single" w:sz="8" w:space="0" w:color="auto"/>
            </w:tcBorders>
            <w:vAlign w:val="center"/>
          </w:tcPr>
          <w:p w14:paraId="7C707716" w14:textId="5179301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w:t>
            </w:r>
          </w:p>
        </w:tc>
        <w:tc>
          <w:tcPr>
            <w:tcW w:w="531" w:type="pct"/>
            <w:tcBorders>
              <w:top w:val="nil"/>
              <w:left w:val="nil"/>
              <w:bottom w:val="single" w:sz="8" w:space="0" w:color="auto"/>
              <w:right w:val="single" w:sz="8" w:space="0" w:color="auto"/>
            </w:tcBorders>
          </w:tcPr>
          <w:p w14:paraId="01958E3E" w14:textId="31361AC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$720,905.95</w:t>
            </w:r>
          </w:p>
        </w:tc>
        <w:tc>
          <w:tcPr>
            <w:tcW w:w="572" w:type="pct"/>
            <w:tcBorders>
              <w:top w:val="nil"/>
              <w:left w:val="nil"/>
              <w:bottom w:val="single" w:sz="8" w:space="0" w:color="auto"/>
              <w:right w:val="single" w:sz="8" w:space="0" w:color="auto"/>
            </w:tcBorders>
            <w:vAlign w:val="bottom"/>
          </w:tcPr>
          <w:p w14:paraId="617E8EC1" w14:textId="03AEF268"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A39D7FE"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3AC9261E"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3E518824" w14:textId="446123D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BASE CASE</w:t>
            </w:r>
          </w:p>
        </w:tc>
        <w:tc>
          <w:tcPr>
            <w:tcW w:w="893" w:type="pct"/>
            <w:tcBorders>
              <w:top w:val="nil"/>
              <w:left w:val="nil"/>
              <w:bottom w:val="single" w:sz="8" w:space="0" w:color="auto"/>
              <w:right w:val="single" w:sz="8" w:space="0" w:color="auto"/>
            </w:tcBorders>
            <w:vAlign w:val="center"/>
          </w:tcPr>
          <w:p w14:paraId="58E09C93" w14:textId="5DA7F0B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NE_LOB</w:t>
            </w:r>
          </w:p>
        </w:tc>
        <w:tc>
          <w:tcPr>
            <w:tcW w:w="1108" w:type="pct"/>
            <w:tcBorders>
              <w:top w:val="nil"/>
              <w:left w:val="nil"/>
              <w:bottom w:val="single" w:sz="8" w:space="0" w:color="auto"/>
              <w:right w:val="single" w:sz="8" w:space="0" w:color="auto"/>
            </w:tcBorders>
            <w:vAlign w:val="center"/>
          </w:tcPr>
          <w:p w14:paraId="3BE3A8E4" w14:textId="0EC9F2D3"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Basecase</w:t>
            </w:r>
            <w:proofErr w:type="spellEnd"/>
          </w:p>
        </w:tc>
        <w:tc>
          <w:tcPr>
            <w:tcW w:w="563" w:type="pct"/>
            <w:tcBorders>
              <w:top w:val="nil"/>
              <w:left w:val="nil"/>
              <w:bottom w:val="single" w:sz="8" w:space="0" w:color="auto"/>
              <w:right w:val="single" w:sz="8" w:space="0" w:color="auto"/>
            </w:tcBorders>
            <w:vAlign w:val="center"/>
          </w:tcPr>
          <w:p w14:paraId="27D3057A" w14:textId="74753C6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NE_LOB GTC</w:t>
            </w:r>
          </w:p>
        </w:tc>
        <w:tc>
          <w:tcPr>
            <w:tcW w:w="558" w:type="pct"/>
            <w:tcBorders>
              <w:top w:val="nil"/>
              <w:left w:val="nil"/>
              <w:bottom w:val="single" w:sz="8" w:space="0" w:color="auto"/>
              <w:right w:val="single" w:sz="8" w:space="0" w:color="auto"/>
            </w:tcBorders>
            <w:vAlign w:val="center"/>
          </w:tcPr>
          <w:p w14:paraId="6585DA35" w14:textId="509C0F2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14</w:t>
            </w:r>
          </w:p>
        </w:tc>
        <w:tc>
          <w:tcPr>
            <w:tcW w:w="531" w:type="pct"/>
            <w:tcBorders>
              <w:top w:val="nil"/>
              <w:left w:val="nil"/>
              <w:bottom w:val="single" w:sz="8" w:space="0" w:color="auto"/>
              <w:right w:val="single" w:sz="8" w:space="0" w:color="auto"/>
            </w:tcBorders>
          </w:tcPr>
          <w:p w14:paraId="5B1108A1" w14:textId="0DFDC78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$652,234.06</w:t>
            </w:r>
          </w:p>
        </w:tc>
        <w:tc>
          <w:tcPr>
            <w:tcW w:w="572" w:type="pct"/>
            <w:tcBorders>
              <w:top w:val="nil"/>
              <w:left w:val="nil"/>
              <w:bottom w:val="single" w:sz="8" w:space="0" w:color="auto"/>
              <w:right w:val="single" w:sz="8" w:space="0" w:color="auto"/>
            </w:tcBorders>
            <w:vAlign w:val="bottom"/>
          </w:tcPr>
          <w:p w14:paraId="3784FF7A" w14:textId="5BDB30CC"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9ED2C4C"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4A3C506B"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51C823D1" w14:textId="2DAC879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DMTSCOS5</w:t>
            </w:r>
          </w:p>
        </w:tc>
        <w:tc>
          <w:tcPr>
            <w:tcW w:w="893" w:type="pct"/>
            <w:tcBorders>
              <w:top w:val="nil"/>
              <w:left w:val="nil"/>
              <w:bottom w:val="single" w:sz="8" w:space="0" w:color="auto"/>
              <w:right w:val="single" w:sz="8" w:space="0" w:color="auto"/>
            </w:tcBorders>
            <w:vAlign w:val="center"/>
          </w:tcPr>
          <w:p w14:paraId="0612D761" w14:textId="4EDA66D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6240__C</w:t>
            </w:r>
          </w:p>
        </w:tc>
        <w:tc>
          <w:tcPr>
            <w:tcW w:w="1108" w:type="pct"/>
            <w:tcBorders>
              <w:top w:val="nil"/>
              <w:left w:val="nil"/>
              <w:bottom w:val="single" w:sz="8" w:space="0" w:color="auto"/>
              <w:right w:val="single" w:sz="8" w:space="0" w:color="auto"/>
            </w:tcBorders>
            <w:vAlign w:val="center"/>
          </w:tcPr>
          <w:p w14:paraId="1BDD5E89" w14:textId="2BA79B9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DMTSW TO SCOSW 345 DBLCKT</w:t>
            </w:r>
          </w:p>
        </w:tc>
        <w:tc>
          <w:tcPr>
            <w:tcW w:w="563" w:type="pct"/>
            <w:tcBorders>
              <w:top w:val="nil"/>
              <w:left w:val="nil"/>
              <w:bottom w:val="single" w:sz="8" w:space="0" w:color="auto"/>
              <w:right w:val="single" w:sz="8" w:space="0" w:color="auto"/>
            </w:tcBorders>
            <w:vAlign w:val="center"/>
          </w:tcPr>
          <w:p w14:paraId="16806D63" w14:textId="5809FCF9"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Sacroc</w:t>
            </w:r>
            <w:proofErr w:type="spellEnd"/>
            <w:r>
              <w:rPr>
                <w:rFonts w:ascii="Andale WT" w:hAnsi="Andale WT" w:cs="Tahoma"/>
                <w:color w:val="454545"/>
                <w:sz w:val="18"/>
                <w:szCs w:val="18"/>
              </w:rPr>
              <w:t xml:space="preserve"> - Deep Creek Sub 138kV</w:t>
            </w:r>
          </w:p>
        </w:tc>
        <w:tc>
          <w:tcPr>
            <w:tcW w:w="558" w:type="pct"/>
            <w:tcBorders>
              <w:top w:val="nil"/>
              <w:left w:val="nil"/>
              <w:bottom w:val="single" w:sz="8" w:space="0" w:color="auto"/>
              <w:right w:val="single" w:sz="8" w:space="0" w:color="auto"/>
            </w:tcBorders>
            <w:vAlign w:val="center"/>
          </w:tcPr>
          <w:p w14:paraId="57F12A9B" w14:textId="123AD0F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w:t>
            </w:r>
          </w:p>
        </w:tc>
        <w:tc>
          <w:tcPr>
            <w:tcW w:w="531" w:type="pct"/>
            <w:tcBorders>
              <w:top w:val="nil"/>
              <w:left w:val="nil"/>
              <w:bottom w:val="single" w:sz="8" w:space="0" w:color="auto"/>
              <w:right w:val="single" w:sz="8" w:space="0" w:color="auto"/>
            </w:tcBorders>
          </w:tcPr>
          <w:p w14:paraId="59FC6CA0" w14:textId="756FA53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$651,542.47</w:t>
            </w:r>
          </w:p>
        </w:tc>
        <w:tc>
          <w:tcPr>
            <w:tcW w:w="572" w:type="pct"/>
            <w:tcBorders>
              <w:top w:val="nil"/>
              <w:left w:val="nil"/>
              <w:bottom w:val="single" w:sz="8" w:space="0" w:color="auto"/>
              <w:right w:val="single" w:sz="8" w:space="0" w:color="auto"/>
            </w:tcBorders>
            <w:vAlign w:val="bottom"/>
          </w:tcPr>
          <w:p w14:paraId="43E01AAE" w14:textId="57230B9F"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6228972C"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833C6AC" w14:textId="77777777" w:rsidTr="00BD2040">
        <w:trPr>
          <w:trHeight w:val="975"/>
        </w:trPr>
        <w:tc>
          <w:tcPr>
            <w:tcW w:w="644" w:type="pct"/>
            <w:tcBorders>
              <w:top w:val="nil"/>
              <w:left w:val="single" w:sz="8" w:space="0" w:color="auto"/>
              <w:bottom w:val="single" w:sz="8" w:space="0" w:color="auto"/>
              <w:right w:val="single" w:sz="8" w:space="0" w:color="auto"/>
            </w:tcBorders>
            <w:shd w:val="clear" w:color="000000" w:fill="B8CCE4"/>
            <w:vAlign w:val="center"/>
          </w:tcPr>
          <w:p w14:paraId="06E6061F" w14:textId="68CA15F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SLONSAX8</w:t>
            </w:r>
          </w:p>
        </w:tc>
        <w:tc>
          <w:tcPr>
            <w:tcW w:w="893" w:type="pct"/>
            <w:tcBorders>
              <w:top w:val="nil"/>
              <w:left w:val="nil"/>
              <w:bottom w:val="single" w:sz="8" w:space="0" w:color="auto"/>
              <w:right w:val="single" w:sz="8" w:space="0" w:color="auto"/>
            </w:tcBorders>
            <w:shd w:val="clear" w:color="000000" w:fill="B8CCE4"/>
            <w:vAlign w:val="center"/>
          </w:tcPr>
          <w:p w14:paraId="4185804B" w14:textId="2BB9FDF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MORRIS_NUECES1_1</w:t>
            </w:r>
          </w:p>
        </w:tc>
        <w:tc>
          <w:tcPr>
            <w:tcW w:w="1108" w:type="pct"/>
            <w:tcBorders>
              <w:top w:val="nil"/>
              <w:left w:val="nil"/>
              <w:bottom w:val="single" w:sz="8" w:space="0" w:color="auto"/>
              <w:right w:val="single" w:sz="8" w:space="0" w:color="auto"/>
            </w:tcBorders>
            <w:shd w:val="clear" w:color="000000" w:fill="B8CCE4"/>
            <w:vAlign w:val="center"/>
          </w:tcPr>
          <w:p w14:paraId="39979D74" w14:textId="19501CD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LON HILL to SAXET LIN 1</w:t>
            </w:r>
          </w:p>
        </w:tc>
        <w:tc>
          <w:tcPr>
            <w:tcW w:w="563" w:type="pct"/>
            <w:tcBorders>
              <w:top w:val="nil"/>
              <w:left w:val="nil"/>
              <w:bottom w:val="single" w:sz="8" w:space="0" w:color="auto"/>
              <w:right w:val="single" w:sz="8" w:space="0" w:color="auto"/>
            </w:tcBorders>
            <w:shd w:val="clear" w:color="000000" w:fill="B8CCE4"/>
            <w:vAlign w:val="center"/>
          </w:tcPr>
          <w:p w14:paraId="08804DAD" w14:textId="316FE5A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Morris Street - Nueces Bay 138kV</w:t>
            </w:r>
          </w:p>
        </w:tc>
        <w:tc>
          <w:tcPr>
            <w:tcW w:w="558" w:type="pct"/>
            <w:tcBorders>
              <w:top w:val="nil"/>
              <w:left w:val="nil"/>
              <w:bottom w:val="single" w:sz="8" w:space="0" w:color="auto"/>
              <w:right w:val="single" w:sz="8" w:space="0" w:color="auto"/>
            </w:tcBorders>
            <w:shd w:val="clear" w:color="000000" w:fill="B8CCE4"/>
            <w:vAlign w:val="center"/>
          </w:tcPr>
          <w:p w14:paraId="3D3093DB" w14:textId="2CC95D2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w:t>
            </w:r>
          </w:p>
        </w:tc>
        <w:tc>
          <w:tcPr>
            <w:tcW w:w="531" w:type="pct"/>
            <w:tcBorders>
              <w:top w:val="nil"/>
              <w:left w:val="nil"/>
              <w:bottom w:val="single" w:sz="8" w:space="0" w:color="auto"/>
              <w:right w:val="single" w:sz="8" w:space="0" w:color="auto"/>
            </w:tcBorders>
            <w:shd w:val="clear" w:color="000000" w:fill="B8CCE4"/>
          </w:tcPr>
          <w:p w14:paraId="0BA50045" w14:textId="4407913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$531,839.70</w:t>
            </w:r>
          </w:p>
        </w:tc>
        <w:tc>
          <w:tcPr>
            <w:tcW w:w="572" w:type="pct"/>
            <w:tcBorders>
              <w:top w:val="nil"/>
              <w:left w:val="nil"/>
              <w:bottom w:val="single" w:sz="8" w:space="0" w:color="auto"/>
              <w:right w:val="single" w:sz="8" w:space="0" w:color="auto"/>
            </w:tcBorders>
            <w:shd w:val="clear" w:color="000000" w:fill="B8CCE4"/>
            <w:vAlign w:val="bottom"/>
          </w:tcPr>
          <w:p w14:paraId="54080406" w14:textId="7159A71E"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AB47686"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3B80CE5E"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5559A613" w14:textId="4D4EEEB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BASE CASE</w:t>
            </w:r>
          </w:p>
        </w:tc>
        <w:tc>
          <w:tcPr>
            <w:tcW w:w="893" w:type="pct"/>
            <w:tcBorders>
              <w:top w:val="nil"/>
              <w:left w:val="nil"/>
              <w:bottom w:val="single" w:sz="8" w:space="0" w:color="auto"/>
              <w:right w:val="single" w:sz="8" w:space="0" w:color="auto"/>
            </w:tcBorders>
            <w:vAlign w:val="center"/>
          </w:tcPr>
          <w:p w14:paraId="6B450ED3" w14:textId="68296E6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ZAPSTR</w:t>
            </w:r>
          </w:p>
        </w:tc>
        <w:tc>
          <w:tcPr>
            <w:tcW w:w="1108" w:type="pct"/>
            <w:tcBorders>
              <w:top w:val="nil"/>
              <w:left w:val="nil"/>
              <w:bottom w:val="single" w:sz="8" w:space="0" w:color="auto"/>
              <w:right w:val="single" w:sz="8" w:space="0" w:color="auto"/>
            </w:tcBorders>
            <w:vAlign w:val="center"/>
          </w:tcPr>
          <w:p w14:paraId="5356B262" w14:textId="187E140E"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Basecase</w:t>
            </w:r>
            <w:proofErr w:type="spellEnd"/>
          </w:p>
        </w:tc>
        <w:tc>
          <w:tcPr>
            <w:tcW w:w="563" w:type="pct"/>
            <w:tcBorders>
              <w:top w:val="nil"/>
              <w:left w:val="nil"/>
              <w:bottom w:val="single" w:sz="8" w:space="0" w:color="auto"/>
              <w:right w:val="single" w:sz="8" w:space="0" w:color="auto"/>
            </w:tcBorders>
            <w:vAlign w:val="center"/>
          </w:tcPr>
          <w:p w14:paraId="40062BA6" w14:textId="37D4295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ZAPSTR GTC</w:t>
            </w:r>
          </w:p>
        </w:tc>
        <w:tc>
          <w:tcPr>
            <w:tcW w:w="558" w:type="pct"/>
            <w:tcBorders>
              <w:top w:val="nil"/>
              <w:left w:val="nil"/>
              <w:bottom w:val="single" w:sz="8" w:space="0" w:color="auto"/>
              <w:right w:val="single" w:sz="8" w:space="0" w:color="auto"/>
            </w:tcBorders>
            <w:vAlign w:val="center"/>
          </w:tcPr>
          <w:p w14:paraId="47C5552C" w14:textId="6143AB2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25</w:t>
            </w:r>
          </w:p>
        </w:tc>
        <w:tc>
          <w:tcPr>
            <w:tcW w:w="531" w:type="pct"/>
            <w:tcBorders>
              <w:top w:val="nil"/>
              <w:left w:val="nil"/>
              <w:bottom w:val="single" w:sz="8" w:space="0" w:color="auto"/>
              <w:right w:val="single" w:sz="8" w:space="0" w:color="auto"/>
            </w:tcBorders>
          </w:tcPr>
          <w:p w14:paraId="786158F7" w14:textId="7C0AC7B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$501,046.03</w:t>
            </w:r>
          </w:p>
        </w:tc>
        <w:tc>
          <w:tcPr>
            <w:tcW w:w="572" w:type="pct"/>
            <w:tcBorders>
              <w:top w:val="nil"/>
              <w:left w:val="nil"/>
              <w:bottom w:val="single" w:sz="8" w:space="0" w:color="auto"/>
              <w:right w:val="single" w:sz="8" w:space="0" w:color="auto"/>
            </w:tcBorders>
            <w:vAlign w:val="bottom"/>
          </w:tcPr>
          <w:p w14:paraId="499EEFB8" w14:textId="449DC187"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6F236258"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06FD6A57" w14:textId="77777777" w:rsidTr="00BD2040">
        <w:trPr>
          <w:trHeight w:val="270"/>
        </w:trPr>
        <w:tc>
          <w:tcPr>
            <w:tcW w:w="644" w:type="pct"/>
            <w:tcBorders>
              <w:top w:val="nil"/>
              <w:left w:val="single" w:sz="8" w:space="0" w:color="auto"/>
              <w:bottom w:val="single" w:sz="8" w:space="0" w:color="auto"/>
              <w:right w:val="single" w:sz="8" w:space="0" w:color="auto"/>
            </w:tcBorders>
            <w:vAlign w:val="center"/>
          </w:tcPr>
          <w:p w14:paraId="5779C47D" w14:textId="36F46C3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MIDUMCL8</w:t>
            </w:r>
          </w:p>
        </w:tc>
        <w:tc>
          <w:tcPr>
            <w:tcW w:w="893" w:type="pct"/>
            <w:tcBorders>
              <w:top w:val="nil"/>
              <w:left w:val="nil"/>
              <w:bottom w:val="single" w:sz="8" w:space="0" w:color="auto"/>
              <w:right w:val="single" w:sz="8" w:space="0" w:color="auto"/>
            </w:tcBorders>
            <w:vAlign w:val="center"/>
          </w:tcPr>
          <w:p w14:paraId="7573CF2A" w14:textId="59E8837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I_DUPS_RESNIK2_2</w:t>
            </w:r>
          </w:p>
        </w:tc>
        <w:tc>
          <w:tcPr>
            <w:tcW w:w="1108" w:type="pct"/>
            <w:tcBorders>
              <w:top w:val="nil"/>
              <w:left w:val="nil"/>
              <w:bottom w:val="single" w:sz="8" w:space="0" w:color="auto"/>
              <w:right w:val="single" w:sz="8" w:space="0" w:color="auto"/>
            </w:tcBorders>
            <w:vAlign w:val="center"/>
          </w:tcPr>
          <w:p w14:paraId="76DF83B4" w14:textId="48089EB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DUPONT SWITCH - INGLESIDE to McCampbell LIN 1</w:t>
            </w:r>
          </w:p>
        </w:tc>
        <w:tc>
          <w:tcPr>
            <w:tcW w:w="563" w:type="pct"/>
            <w:tcBorders>
              <w:top w:val="nil"/>
              <w:left w:val="nil"/>
              <w:bottom w:val="single" w:sz="8" w:space="0" w:color="auto"/>
              <w:right w:val="single" w:sz="8" w:space="0" w:color="auto"/>
            </w:tcBorders>
            <w:vAlign w:val="center"/>
          </w:tcPr>
          <w:p w14:paraId="77CC7D8F" w14:textId="0DBD793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Dupont Switch - Ingleside - Resnik 138kV</w:t>
            </w:r>
          </w:p>
        </w:tc>
        <w:tc>
          <w:tcPr>
            <w:tcW w:w="558" w:type="pct"/>
            <w:tcBorders>
              <w:top w:val="nil"/>
              <w:left w:val="nil"/>
              <w:bottom w:val="single" w:sz="8" w:space="0" w:color="auto"/>
              <w:right w:val="single" w:sz="8" w:space="0" w:color="auto"/>
            </w:tcBorders>
            <w:vAlign w:val="center"/>
          </w:tcPr>
          <w:p w14:paraId="7AF9C9D0" w14:textId="38E02FA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11</w:t>
            </w:r>
          </w:p>
        </w:tc>
        <w:tc>
          <w:tcPr>
            <w:tcW w:w="531" w:type="pct"/>
            <w:tcBorders>
              <w:top w:val="nil"/>
              <w:left w:val="nil"/>
              <w:bottom w:val="single" w:sz="8" w:space="0" w:color="auto"/>
              <w:right w:val="single" w:sz="8" w:space="0" w:color="auto"/>
            </w:tcBorders>
          </w:tcPr>
          <w:p w14:paraId="5BC01BEF" w14:textId="0B9149D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$472,591.40</w:t>
            </w:r>
          </w:p>
        </w:tc>
        <w:tc>
          <w:tcPr>
            <w:tcW w:w="572" w:type="pct"/>
            <w:tcBorders>
              <w:top w:val="nil"/>
              <w:left w:val="nil"/>
              <w:bottom w:val="single" w:sz="8" w:space="0" w:color="auto"/>
              <w:right w:val="single" w:sz="8" w:space="0" w:color="auto"/>
            </w:tcBorders>
            <w:vAlign w:val="bottom"/>
          </w:tcPr>
          <w:p w14:paraId="73FC84E6" w14:textId="5FC9FEEA"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1FAA0F4"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64F08A6F"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42E539D7" w14:textId="71CE76B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DTWLCED5</w:t>
            </w:r>
          </w:p>
        </w:tc>
        <w:tc>
          <w:tcPr>
            <w:tcW w:w="893" w:type="pct"/>
            <w:tcBorders>
              <w:top w:val="nil"/>
              <w:left w:val="nil"/>
              <w:bottom w:val="single" w:sz="8" w:space="0" w:color="auto"/>
              <w:right w:val="single" w:sz="8" w:space="0" w:color="auto"/>
            </w:tcBorders>
            <w:vAlign w:val="center"/>
          </w:tcPr>
          <w:p w14:paraId="6EE8BA58" w14:textId="18AD92E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HARGRO_TWINBU1_1</w:t>
            </w:r>
          </w:p>
        </w:tc>
        <w:tc>
          <w:tcPr>
            <w:tcW w:w="1108" w:type="pct"/>
            <w:tcBorders>
              <w:top w:val="nil"/>
              <w:left w:val="nil"/>
              <w:bottom w:val="single" w:sz="8" w:space="0" w:color="auto"/>
              <w:right w:val="single" w:sz="8" w:space="0" w:color="auto"/>
            </w:tcBorders>
            <w:vAlign w:val="center"/>
          </w:tcPr>
          <w:p w14:paraId="7141BD4C" w14:textId="55E9F0A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TWELVE MILE - CEDAR CANYON &amp; TWELVE MILE - CEDAR CANYON 2</w:t>
            </w:r>
          </w:p>
        </w:tc>
        <w:tc>
          <w:tcPr>
            <w:tcW w:w="563" w:type="pct"/>
            <w:tcBorders>
              <w:top w:val="nil"/>
              <w:left w:val="nil"/>
              <w:bottom w:val="single" w:sz="8" w:space="0" w:color="auto"/>
              <w:right w:val="single" w:sz="8" w:space="0" w:color="auto"/>
            </w:tcBorders>
            <w:vAlign w:val="center"/>
          </w:tcPr>
          <w:p w14:paraId="02080C37" w14:textId="0AC201C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Hargrove - Twin Buttes 138kV</w:t>
            </w:r>
          </w:p>
        </w:tc>
        <w:tc>
          <w:tcPr>
            <w:tcW w:w="558" w:type="pct"/>
            <w:tcBorders>
              <w:top w:val="nil"/>
              <w:left w:val="nil"/>
              <w:bottom w:val="single" w:sz="8" w:space="0" w:color="auto"/>
              <w:right w:val="single" w:sz="8" w:space="0" w:color="auto"/>
            </w:tcBorders>
            <w:vAlign w:val="center"/>
          </w:tcPr>
          <w:p w14:paraId="09C95A59" w14:textId="4FC9D66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0C9BBCF0" w14:textId="0D32007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$389,788.17</w:t>
            </w:r>
          </w:p>
        </w:tc>
        <w:tc>
          <w:tcPr>
            <w:tcW w:w="572" w:type="pct"/>
            <w:tcBorders>
              <w:top w:val="nil"/>
              <w:left w:val="nil"/>
              <w:bottom w:val="single" w:sz="8" w:space="0" w:color="auto"/>
              <w:right w:val="single" w:sz="8" w:space="0" w:color="auto"/>
            </w:tcBorders>
            <w:vAlign w:val="bottom"/>
          </w:tcPr>
          <w:p w14:paraId="4DABFAED" w14:textId="52496632"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21AF80E5"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7451254A" w14:textId="77777777" w:rsidTr="00BD2040">
        <w:trPr>
          <w:trHeight w:val="780"/>
        </w:trPr>
        <w:tc>
          <w:tcPr>
            <w:tcW w:w="644" w:type="pct"/>
            <w:tcBorders>
              <w:top w:val="nil"/>
              <w:left w:val="single" w:sz="8" w:space="0" w:color="auto"/>
              <w:bottom w:val="single" w:sz="8" w:space="0" w:color="auto"/>
              <w:right w:val="single" w:sz="8" w:space="0" w:color="auto"/>
            </w:tcBorders>
            <w:shd w:val="clear" w:color="000000" w:fill="B8CCE4"/>
            <w:vAlign w:val="center"/>
          </w:tcPr>
          <w:p w14:paraId="7AFBBBD5" w14:textId="5ACF38C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MLOFOAV5</w:t>
            </w:r>
          </w:p>
        </w:tc>
        <w:tc>
          <w:tcPr>
            <w:tcW w:w="893" w:type="pct"/>
            <w:tcBorders>
              <w:top w:val="nil"/>
              <w:left w:val="nil"/>
              <w:bottom w:val="single" w:sz="8" w:space="0" w:color="auto"/>
              <w:right w:val="single" w:sz="8" w:space="0" w:color="auto"/>
            </w:tcBorders>
            <w:shd w:val="clear" w:color="000000" w:fill="B8CCE4"/>
            <w:vAlign w:val="center"/>
          </w:tcPr>
          <w:p w14:paraId="2661CFB8" w14:textId="5AC2668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DEL_MA_LAREDO1_1</w:t>
            </w:r>
          </w:p>
        </w:tc>
        <w:tc>
          <w:tcPr>
            <w:tcW w:w="1108" w:type="pct"/>
            <w:tcBorders>
              <w:top w:val="nil"/>
              <w:left w:val="nil"/>
              <w:bottom w:val="single" w:sz="8" w:space="0" w:color="auto"/>
              <w:right w:val="single" w:sz="8" w:space="0" w:color="auto"/>
            </w:tcBorders>
            <w:shd w:val="clear" w:color="000000" w:fill="B8CCE4"/>
            <w:vAlign w:val="center"/>
          </w:tcPr>
          <w:p w14:paraId="116A8AB5" w14:textId="6EE3943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Double LOBO - FOWLERTON &amp; AVANZADA</w:t>
            </w:r>
          </w:p>
        </w:tc>
        <w:tc>
          <w:tcPr>
            <w:tcW w:w="563" w:type="pct"/>
            <w:tcBorders>
              <w:top w:val="nil"/>
              <w:left w:val="nil"/>
              <w:bottom w:val="single" w:sz="8" w:space="0" w:color="auto"/>
              <w:right w:val="single" w:sz="8" w:space="0" w:color="auto"/>
            </w:tcBorders>
            <w:shd w:val="clear" w:color="000000" w:fill="B8CCE4"/>
            <w:vAlign w:val="center"/>
          </w:tcPr>
          <w:p w14:paraId="3F57F275" w14:textId="2BBA000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Del Mar - Laredo Plant 138kV</w:t>
            </w:r>
          </w:p>
        </w:tc>
        <w:tc>
          <w:tcPr>
            <w:tcW w:w="558" w:type="pct"/>
            <w:tcBorders>
              <w:top w:val="nil"/>
              <w:left w:val="nil"/>
              <w:bottom w:val="single" w:sz="8" w:space="0" w:color="auto"/>
              <w:right w:val="single" w:sz="8" w:space="0" w:color="auto"/>
            </w:tcBorders>
            <w:shd w:val="clear" w:color="000000" w:fill="B8CCE4"/>
            <w:vAlign w:val="center"/>
          </w:tcPr>
          <w:p w14:paraId="2BFD4EE4" w14:textId="199F3AA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shd w:val="clear" w:color="000000" w:fill="B8CCE4"/>
          </w:tcPr>
          <w:p w14:paraId="2FC8593F" w14:textId="0C99B7B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$370,797.28</w:t>
            </w:r>
          </w:p>
        </w:tc>
        <w:tc>
          <w:tcPr>
            <w:tcW w:w="572" w:type="pct"/>
            <w:tcBorders>
              <w:top w:val="nil"/>
              <w:left w:val="nil"/>
              <w:bottom w:val="single" w:sz="8" w:space="0" w:color="auto"/>
              <w:right w:val="single" w:sz="8" w:space="0" w:color="auto"/>
            </w:tcBorders>
            <w:shd w:val="clear" w:color="000000" w:fill="B8CCE4"/>
            <w:vAlign w:val="bottom"/>
          </w:tcPr>
          <w:p w14:paraId="34148640" w14:textId="0028BC6C"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4C33A516"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021CD730"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68108217" w14:textId="36C898F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SFMRRYS5</w:t>
            </w:r>
          </w:p>
        </w:tc>
        <w:tc>
          <w:tcPr>
            <w:tcW w:w="893" w:type="pct"/>
            <w:tcBorders>
              <w:top w:val="nil"/>
              <w:left w:val="nil"/>
              <w:bottom w:val="single" w:sz="8" w:space="0" w:color="auto"/>
              <w:right w:val="single" w:sz="8" w:space="0" w:color="auto"/>
            </w:tcBorders>
            <w:vAlign w:val="center"/>
          </w:tcPr>
          <w:p w14:paraId="5C5B9015" w14:textId="48A13E8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400__A</w:t>
            </w:r>
          </w:p>
        </w:tc>
        <w:tc>
          <w:tcPr>
            <w:tcW w:w="1108" w:type="pct"/>
            <w:tcBorders>
              <w:top w:val="nil"/>
              <w:left w:val="nil"/>
              <w:bottom w:val="single" w:sz="8" w:space="0" w:color="auto"/>
              <w:right w:val="single" w:sz="8" w:space="0" w:color="auto"/>
            </w:tcBorders>
            <w:vAlign w:val="center"/>
          </w:tcPr>
          <w:p w14:paraId="3FB36CC4" w14:textId="6CE9ACF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Farmersville Switch to Farmersville </w:t>
            </w:r>
            <w:r>
              <w:rPr>
                <w:rFonts w:ascii="Andale WT" w:hAnsi="Andale WT" w:cs="Tahoma"/>
                <w:color w:val="454545"/>
                <w:sz w:val="18"/>
                <w:szCs w:val="18"/>
              </w:rPr>
              <w:lastRenderedPageBreak/>
              <w:t>Switch LIN _A</w:t>
            </w:r>
          </w:p>
        </w:tc>
        <w:tc>
          <w:tcPr>
            <w:tcW w:w="563" w:type="pct"/>
            <w:tcBorders>
              <w:top w:val="nil"/>
              <w:left w:val="nil"/>
              <w:bottom w:val="single" w:sz="8" w:space="0" w:color="auto"/>
              <w:right w:val="single" w:sz="8" w:space="0" w:color="auto"/>
            </w:tcBorders>
            <w:vAlign w:val="center"/>
          </w:tcPr>
          <w:p w14:paraId="61606DB3" w14:textId="5B9D88B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 xml:space="preserve">Royse Switch - Farmersville </w:t>
            </w:r>
            <w:r>
              <w:rPr>
                <w:rFonts w:ascii="Andale WT" w:hAnsi="Andale WT" w:cs="Tahoma"/>
                <w:color w:val="454545"/>
                <w:sz w:val="18"/>
                <w:szCs w:val="18"/>
              </w:rPr>
              <w:lastRenderedPageBreak/>
              <w:t>Switch 345kV</w:t>
            </w:r>
          </w:p>
        </w:tc>
        <w:tc>
          <w:tcPr>
            <w:tcW w:w="558" w:type="pct"/>
            <w:tcBorders>
              <w:top w:val="nil"/>
              <w:left w:val="nil"/>
              <w:bottom w:val="single" w:sz="8" w:space="0" w:color="auto"/>
              <w:right w:val="single" w:sz="8" w:space="0" w:color="auto"/>
            </w:tcBorders>
            <w:vAlign w:val="center"/>
          </w:tcPr>
          <w:p w14:paraId="4B5D4557" w14:textId="4592165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8</w:t>
            </w:r>
          </w:p>
        </w:tc>
        <w:tc>
          <w:tcPr>
            <w:tcW w:w="531" w:type="pct"/>
            <w:tcBorders>
              <w:top w:val="nil"/>
              <w:left w:val="nil"/>
              <w:bottom w:val="single" w:sz="8" w:space="0" w:color="auto"/>
              <w:right w:val="single" w:sz="8" w:space="0" w:color="auto"/>
            </w:tcBorders>
          </w:tcPr>
          <w:p w14:paraId="543A083A" w14:textId="1070D7B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$307,501.36</w:t>
            </w:r>
          </w:p>
        </w:tc>
        <w:tc>
          <w:tcPr>
            <w:tcW w:w="572" w:type="pct"/>
            <w:tcBorders>
              <w:top w:val="nil"/>
              <w:left w:val="nil"/>
              <w:bottom w:val="single" w:sz="8" w:space="0" w:color="auto"/>
              <w:right w:val="single" w:sz="8" w:space="0" w:color="auto"/>
            </w:tcBorders>
            <w:vAlign w:val="bottom"/>
          </w:tcPr>
          <w:p w14:paraId="515A68F1" w14:textId="54111AFE"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7AF0C75B"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3B9F646"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2777F9EC" w14:textId="124D7D5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DRNS_TB5</w:t>
            </w:r>
          </w:p>
        </w:tc>
        <w:tc>
          <w:tcPr>
            <w:tcW w:w="893" w:type="pct"/>
            <w:tcBorders>
              <w:top w:val="nil"/>
              <w:left w:val="nil"/>
              <w:bottom w:val="single" w:sz="8" w:space="0" w:color="auto"/>
              <w:right w:val="single" w:sz="8" w:space="0" w:color="auto"/>
            </w:tcBorders>
            <w:vAlign w:val="center"/>
          </w:tcPr>
          <w:p w14:paraId="40BB9007" w14:textId="41CD88A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THWZEN71_A</w:t>
            </w:r>
          </w:p>
        </w:tc>
        <w:tc>
          <w:tcPr>
            <w:tcW w:w="1108" w:type="pct"/>
            <w:tcBorders>
              <w:top w:val="nil"/>
              <w:left w:val="nil"/>
              <w:bottom w:val="single" w:sz="8" w:space="0" w:color="auto"/>
              <w:right w:val="single" w:sz="8" w:space="0" w:color="auto"/>
            </w:tcBorders>
            <w:vAlign w:val="center"/>
          </w:tcPr>
          <w:p w14:paraId="76913D59" w14:textId="05007505"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Rns-Rtw</w:t>
            </w:r>
            <w:proofErr w:type="spellEnd"/>
            <w:r>
              <w:rPr>
                <w:rFonts w:ascii="Andale WT" w:hAnsi="Andale WT" w:cs="Tahoma"/>
                <w:color w:val="454545"/>
                <w:sz w:val="18"/>
                <w:szCs w:val="18"/>
              </w:rPr>
              <w:t xml:space="preserve"> &amp; </w:t>
            </w:r>
            <w:proofErr w:type="spellStart"/>
            <w:r>
              <w:rPr>
                <w:rFonts w:ascii="Andale WT" w:hAnsi="Andale WT" w:cs="Tahoma"/>
                <w:color w:val="454545"/>
                <w:sz w:val="18"/>
                <w:szCs w:val="18"/>
              </w:rPr>
              <w:t>Sng</w:t>
            </w:r>
            <w:proofErr w:type="spellEnd"/>
            <w:r>
              <w:rPr>
                <w:rFonts w:ascii="Andale WT" w:hAnsi="Andale WT" w:cs="Tahoma"/>
                <w:color w:val="454545"/>
                <w:sz w:val="18"/>
                <w:szCs w:val="18"/>
              </w:rPr>
              <w:t>-Tb 345kV</w:t>
            </w:r>
          </w:p>
        </w:tc>
        <w:tc>
          <w:tcPr>
            <w:tcW w:w="563" w:type="pct"/>
            <w:tcBorders>
              <w:top w:val="nil"/>
              <w:left w:val="nil"/>
              <w:bottom w:val="single" w:sz="8" w:space="0" w:color="auto"/>
              <w:right w:val="single" w:sz="8" w:space="0" w:color="auto"/>
            </w:tcBorders>
            <w:vAlign w:val="center"/>
          </w:tcPr>
          <w:p w14:paraId="3CEB733F" w14:textId="7D95E81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Th Wharton - Zenith 345kV</w:t>
            </w:r>
          </w:p>
        </w:tc>
        <w:tc>
          <w:tcPr>
            <w:tcW w:w="558" w:type="pct"/>
            <w:tcBorders>
              <w:top w:val="nil"/>
              <w:left w:val="nil"/>
              <w:bottom w:val="single" w:sz="8" w:space="0" w:color="auto"/>
              <w:right w:val="single" w:sz="8" w:space="0" w:color="auto"/>
            </w:tcBorders>
            <w:vAlign w:val="center"/>
          </w:tcPr>
          <w:p w14:paraId="2FB111BA" w14:textId="7AF527F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w:t>
            </w:r>
          </w:p>
        </w:tc>
        <w:tc>
          <w:tcPr>
            <w:tcW w:w="531" w:type="pct"/>
            <w:tcBorders>
              <w:top w:val="nil"/>
              <w:left w:val="nil"/>
              <w:bottom w:val="single" w:sz="8" w:space="0" w:color="auto"/>
              <w:right w:val="single" w:sz="8" w:space="0" w:color="auto"/>
            </w:tcBorders>
          </w:tcPr>
          <w:p w14:paraId="3701DE3E" w14:textId="2A0C4EA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$278,144.39</w:t>
            </w:r>
          </w:p>
        </w:tc>
        <w:tc>
          <w:tcPr>
            <w:tcW w:w="572" w:type="pct"/>
            <w:tcBorders>
              <w:top w:val="nil"/>
              <w:left w:val="nil"/>
              <w:bottom w:val="single" w:sz="8" w:space="0" w:color="auto"/>
              <w:right w:val="single" w:sz="8" w:space="0" w:color="auto"/>
            </w:tcBorders>
            <w:vAlign w:val="bottom"/>
          </w:tcPr>
          <w:p w14:paraId="5DB7C9E9" w14:textId="353267F6"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2459D8C"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72622C44" w14:textId="77777777" w:rsidTr="00BD2040">
        <w:trPr>
          <w:trHeight w:val="975"/>
        </w:trPr>
        <w:tc>
          <w:tcPr>
            <w:tcW w:w="644" w:type="pct"/>
            <w:tcBorders>
              <w:top w:val="nil"/>
              <w:left w:val="single" w:sz="8" w:space="0" w:color="auto"/>
              <w:bottom w:val="single" w:sz="8" w:space="0" w:color="auto"/>
              <w:right w:val="single" w:sz="8" w:space="0" w:color="auto"/>
            </w:tcBorders>
            <w:vAlign w:val="center"/>
          </w:tcPr>
          <w:p w14:paraId="2029C348" w14:textId="2F0652C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SWLALCS8</w:t>
            </w:r>
          </w:p>
        </w:tc>
        <w:tc>
          <w:tcPr>
            <w:tcW w:w="893" w:type="pct"/>
            <w:tcBorders>
              <w:top w:val="nil"/>
              <w:left w:val="nil"/>
              <w:bottom w:val="single" w:sz="8" w:space="0" w:color="auto"/>
              <w:right w:val="single" w:sz="8" w:space="0" w:color="auto"/>
            </w:tcBorders>
            <w:vAlign w:val="center"/>
          </w:tcPr>
          <w:p w14:paraId="7D35718D" w14:textId="20A2A1F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1025__B</w:t>
            </w:r>
          </w:p>
        </w:tc>
        <w:tc>
          <w:tcPr>
            <w:tcW w:w="1108" w:type="pct"/>
            <w:tcBorders>
              <w:top w:val="nil"/>
              <w:left w:val="nil"/>
              <w:bottom w:val="single" w:sz="8" w:space="0" w:color="auto"/>
              <w:right w:val="single" w:sz="8" w:space="0" w:color="auto"/>
            </w:tcBorders>
            <w:vAlign w:val="center"/>
          </w:tcPr>
          <w:p w14:paraId="06522A9C" w14:textId="1A2C5C5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WACO EAST to WACO LASALLE LIN _A</w:t>
            </w:r>
          </w:p>
        </w:tc>
        <w:tc>
          <w:tcPr>
            <w:tcW w:w="563" w:type="pct"/>
            <w:tcBorders>
              <w:top w:val="nil"/>
              <w:left w:val="nil"/>
              <w:bottom w:val="single" w:sz="8" w:space="0" w:color="auto"/>
              <w:right w:val="single" w:sz="8" w:space="0" w:color="auto"/>
            </w:tcBorders>
            <w:vAlign w:val="center"/>
          </w:tcPr>
          <w:p w14:paraId="193943DE" w14:textId="32E0619C"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Mclane</w:t>
            </w:r>
            <w:proofErr w:type="spellEnd"/>
            <w:r>
              <w:rPr>
                <w:rFonts w:ascii="Andale WT" w:hAnsi="Andale WT" w:cs="Tahoma"/>
                <w:color w:val="454545"/>
                <w:sz w:val="18"/>
                <w:szCs w:val="18"/>
              </w:rPr>
              <w:t xml:space="preserve"> Switch - Frow Sub 138kV</w:t>
            </w:r>
          </w:p>
        </w:tc>
        <w:tc>
          <w:tcPr>
            <w:tcW w:w="558" w:type="pct"/>
            <w:tcBorders>
              <w:top w:val="nil"/>
              <w:left w:val="nil"/>
              <w:bottom w:val="single" w:sz="8" w:space="0" w:color="auto"/>
              <w:right w:val="single" w:sz="8" w:space="0" w:color="auto"/>
            </w:tcBorders>
            <w:vAlign w:val="center"/>
          </w:tcPr>
          <w:p w14:paraId="44ED6108" w14:textId="650D60E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61B05163" w14:textId="4D4A955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$266,250.67</w:t>
            </w:r>
          </w:p>
        </w:tc>
        <w:tc>
          <w:tcPr>
            <w:tcW w:w="572" w:type="pct"/>
            <w:tcBorders>
              <w:top w:val="nil"/>
              <w:left w:val="nil"/>
              <w:bottom w:val="single" w:sz="8" w:space="0" w:color="auto"/>
              <w:right w:val="single" w:sz="8" w:space="0" w:color="auto"/>
            </w:tcBorders>
            <w:vAlign w:val="bottom"/>
          </w:tcPr>
          <w:p w14:paraId="442F28DE" w14:textId="414F2EC0"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510D904"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010D608C"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3B492749" w14:textId="338A843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BASE CASE</w:t>
            </w:r>
          </w:p>
        </w:tc>
        <w:tc>
          <w:tcPr>
            <w:tcW w:w="893" w:type="pct"/>
            <w:tcBorders>
              <w:top w:val="nil"/>
              <w:left w:val="nil"/>
              <w:bottom w:val="single" w:sz="8" w:space="0" w:color="auto"/>
              <w:right w:val="single" w:sz="8" w:space="0" w:color="auto"/>
            </w:tcBorders>
            <w:vAlign w:val="center"/>
          </w:tcPr>
          <w:p w14:paraId="0074FBA8" w14:textId="63FEDF8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HMLTN</w:t>
            </w:r>
          </w:p>
        </w:tc>
        <w:tc>
          <w:tcPr>
            <w:tcW w:w="1108" w:type="pct"/>
            <w:tcBorders>
              <w:top w:val="nil"/>
              <w:left w:val="nil"/>
              <w:bottom w:val="single" w:sz="8" w:space="0" w:color="auto"/>
              <w:right w:val="single" w:sz="8" w:space="0" w:color="auto"/>
            </w:tcBorders>
            <w:vAlign w:val="center"/>
          </w:tcPr>
          <w:p w14:paraId="22E7113C" w14:textId="43D27565"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Basecase</w:t>
            </w:r>
            <w:proofErr w:type="spellEnd"/>
          </w:p>
        </w:tc>
        <w:tc>
          <w:tcPr>
            <w:tcW w:w="563" w:type="pct"/>
            <w:tcBorders>
              <w:top w:val="nil"/>
              <w:left w:val="nil"/>
              <w:bottom w:val="single" w:sz="8" w:space="0" w:color="auto"/>
              <w:right w:val="single" w:sz="8" w:space="0" w:color="auto"/>
            </w:tcBorders>
            <w:vAlign w:val="center"/>
          </w:tcPr>
          <w:p w14:paraId="158CDCEE" w14:textId="7BEE695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HMLTN GTC</w:t>
            </w:r>
          </w:p>
        </w:tc>
        <w:tc>
          <w:tcPr>
            <w:tcW w:w="558" w:type="pct"/>
            <w:tcBorders>
              <w:top w:val="nil"/>
              <w:left w:val="nil"/>
              <w:bottom w:val="single" w:sz="8" w:space="0" w:color="auto"/>
              <w:right w:val="single" w:sz="8" w:space="0" w:color="auto"/>
            </w:tcBorders>
            <w:vAlign w:val="center"/>
          </w:tcPr>
          <w:p w14:paraId="580442EE" w14:textId="044D5ED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30</w:t>
            </w:r>
          </w:p>
        </w:tc>
        <w:tc>
          <w:tcPr>
            <w:tcW w:w="531" w:type="pct"/>
            <w:tcBorders>
              <w:top w:val="nil"/>
              <w:left w:val="nil"/>
              <w:bottom w:val="single" w:sz="8" w:space="0" w:color="auto"/>
              <w:right w:val="single" w:sz="8" w:space="0" w:color="auto"/>
            </w:tcBorders>
          </w:tcPr>
          <w:p w14:paraId="368889F4" w14:textId="273D402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$252,208.78</w:t>
            </w:r>
          </w:p>
        </w:tc>
        <w:tc>
          <w:tcPr>
            <w:tcW w:w="572" w:type="pct"/>
            <w:tcBorders>
              <w:top w:val="nil"/>
              <w:left w:val="nil"/>
              <w:bottom w:val="single" w:sz="8" w:space="0" w:color="auto"/>
              <w:right w:val="single" w:sz="8" w:space="0" w:color="auto"/>
            </w:tcBorders>
            <w:vAlign w:val="bottom"/>
          </w:tcPr>
          <w:p w14:paraId="2F211D93" w14:textId="73D28894"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6F8C795"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1BCCAC03"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793D7DEC" w14:textId="079E0E5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DSNDBCE5</w:t>
            </w:r>
          </w:p>
        </w:tc>
        <w:tc>
          <w:tcPr>
            <w:tcW w:w="893" w:type="pct"/>
            <w:tcBorders>
              <w:top w:val="nil"/>
              <w:left w:val="nil"/>
              <w:bottom w:val="single" w:sz="8" w:space="0" w:color="auto"/>
              <w:right w:val="single" w:sz="8" w:space="0" w:color="auto"/>
            </w:tcBorders>
            <w:vAlign w:val="center"/>
          </w:tcPr>
          <w:p w14:paraId="4714C73D" w14:textId="5599984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36040__A</w:t>
            </w:r>
          </w:p>
        </w:tc>
        <w:tc>
          <w:tcPr>
            <w:tcW w:w="1108" w:type="pct"/>
            <w:tcBorders>
              <w:top w:val="nil"/>
              <w:left w:val="nil"/>
              <w:bottom w:val="single" w:sz="8" w:space="0" w:color="auto"/>
              <w:right w:val="single" w:sz="8" w:space="0" w:color="auto"/>
            </w:tcBorders>
            <w:vAlign w:val="center"/>
          </w:tcPr>
          <w:p w14:paraId="032C41F6" w14:textId="007449E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SNDSW TO BCESW  345 DBLCKT</w:t>
            </w:r>
          </w:p>
        </w:tc>
        <w:tc>
          <w:tcPr>
            <w:tcW w:w="563" w:type="pct"/>
            <w:tcBorders>
              <w:top w:val="nil"/>
              <w:left w:val="nil"/>
              <w:bottom w:val="single" w:sz="8" w:space="0" w:color="auto"/>
              <w:right w:val="single" w:sz="8" w:space="0" w:color="auto"/>
            </w:tcBorders>
            <w:vAlign w:val="center"/>
          </w:tcPr>
          <w:p w14:paraId="53EB22D4" w14:textId="0844799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Salado Switch - Knob Creek Switch 345kV</w:t>
            </w:r>
          </w:p>
        </w:tc>
        <w:tc>
          <w:tcPr>
            <w:tcW w:w="558" w:type="pct"/>
            <w:tcBorders>
              <w:top w:val="nil"/>
              <w:left w:val="nil"/>
              <w:bottom w:val="single" w:sz="8" w:space="0" w:color="auto"/>
              <w:right w:val="single" w:sz="8" w:space="0" w:color="auto"/>
            </w:tcBorders>
            <w:vAlign w:val="center"/>
          </w:tcPr>
          <w:p w14:paraId="7EA3FC26" w14:textId="45F958B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740D4C8A" w14:textId="09CC648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$234,598.14</w:t>
            </w:r>
          </w:p>
        </w:tc>
        <w:tc>
          <w:tcPr>
            <w:tcW w:w="572" w:type="pct"/>
            <w:tcBorders>
              <w:top w:val="nil"/>
              <w:left w:val="nil"/>
              <w:bottom w:val="single" w:sz="8" w:space="0" w:color="auto"/>
              <w:right w:val="single" w:sz="8" w:space="0" w:color="auto"/>
            </w:tcBorders>
            <w:vAlign w:val="bottom"/>
          </w:tcPr>
          <w:p w14:paraId="3D3E4B62" w14:textId="0139E963"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4A512BD"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49273B62" w14:textId="77777777" w:rsidTr="00BD2040">
        <w:trPr>
          <w:trHeight w:val="1455"/>
        </w:trPr>
        <w:tc>
          <w:tcPr>
            <w:tcW w:w="644" w:type="pct"/>
            <w:tcBorders>
              <w:top w:val="nil"/>
              <w:left w:val="single" w:sz="8" w:space="0" w:color="auto"/>
              <w:bottom w:val="single" w:sz="8" w:space="0" w:color="auto"/>
              <w:right w:val="single" w:sz="8" w:space="0" w:color="auto"/>
            </w:tcBorders>
            <w:vAlign w:val="center"/>
          </w:tcPr>
          <w:p w14:paraId="15EFB048" w14:textId="1AAC22C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DDILPE89</w:t>
            </w:r>
          </w:p>
        </w:tc>
        <w:tc>
          <w:tcPr>
            <w:tcW w:w="893" w:type="pct"/>
            <w:tcBorders>
              <w:top w:val="nil"/>
              <w:left w:val="nil"/>
              <w:bottom w:val="single" w:sz="8" w:space="0" w:color="auto"/>
              <w:right w:val="single" w:sz="8" w:space="0" w:color="auto"/>
            </w:tcBorders>
            <w:vAlign w:val="center"/>
          </w:tcPr>
          <w:p w14:paraId="274A6EAF" w14:textId="58C02F4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BIG_FO_PLEASA1_1</w:t>
            </w:r>
          </w:p>
        </w:tc>
        <w:tc>
          <w:tcPr>
            <w:tcW w:w="1108" w:type="pct"/>
            <w:tcBorders>
              <w:top w:val="nil"/>
              <w:left w:val="nil"/>
              <w:bottom w:val="single" w:sz="8" w:space="0" w:color="auto"/>
              <w:right w:val="single" w:sz="8" w:space="0" w:color="auto"/>
            </w:tcBorders>
            <w:vAlign w:val="center"/>
          </w:tcPr>
          <w:p w14:paraId="6D84EFB6" w14:textId="5FE1E72E"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Dilleysw-Paloduro</w:t>
            </w:r>
            <w:proofErr w:type="spellEnd"/>
            <w:r>
              <w:rPr>
                <w:rFonts w:ascii="Andale WT" w:hAnsi="Andale WT" w:cs="Tahoma"/>
                <w:color w:val="454545"/>
                <w:sz w:val="18"/>
                <w:szCs w:val="18"/>
              </w:rPr>
              <w:t xml:space="preserve"> 138kV &amp; Pearsall 69kV</w:t>
            </w:r>
          </w:p>
        </w:tc>
        <w:tc>
          <w:tcPr>
            <w:tcW w:w="563" w:type="pct"/>
            <w:tcBorders>
              <w:top w:val="nil"/>
              <w:left w:val="nil"/>
              <w:bottom w:val="single" w:sz="8" w:space="0" w:color="auto"/>
              <w:right w:val="single" w:sz="8" w:space="0" w:color="auto"/>
            </w:tcBorders>
            <w:vAlign w:val="center"/>
          </w:tcPr>
          <w:p w14:paraId="1FED058A" w14:textId="786EBCF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Foot - Pleasanton 138kV</w:t>
            </w:r>
          </w:p>
        </w:tc>
        <w:tc>
          <w:tcPr>
            <w:tcW w:w="558" w:type="pct"/>
            <w:tcBorders>
              <w:top w:val="nil"/>
              <w:left w:val="nil"/>
              <w:bottom w:val="single" w:sz="8" w:space="0" w:color="auto"/>
              <w:right w:val="single" w:sz="8" w:space="0" w:color="auto"/>
            </w:tcBorders>
            <w:vAlign w:val="center"/>
          </w:tcPr>
          <w:p w14:paraId="62FA52AD" w14:textId="4B53D66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w:t>
            </w:r>
          </w:p>
        </w:tc>
        <w:tc>
          <w:tcPr>
            <w:tcW w:w="531" w:type="pct"/>
            <w:tcBorders>
              <w:top w:val="nil"/>
              <w:left w:val="nil"/>
              <w:bottom w:val="single" w:sz="8" w:space="0" w:color="auto"/>
              <w:right w:val="single" w:sz="8" w:space="0" w:color="auto"/>
            </w:tcBorders>
          </w:tcPr>
          <w:p w14:paraId="3842A4FE" w14:textId="6A54E75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$225,101.27</w:t>
            </w:r>
          </w:p>
        </w:tc>
        <w:tc>
          <w:tcPr>
            <w:tcW w:w="572" w:type="pct"/>
            <w:tcBorders>
              <w:top w:val="nil"/>
              <w:left w:val="nil"/>
              <w:bottom w:val="single" w:sz="8" w:space="0" w:color="auto"/>
              <w:right w:val="single" w:sz="8" w:space="0" w:color="auto"/>
            </w:tcBorders>
            <w:vAlign w:val="bottom"/>
          </w:tcPr>
          <w:p w14:paraId="6FC07E8F" w14:textId="563BB7BD"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6F5C75FC"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F3638DC"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011DFBBE" w14:textId="6DEA798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SKLELOY8</w:t>
            </w:r>
          </w:p>
        </w:tc>
        <w:tc>
          <w:tcPr>
            <w:tcW w:w="893" w:type="pct"/>
            <w:tcBorders>
              <w:top w:val="nil"/>
              <w:left w:val="nil"/>
              <w:bottom w:val="single" w:sz="8" w:space="0" w:color="auto"/>
              <w:right w:val="single" w:sz="8" w:space="0" w:color="auto"/>
            </w:tcBorders>
            <w:vAlign w:val="center"/>
          </w:tcPr>
          <w:p w14:paraId="764F5307" w14:textId="5744666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LOYOLA_69_1</w:t>
            </w:r>
          </w:p>
        </w:tc>
        <w:tc>
          <w:tcPr>
            <w:tcW w:w="1108" w:type="pct"/>
            <w:tcBorders>
              <w:top w:val="nil"/>
              <w:left w:val="nil"/>
              <w:bottom w:val="single" w:sz="8" w:space="0" w:color="auto"/>
              <w:right w:val="single" w:sz="8" w:space="0" w:color="auto"/>
            </w:tcBorders>
            <w:vAlign w:val="center"/>
          </w:tcPr>
          <w:p w14:paraId="5C313DC9" w14:textId="7618CF0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KLEBERG AEP to KLEBERG AEP LIN 1</w:t>
            </w:r>
          </w:p>
        </w:tc>
        <w:tc>
          <w:tcPr>
            <w:tcW w:w="563" w:type="pct"/>
            <w:tcBorders>
              <w:top w:val="nil"/>
              <w:left w:val="nil"/>
              <w:bottom w:val="single" w:sz="8" w:space="0" w:color="auto"/>
              <w:right w:val="single" w:sz="8" w:space="0" w:color="auto"/>
            </w:tcBorders>
            <w:vAlign w:val="center"/>
          </w:tcPr>
          <w:p w14:paraId="681C3257" w14:textId="30CB7BC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Loyola Sub 138kV</w:t>
            </w:r>
          </w:p>
        </w:tc>
        <w:tc>
          <w:tcPr>
            <w:tcW w:w="558" w:type="pct"/>
            <w:tcBorders>
              <w:top w:val="nil"/>
              <w:left w:val="nil"/>
              <w:bottom w:val="single" w:sz="8" w:space="0" w:color="auto"/>
              <w:right w:val="single" w:sz="8" w:space="0" w:color="auto"/>
            </w:tcBorders>
            <w:vAlign w:val="center"/>
          </w:tcPr>
          <w:p w14:paraId="1CC42A25" w14:textId="0957CC7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w:t>
            </w:r>
          </w:p>
        </w:tc>
        <w:tc>
          <w:tcPr>
            <w:tcW w:w="531" w:type="pct"/>
            <w:tcBorders>
              <w:top w:val="nil"/>
              <w:left w:val="nil"/>
              <w:bottom w:val="single" w:sz="8" w:space="0" w:color="auto"/>
              <w:right w:val="single" w:sz="8" w:space="0" w:color="auto"/>
            </w:tcBorders>
          </w:tcPr>
          <w:p w14:paraId="2C918E8E" w14:textId="084BEF4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$224,795.53</w:t>
            </w:r>
          </w:p>
        </w:tc>
        <w:tc>
          <w:tcPr>
            <w:tcW w:w="572" w:type="pct"/>
            <w:tcBorders>
              <w:top w:val="nil"/>
              <w:left w:val="nil"/>
              <w:bottom w:val="single" w:sz="8" w:space="0" w:color="auto"/>
              <w:right w:val="single" w:sz="8" w:space="0" w:color="auto"/>
            </w:tcBorders>
            <w:vAlign w:val="bottom"/>
          </w:tcPr>
          <w:p w14:paraId="6716B181" w14:textId="6426A4BF"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7FAE5D17"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18E69C4"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3E30335A" w14:textId="271F94E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SFMRRY25</w:t>
            </w:r>
          </w:p>
        </w:tc>
        <w:tc>
          <w:tcPr>
            <w:tcW w:w="893" w:type="pct"/>
            <w:tcBorders>
              <w:top w:val="nil"/>
              <w:left w:val="nil"/>
              <w:bottom w:val="single" w:sz="8" w:space="0" w:color="auto"/>
              <w:right w:val="single" w:sz="8" w:space="0" w:color="auto"/>
            </w:tcBorders>
            <w:vAlign w:val="center"/>
          </w:tcPr>
          <w:p w14:paraId="5A2EDEF5" w14:textId="019FAD9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381__A</w:t>
            </w:r>
          </w:p>
        </w:tc>
        <w:tc>
          <w:tcPr>
            <w:tcW w:w="1108" w:type="pct"/>
            <w:tcBorders>
              <w:top w:val="nil"/>
              <w:left w:val="nil"/>
              <w:bottom w:val="single" w:sz="8" w:space="0" w:color="auto"/>
              <w:right w:val="single" w:sz="8" w:space="0" w:color="auto"/>
            </w:tcBorders>
            <w:vAlign w:val="center"/>
          </w:tcPr>
          <w:p w14:paraId="532C3FFC" w14:textId="65D4687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Farmersville Switch to ROYSE SWITCH LIN _A</w:t>
            </w:r>
          </w:p>
        </w:tc>
        <w:tc>
          <w:tcPr>
            <w:tcW w:w="563" w:type="pct"/>
            <w:tcBorders>
              <w:top w:val="nil"/>
              <w:left w:val="nil"/>
              <w:bottom w:val="single" w:sz="8" w:space="0" w:color="auto"/>
              <w:right w:val="single" w:sz="8" w:space="0" w:color="auto"/>
            </w:tcBorders>
            <w:vAlign w:val="center"/>
          </w:tcPr>
          <w:p w14:paraId="639F7E5C" w14:textId="20B9079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Farmersville Switch - Royse Switch 345kV</w:t>
            </w:r>
          </w:p>
        </w:tc>
        <w:tc>
          <w:tcPr>
            <w:tcW w:w="558" w:type="pct"/>
            <w:tcBorders>
              <w:top w:val="nil"/>
              <w:left w:val="nil"/>
              <w:bottom w:val="single" w:sz="8" w:space="0" w:color="auto"/>
              <w:right w:val="single" w:sz="8" w:space="0" w:color="auto"/>
            </w:tcBorders>
            <w:vAlign w:val="center"/>
          </w:tcPr>
          <w:p w14:paraId="78BF8B20" w14:textId="7565B13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6749468E" w14:textId="594C074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$219,101.38</w:t>
            </w:r>
          </w:p>
        </w:tc>
        <w:tc>
          <w:tcPr>
            <w:tcW w:w="572" w:type="pct"/>
            <w:tcBorders>
              <w:top w:val="nil"/>
              <w:left w:val="nil"/>
              <w:bottom w:val="single" w:sz="8" w:space="0" w:color="auto"/>
              <w:right w:val="single" w:sz="8" w:space="0" w:color="auto"/>
            </w:tcBorders>
            <w:vAlign w:val="bottom"/>
          </w:tcPr>
          <w:p w14:paraId="0124A037" w14:textId="54C13F6F"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A5C49F7"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A9B5C3C"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6F7C404B" w14:textId="0EC4B08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DELMSAN5</w:t>
            </w:r>
          </w:p>
        </w:tc>
        <w:tc>
          <w:tcPr>
            <w:tcW w:w="893" w:type="pct"/>
            <w:tcBorders>
              <w:top w:val="nil"/>
              <w:left w:val="nil"/>
              <w:bottom w:val="single" w:sz="8" w:space="0" w:color="auto"/>
              <w:right w:val="single" w:sz="8" w:space="0" w:color="auto"/>
            </w:tcBorders>
            <w:vAlign w:val="center"/>
          </w:tcPr>
          <w:p w14:paraId="0CBB7104" w14:textId="2AB57FD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PAWNEE_SPRUCE_1</w:t>
            </w:r>
          </w:p>
        </w:tc>
        <w:tc>
          <w:tcPr>
            <w:tcW w:w="1108" w:type="pct"/>
            <w:tcBorders>
              <w:top w:val="nil"/>
              <w:left w:val="nil"/>
              <w:bottom w:val="single" w:sz="8" w:space="0" w:color="auto"/>
              <w:right w:val="single" w:sz="8" w:space="0" w:color="auto"/>
            </w:tcBorders>
            <w:vAlign w:val="center"/>
          </w:tcPr>
          <w:p w14:paraId="0DEB4BFF" w14:textId="0FF62F8E"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Elmcreek-Sanmigl</w:t>
            </w:r>
            <w:proofErr w:type="spellEnd"/>
            <w:r>
              <w:rPr>
                <w:rFonts w:ascii="Andale WT" w:hAnsi="Andale WT" w:cs="Tahoma"/>
                <w:color w:val="454545"/>
                <w:sz w:val="18"/>
                <w:szCs w:val="18"/>
              </w:rPr>
              <w:t xml:space="preserve"> 345kV</w:t>
            </w:r>
          </w:p>
        </w:tc>
        <w:tc>
          <w:tcPr>
            <w:tcW w:w="563" w:type="pct"/>
            <w:tcBorders>
              <w:top w:val="nil"/>
              <w:left w:val="nil"/>
              <w:bottom w:val="single" w:sz="8" w:space="0" w:color="auto"/>
              <w:right w:val="single" w:sz="8" w:space="0" w:color="auto"/>
            </w:tcBorders>
            <w:vAlign w:val="center"/>
          </w:tcPr>
          <w:p w14:paraId="16CF2931" w14:textId="728B02E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Pawnee Switching Station - Calaveras 345kV</w:t>
            </w:r>
          </w:p>
        </w:tc>
        <w:tc>
          <w:tcPr>
            <w:tcW w:w="558" w:type="pct"/>
            <w:tcBorders>
              <w:top w:val="nil"/>
              <w:left w:val="nil"/>
              <w:bottom w:val="single" w:sz="8" w:space="0" w:color="auto"/>
              <w:right w:val="single" w:sz="8" w:space="0" w:color="auto"/>
            </w:tcBorders>
            <w:vAlign w:val="center"/>
          </w:tcPr>
          <w:p w14:paraId="246BEF14" w14:textId="59FB00C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5BBFA788" w14:textId="0D58C5C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$216,752.89</w:t>
            </w:r>
          </w:p>
        </w:tc>
        <w:tc>
          <w:tcPr>
            <w:tcW w:w="572" w:type="pct"/>
            <w:tcBorders>
              <w:top w:val="nil"/>
              <w:left w:val="nil"/>
              <w:bottom w:val="single" w:sz="8" w:space="0" w:color="auto"/>
              <w:right w:val="single" w:sz="8" w:space="0" w:color="auto"/>
            </w:tcBorders>
            <w:vAlign w:val="bottom"/>
          </w:tcPr>
          <w:p w14:paraId="628B015E" w14:textId="21A93393"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47293C2"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CEBF23D" w14:textId="77777777" w:rsidTr="00BD2040">
        <w:trPr>
          <w:trHeight w:val="270"/>
        </w:trPr>
        <w:tc>
          <w:tcPr>
            <w:tcW w:w="644" w:type="pct"/>
            <w:tcBorders>
              <w:top w:val="nil"/>
              <w:left w:val="single" w:sz="8" w:space="0" w:color="auto"/>
              <w:bottom w:val="single" w:sz="8" w:space="0" w:color="auto"/>
              <w:right w:val="single" w:sz="8" w:space="0" w:color="auto"/>
            </w:tcBorders>
            <w:vAlign w:val="center"/>
          </w:tcPr>
          <w:p w14:paraId="252E2CB6" w14:textId="051318F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MLOFOAV5</w:t>
            </w:r>
          </w:p>
        </w:tc>
        <w:tc>
          <w:tcPr>
            <w:tcW w:w="893" w:type="pct"/>
            <w:tcBorders>
              <w:top w:val="nil"/>
              <w:left w:val="nil"/>
              <w:bottom w:val="single" w:sz="8" w:space="0" w:color="auto"/>
              <w:right w:val="single" w:sz="8" w:space="0" w:color="auto"/>
            </w:tcBorders>
            <w:vAlign w:val="center"/>
          </w:tcPr>
          <w:p w14:paraId="7775FD75" w14:textId="48B1685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ASHERT_CATARI1_1</w:t>
            </w:r>
          </w:p>
        </w:tc>
        <w:tc>
          <w:tcPr>
            <w:tcW w:w="1108" w:type="pct"/>
            <w:tcBorders>
              <w:top w:val="nil"/>
              <w:left w:val="nil"/>
              <w:bottom w:val="single" w:sz="8" w:space="0" w:color="auto"/>
              <w:right w:val="single" w:sz="8" w:space="0" w:color="auto"/>
            </w:tcBorders>
            <w:vAlign w:val="center"/>
          </w:tcPr>
          <w:p w14:paraId="04896C51" w14:textId="58FBA1D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Double LOBO - FOWLERTON &amp; AVANZADA</w:t>
            </w:r>
          </w:p>
        </w:tc>
        <w:tc>
          <w:tcPr>
            <w:tcW w:w="563" w:type="pct"/>
            <w:tcBorders>
              <w:top w:val="nil"/>
              <w:left w:val="nil"/>
              <w:bottom w:val="single" w:sz="8" w:space="0" w:color="auto"/>
              <w:right w:val="single" w:sz="8" w:space="0" w:color="auto"/>
            </w:tcBorders>
            <w:vAlign w:val="center"/>
          </w:tcPr>
          <w:p w14:paraId="270D07D0" w14:textId="487BF08C"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Asherton</w:t>
            </w:r>
            <w:proofErr w:type="spellEnd"/>
            <w:r>
              <w:rPr>
                <w:rFonts w:ascii="Andale WT" w:hAnsi="Andale WT" w:cs="Tahoma"/>
                <w:color w:val="454545"/>
                <w:sz w:val="18"/>
                <w:szCs w:val="18"/>
              </w:rPr>
              <w:t xml:space="preserve"> - Catarina 138kV</w:t>
            </w:r>
          </w:p>
        </w:tc>
        <w:tc>
          <w:tcPr>
            <w:tcW w:w="558" w:type="pct"/>
            <w:tcBorders>
              <w:top w:val="nil"/>
              <w:left w:val="nil"/>
              <w:bottom w:val="single" w:sz="8" w:space="0" w:color="auto"/>
              <w:right w:val="single" w:sz="8" w:space="0" w:color="auto"/>
            </w:tcBorders>
            <w:vAlign w:val="center"/>
          </w:tcPr>
          <w:p w14:paraId="39F18CBB" w14:textId="55C7FCF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w:t>
            </w:r>
          </w:p>
        </w:tc>
        <w:tc>
          <w:tcPr>
            <w:tcW w:w="531" w:type="pct"/>
            <w:tcBorders>
              <w:top w:val="nil"/>
              <w:left w:val="nil"/>
              <w:bottom w:val="single" w:sz="8" w:space="0" w:color="auto"/>
              <w:right w:val="single" w:sz="8" w:space="0" w:color="auto"/>
            </w:tcBorders>
          </w:tcPr>
          <w:p w14:paraId="02B0B76E" w14:textId="7441060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$203,395.11</w:t>
            </w:r>
          </w:p>
        </w:tc>
        <w:tc>
          <w:tcPr>
            <w:tcW w:w="572" w:type="pct"/>
            <w:tcBorders>
              <w:top w:val="nil"/>
              <w:left w:val="nil"/>
              <w:bottom w:val="single" w:sz="8" w:space="0" w:color="auto"/>
              <w:right w:val="single" w:sz="8" w:space="0" w:color="auto"/>
            </w:tcBorders>
            <w:vAlign w:val="bottom"/>
          </w:tcPr>
          <w:p w14:paraId="5079B41A" w14:textId="7D90C9AD"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433B81B6"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6468A29A" w14:textId="77777777" w:rsidTr="00BD2040">
        <w:trPr>
          <w:trHeight w:val="1035"/>
        </w:trPr>
        <w:tc>
          <w:tcPr>
            <w:tcW w:w="644" w:type="pct"/>
            <w:tcBorders>
              <w:top w:val="nil"/>
              <w:left w:val="single" w:sz="8" w:space="0" w:color="auto"/>
              <w:bottom w:val="single" w:sz="8" w:space="0" w:color="auto"/>
              <w:right w:val="single" w:sz="8" w:space="0" w:color="auto"/>
            </w:tcBorders>
            <w:shd w:val="clear" w:color="000000" w:fill="B8CCE4"/>
            <w:vAlign w:val="center"/>
          </w:tcPr>
          <w:p w14:paraId="62B9072B" w14:textId="2FB342A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MDFRYSK8</w:t>
            </w:r>
          </w:p>
        </w:tc>
        <w:tc>
          <w:tcPr>
            <w:tcW w:w="893" w:type="pct"/>
            <w:tcBorders>
              <w:top w:val="nil"/>
              <w:left w:val="nil"/>
              <w:bottom w:val="single" w:sz="8" w:space="0" w:color="auto"/>
              <w:right w:val="single" w:sz="8" w:space="0" w:color="auto"/>
            </w:tcBorders>
            <w:shd w:val="clear" w:color="000000" w:fill="B8CCE4"/>
            <w:vAlign w:val="center"/>
          </w:tcPr>
          <w:p w14:paraId="6F54E3DF" w14:textId="0B108B0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SEA_AAT1</w:t>
            </w:r>
          </w:p>
        </w:tc>
        <w:tc>
          <w:tcPr>
            <w:tcW w:w="1108" w:type="pct"/>
            <w:tcBorders>
              <w:top w:val="nil"/>
              <w:left w:val="nil"/>
              <w:bottom w:val="single" w:sz="8" w:space="0" w:color="auto"/>
              <w:right w:val="single" w:sz="8" w:space="0" w:color="auto"/>
            </w:tcBorders>
            <w:shd w:val="clear" w:color="000000" w:fill="B8CCE4"/>
            <w:vAlign w:val="center"/>
          </w:tcPr>
          <w:p w14:paraId="26B6C764" w14:textId="14B1A81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DOUBLE SALSW TO KNBSW 345 AND FRYSW TO BELCNTY 138 DBLCKT</w:t>
            </w:r>
          </w:p>
        </w:tc>
        <w:tc>
          <w:tcPr>
            <w:tcW w:w="563" w:type="pct"/>
            <w:tcBorders>
              <w:top w:val="nil"/>
              <w:left w:val="nil"/>
              <w:bottom w:val="single" w:sz="8" w:space="0" w:color="auto"/>
              <w:right w:val="single" w:sz="8" w:space="0" w:color="auto"/>
            </w:tcBorders>
            <w:shd w:val="clear" w:color="000000" w:fill="B8CCE4"/>
            <w:vAlign w:val="center"/>
          </w:tcPr>
          <w:p w14:paraId="4D0C1807" w14:textId="7E8B38F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Seaton 138kV</w:t>
            </w:r>
          </w:p>
        </w:tc>
        <w:tc>
          <w:tcPr>
            <w:tcW w:w="558" w:type="pct"/>
            <w:tcBorders>
              <w:top w:val="nil"/>
              <w:left w:val="nil"/>
              <w:bottom w:val="single" w:sz="8" w:space="0" w:color="auto"/>
              <w:right w:val="single" w:sz="8" w:space="0" w:color="auto"/>
            </w:tcBorders>
            <w:shd w:val="clear" w:color="000000" w:fill="B8CCE4"/>
            <w:vAlign w:val="center"/>
          </w:tcPr>
          <w:p w14:paraId="64029012" w14:textId="3E14A90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w:t>
            </w:r>
          </w:p>
        </w:tc>
        <w:tc>
          <w:tcPr>
            <w:tcW w:w="531" w:type="pct"/>
            <w:tcBorders>
              <w:top w:val="nil"/>
              <w:left w:val="nil"/>
              <w:bottom w:val="single" w:sz="8" w:space="0" w:color="auto"/>
              <w:right w:val="single" w:sz="8" w:space="0" w:color="auto"/>
            </w:tcBorders>
            <w:shd w:val="clear" w:color="000000" w:fill="B8CCE4"/>
          </w:tcPr>
          <w:p w14:paraId="515DDFF9" w14:textId="39A4666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$201,135.68</w:t>
            </w:r>
          </w:p>
        </w:tc>
        <w:tc>
          <w:tcPr>
            <w:tcW w:w="572" w:type="pct"/>
            <w:tcBorders>
              <w:top w:val="nil"/>
              <w:left w:val="nil"/>
              <w:bottom w:val="single" w:sz="8" w:space="0" w:color="auto"/>
              <w:right w:val="single" w:sz="8" w:space="0" w:color="auto"/>
            </w:tcBorders>
            <w:shd w:val="clear" w:color="000000" w:fill="B8CCE4"/>
            <w:vAlign w:val="bottom"/>
          </w:tcPr>
          <w:p w14:paraId="196640B5" w14:textId="72F94B7E"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F705B3B"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0AD52112" w14:textId="77777777" w:rsidTr="00BD2040">
        <w:trPr>
          <w:trHeight w:val="975"/>
        </w:trPr>
        <w:tc>
          <w:tcPr>
            <w:tcW w:w="644" w:type="pct"/>
            <w:tcBorders>
              <w:top w:val="nil"/>
              <w:left w:val="single" w:sz="8" w:space="0" w:color="auto"/>
              <w:bottom w:val="single" w:sz="8" w:space="0" w:color="auto"/>
              <w:right w:val="single" w:sz="8" w:space="0" w:color="auto"/>
            </w:tcBorders>
            <w:vAlign w:val="center"/>
          </w:tcPr>
          <w:p w14:paraId="1D32D952" w14:textId="7414D8E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BASE CASE</w:t>
            </w:r>
          </w:p>
        </w:tc>
        <w:tc>
          <w:tcPr>
            <w:tcW w:w="893" w:type="pct"/>
            <w:tcBorders>
              <w:top w:val="nil"/>
              <w:left w:val="nil"/>
              <w:bottom w:val="single" w:sz="8" w:space="0" w:color="auto"/>
              <w:right w:val="single" w:sz="8" w:space="0" w:color="auto"/>
            </w:tcBorders>
            <w:vAlign w:val="center"/>
          </w:tcPr>
          <w:p w14:paraId="42C7DD6E" w14:textId="5ED32FE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WESTEX</w:t>
            </w:r>
          </w:p>
        </w:tc>
        <w:tc>
          <w:tcPr>
            <w:tcW w:w="1108" w:type="pct"/>
            <w:tcBorders>
              <w:top w:val="nil"/>
              <w:left w:val="nil"/>
              <w:bottom w:val="single" w:sz="8" w:space="0" w:color="auto"/>
              <w:right w:val="single" w:sz="8" w:space="0" w:color="auto"/>
            </w:tcBorders>
            <w:vAlign w:val="center"/>
          </w:tcPr>
          <w:p w14:paraId="0886991C" w14:textId="66E26E89"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Basecase</w:t>
            </w:r>
            <w:proofErr w:type="spellEnd"/>
          </w:p>
        </w:tc>
        <w:tc>
          <w:tcPr>
            <w:tcW w:w="563" w:type="pct"/>
            <w:tcBorders>
              <w:top w:val="nil"/>
              <w:left w:val="nil"/>
              <w:bottom w:val="single" w:sz="8" w:space="0" w:color="auto"/>
              <w:right w:val="single" w:sz="8" w:space="0" w:color="auto"/>
            </w:tcBorders>
            <w:vAlign w:val="center"/>
          </w:tcPr>
          <w:p w14:paraId="2EAC79FA" w14:textId="17B77D0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WESTEX GTC</w:t>
            </w:r>
          </w:p>
        </w:tc>
        <w:tc>
          <w:tcPr>
            <w:tcW w:w="558" w:type="pct"/>
            <w:tcBorders>
              <w:top w:val="nil"/>
              <w:left w:val="nil"/>
              <w:bottom w:val="single" w:sz="8" w:space="0" w:color="auto"/>
              <w:right w:val="single" w:sz="8" w:space="0" w:color="auto"/>
            </w:tcBorders>
            <w:vAlign w:val="center"/>
          </w:tcPr>
          <w:p w14:paraId="29D02524" w14:textId="75432CC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531" w:type="pct"/>
            <w:tcBorders>
              <w:top w:val="nil"/>
              <w:left w:val="nil"/>
              <w:bottom w:val="single" w:sz="8" w:space="0" w:color="auto"/>
              <w:right w:val="single" w:sz="8" w:space="0" w:color="auto"/>
            </w:tcBorders>
          </w:tcPr>
          <w:p w14:paraId="312DAE32" w14:textId="2D1AE9C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$190,045.98</w:t>
            </w:r>
          </w:p>
        </w:tc>
        <w:tc>
          <w:tcPr>
            <w:tcW w:w="572" w:type="pct"/>
            <w:tcBorders>
              <w:top w:val="nil"/>
              <w:left w:val="nil"/>
              <w:bottom w:val="single" w:sz="8" w:space="0" w:color="auto"/>
              <w:right w:val="single" w:sz="8" w:space="0" w:color="auto"/>
            </w:tcBorders>
            <w:vAlign w:val="bottom"/>
          </w:tcPr>
          <w:p w14:paraId="40807F05" w14:textId="7C8826D3"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4570E87"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1487C23" w14:textId="77777777" w:rsidTr="00BD2040">
        <w:trPr>
          <w:trHeight w:val="975"/>
        </w:trPr>
        <w:tc>
          <w:tcPr>
            <w:tcW w:w="644" w:type="pct"/>
            <w:tcBorders>
              <w:top w:val="nil"/>
              <w:left w:val="single" w:sz="8" w:space="0" w:color="auto"/>
              <w:bottom w:val="single" w:sz="8" w:space="0" w:color="auto"/>
              <w:right w:val="single" w:sz="8" w:space="0" w:color="auto"/>
            </w:tcBorders>
            <w:vAlign w:val="center"/>
          </w:tcPr>
          <w:p w14:paraId="2D6262B7" w14:textId="3DCB0AE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MLOFOAV5</w:t>
            </w:r>
          </w:p>
        </w:tc>
        <w:tc>
          <w:tcPr>
            <w:tcW w:w="893" w:type="pct"/>
            <w:tcBorders>
              <w:top w:val="nil"/>
              <w:left w:val="nil"/>
              <w:bottom w:val="single" w:sz="8" w:space="0" w:color="auto"/>
              <w:right w:val="single" w:sz="8" w:space="0" w:color="auto"/>
            </w:tcBorders>
            <w:vAlign w:val="center"/>
          </w:tcPr>
          <w:p w14:paraId="3271E2A5" w14:textId="316DA34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LARDVN_LASCRU1_1</w:t>
            </w:r>
          </w:p>
        </w:tc>
        <w:tc>
          <w:tcPr>
            <w:tcW w:w="1108" w:type="pct"/>
            <w:tcBorders>
              <w:top w:val="nil"/>
              <w:left w:val="nil"/>
              <w:bottom w:val="single" w:sz="8" w:space="0" w:color="auto"/>
              <w:right w:val="single" w:sz="8" w:space="0" w:color="auto"/>
            </w:tcBorders>
            <w:vAlign w:val="center"/>
          </w:tcPr>
          <w:p w14:paraId="56109773" w14:textId="561E659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Double LOBO - FOWLERTON &amp; AVANZADA</w:t>
            </w:r>
          </w:p>
        </w:tc>
        <w:tc>
          <w:tcPr>
            <w:tcW w:w="563" w:type="pct"/>
            <w:tcBorders>
              <w:top w:val="nil"/>
              <w:left w:val="nil"/>
              <w:bottom w:val="single" w:sz="8" w:space="0" w:color="auto"/>
              <w:right w:val="single" w:sz="8" w:space="0" w:color="auto"/>
            </w:tcBorders>
            <w:vAlign w:val="center"/>
          </w:tcPr>
          <w:p w14:paraId="558F09DE" w14:textId="672D0B0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Laredo </w:t>
            </w:r>
            <w:proofErr w:type="spellStart"/>
            <w:r>
              <w:rPr>
                <w:rFonts w:ascii="Andale WT" w:hAnsi="Andale WT" w:cs="Tahoma"/>
                <w:color w:val="454545"/>
                <w:sz w:val="18"/>
                <w:szCs w:val="18"/>
              </w:rPr>
              <w:t>Vft</w:t>
            </w:r>
            <w:proofErr w:type="spellEnd"/>
            <w:r>
              <w:rPr>
                <w:rFonts w:ascii="Andale WT" w:hAnsi="Andale WT" w:cs="Tahoma"/>
                <w:color w:val="454545"/>
                <w:sz w:val="18"/>
                <w:szCs w:val="18"/>
              </w:rPr>
              <w:t xml:space="preserve"> North - Las Cruces 138kV</w:t>
            </w:r>
          </w:p>
        </w:tc>
        <w:tc>
          <w:tcPr>
            <w:tcW w:w="558" w:type="pct"/>
            <w:tcBorders>
              <w:top w:val="nil"/>
              <w:left w:val="nil"/>
              <w:bottom w:val="single" w:sz="8" w:space="0" w:color="auto"/>
              <w:right w:val="single" w:sz="8" w:space="0" w:color="auto"/>
            </w:tcBorders>
            <w:vAlign w:val="center"/>
          </w:tcPr>
          <w:p w14:paraId="6B7A637C" w14:textId="460DFBD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w:t>
            </w:r>
          </w:p>
        </w:tc>
        <w:tc>
          <w:tcPr>
            <w:tcW w:w="531" w:type="pct"/>
            <w:tcBorders>
              <w:top w:val="nil"/>
              <w:left w:val="nil"/>
              <w:bottom w:val="single" w:sz="8" w:space="0" w:color="auto"/>
              <w:right w:val="single" w:sz="8" w:space="0" w:color="auto"/>
            </w:tcBorders>
          </w:tcPr>
          <w:p w14:paraId="51478415" w14:textId="218251B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$184,153.17</w:t>
            </w:r>
          </w:p>
        </w:tc>
        <w:tc>
          <w:tcPr>
            <w:tcW w:w="572" w:type="pct"/>
            <w:tcBorders>
              <w:top w:val="nil"/>
              <w:left w:val="nil"/>
              <w:bottom w:val="single" w:sz="8" w:space="0" w:color="auto"/>
              <w:right w:val="single" w:sz="8" w:space="0" w:color="auto"/>
            </w:tcBorders>
            <w:vAlign w:val="bottom"/>
          </w:tcPr>
          <w:p w14:paraId="3FA2F32B" w14:textId="1F851287"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FF3A687"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3EE46A43"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74CEFE30" w14:textId="451C38E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DBIGSCH5</w:t>
            </w:r>
          </w:p>
        </w:tc>
        <w:tc>
          <w:tcPr>
            <w:tcW w:w="893" w:type="pct"/>
            <w:tcBorders>
              <w:top w:val="nil"/>
              <w:left w:val="nil"/>
              <w:bottom w:val="single" w:sz="8" w:space="0" w:color="auto"/>
              <w:right w:val="single" w:sz="8" w:space="0" w:color="auto"/>
            </w:tcBorders>
            <w:vAlign w:val="center"/>
          </w:tcPr>
          <w:p w14:paraId="43FA6F79" w14:textId="66BF791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HARGRO_TWINBU1_1</w:t>
            </w:r>
          </w:p>
        </w:tc>
        <w:tc>
          <w:tcPr>
            <w:tcW w:w="1108" w:type="pct"/>
            <w:tcBorders>
              <w:top w:val="nil"/>
              <w:left w:val="nil"/>
              <w:bottom w:val="single" w:sz="8" w:space="0" w:color="auto"/>
              <w:right w:val="single" w:sz="8" w:space="0" w:color="auto"/>
            </w:tcBorders>
            <w:vAlign w:val="center"/>
          </w:tcPr>
          <w:p w14:paraId="79934E7E" w14:textId="5A944CC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Hill - Schneeman Draw &amp; Big Hill - Schneeman Draw 2</w:t>
            </w:r>
          </w:p>
        </w:tc>
        <w:tc>
          <w:tcPr>
            <w:tcW w:w="563" w:type="pct"/>
            <w:tcBorders>
              <w:top w:val="nil"/>
              <w:left w:val="nil"/>
              <w:bottom w:val="single" w:sz="8" w:space="0" w:color="auto"/>
              <w:right w:val="single" w:sz="8" w:space="0" w:color="auto"/>
            </w:tcBorders>
            <w:vAlign w:val="center"/>
          </w:tcPr>
          <w:p w14:paraId="23373A4D" w14:textId="065252B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Hargrove - Twin Buttes 138kV</w:t>
            </w:r>
          </w:p>
        </w:tc>
        <w:tc>
          <w:tcPr>
            <w:tcW w:w="558" w:type="pct"/>
            <w:tcBorders>
              <w:top w:val="nil"/>
              <w:left w:val="nil"/>
              <w:bottom w:val="single" w:sz="8" w:space="0" w:color="auto"/>
              <w:right w:val="single" w:sz="8" w:space="0" w:color="auto"/>
            </w:tcBorders>
            <w:vAlign w:val="center"/>
          </w:tcPr>
          <w:p w14:paraId="18C45FA3" w14:textId="1F3B5FC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4095A484" w14:textId="43D69C2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$174,426.60</w:t>
            </w:r>
          </w:p>
        </w:tc>
        <w:tc>
          <w:tcPr>
            <w:tcW w:w="572" w:type="pct"/>
            <w:tcBorders>
              <w:top w:val="nil"/>
              <w:left w:val="nil"/>
              <w:bottom w:val="single" w:sz="8" w:space="0" w:color="auto"/>
              <w:right w:val="single" w:sz="8" w:space="0" w:color="auto"/>
            </w:tcBorders>
            <w:vAlign w:val="bottom"/>
          </w:tcPr>
          <w:p w14:paraId="47D52D8D" w14:textId="1B3160DB"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C262849"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6129EF8E" w14:textId="77777777" w:rsidTr="00BD2040">
        <w:trPr>
          <w:trHeight w:val="270"/>
        </w:trPr>
        <w:tc>
          <w:tcPr>
            <w:tcW w:w="644" w:type="pct"/>
            <w:tcBorders>
              <w:top w:val="nil"/>
              <w:left w:val="single" w:sz="8" w:space="0" w:color="auto"/>
              <w:bottom w:val="single" w:sz="8" w:space="0" w:color="auto"/>
              <w:right w:val="single" w:sz="8" w:space="0" w:color="auto"/>
            </w:tcBorders>
            <w:vAlign w:val="center"/>
          </w:tcPr>
          <w:p w14:paraId="5BCD5BD6" w14:textId="2DF08E4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DBIGSCH5</w:t>
            </w:r>
          </w:p>
        </w:tc>
        <w:tc>
          <w:tcPr>
            <w:tcW w:w="893" w:type="pct"/>
            <w:tcBorders>
              <w:top w:val="nil"/>
              <w:left w:val="nil"/>
              <w:bottom w:val="single" w:sz="8" w:space="0" w:color="auto"/>
              <w:right w:val="single" w:sz="8" w:space="0" w:color="auto"/>
            </w:tcBorders>
            <w:vAlign w:val="center"/>
          </w:tcPr>
          <w:p w14:paraId="7049163A" w14:textId="008F895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CROSSO_NORTMC1_1</w:t>
            </w:r>
          </w:p>
        </w:tc>
        <w:tc>
          <w:tcPr>
            <w:tcW w:w="1108" w:type="pct"/>
            <w:tcBorders>
              <w:top w:val="nil"/>
              <w:left w:val="nil"/>
              <w:bottom w:val="single" w:sz="8" w:space="0" w:color="auto"/>
              <w:right w:val="single" w:sz="8" w:space="0" w:color="auto"/>
            </w:tcBorders>
            <w:vAlign w:val="center"/>
          </w:tcPr>
          <w:p w14:paraId="3EE6A814" w14:textId="1D94D45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Hill - Schneeman Draw &amp; Big Hill - Schneeman Draw 2</w:t>
            </w:r>
          </w:p>
        </w:tc>
        <w:tc>
          <w:tcPr>
            <w:tcW w:w="563" w:type="pct"/>
            <w:tcBorders>
              <w:top w:val="nil"/>
              <w:left w:val="nil"/>
              <w:bottom w:val="single" w:sz="8" w:space="0" w:color="auto"/>
              <w:right w:val="single" w:sz="8" w:space="0" w:color="auto"/>
            </w:tcBorders>
            <w:vAlign w:val="center"/>
          </w:tcPr>
          <w:p w14:paraId="31CAEE98" w14:textId="71A3634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North </w:t>
            </w:r>
            <w:proofErr w:type="spellStart"/>
            <w:r>
              <w:rPr>
                <w:rFonts w:ascii="Andale WT" w:hAnsi="Andale WT" w:cs="Tahoma"/>
                <w:color w:val="454545"/>
                <w:sz w:val="18"/>
                <w:szCs w:val="18"/>
              </w:rPr>
              <w:t>Mccamey</w:t>
            </w:r>
            <w:proofErr w:type="spellEnd"/>
            <w:r>
              <w:rPr>
                <w:rFonts w:ascii="Andale WT" w:hAnsi="Andale WT" w:cs="Tahoma"/>
                <w:color w:val="454545"/>
                <w:sz w:val="18"/>
                <w:szCs w:val="18"/>
              </w:rPr>
              <w:t xml:space="preserve"> - Crossover 138kV</w:t>
            </w:r>
          </w:p>
        </w:tc>
        <w:tc>
          <w:tcPr>
            <w:tcW w:w="558" w:type="pct"/>
            <w:tcBorders>
              <w:top w:val="nil"/>
              <w:left w:val="nil"/>
              <w:bottom w:val="single" w:sz="8" w:space="0" w:color="auto"/>
              <w:right w:val="single" w:sz="8" w:space="0" w:color="auto"/>
            </w:tcBorders>
            <w:vAlign w:val="center"/>
          </w:tcPr>
          <w:p w14:paraId="51300333" w14:textId="242567D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531" w:type="pct"/>
            <w:tcBorders>
              <w:top w:val="nil"/>
              <w:left w:val="nil"/>
              <w:bottom w:val="single" w:sz="8" w:space="0" w:color="auto"/>
              <w:right w:val="single" w:sz="8" w:space="0" w:color="auto"/>
            </w:tcBorders>
          </w:tcPr>
          <w:p w14:paraId="39F7AE65" w14:textId="4A0C68E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$156,769.65</w:t>
            </w:r>
          </w:p>
        </w:tc>
        <w:tc>
          <w:tcPr>
            <w:tcW w:w="572" w:type="pct"/>
            <w:tcBorders>
              <w:top w:val="nil"/>
              <w:left w:val="nil"/>
              <w:bottom w:val="single" w:sz="8" w:space="0" w:color="auto"/>
              <w:right w:val="single" w:sz="8" w:space="0" w:color="auto"/>
            </w:tcBorders>
            <w:vAlign w:val="bottom"/>
          </w:tcPr>
          <w:p w14:paraId="6DEA1D9F" w14:textId="59217E05"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6BF3A3C"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4480B911" w14:textId="77777777" w:rsidTr="00BD2040">
        <w:trPr>
          <w:trHeight w:val="1290"/>
        </w:trPr>
        <w:tc>
          <w:tcPr>
            <w:tcW w:w="644" w:type="pct"/>
            <w:tcBorders>
              <w:top w:val="nil"/>
              <w:left w:val="single" w:sz="8" w:space="0" w:color="auto"/>
              <w:bottom w:val="single" w:sz="8" w:space="0" w:color="auto"/>
              <w:right w:val="single" w:sz="8" w:space="0" w:color="auto"/>
            </w:tcBorders>
            <w:vAlign w:val="center"/>
          </w:tcPr>
          <w:p w14:paraId="20D7F9AC" w14:textId="2F51915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SLAQLOB8</w:t>
            </w:r>
          </w:p>
        </w:tc>
        <w:tc>
          <w:tcPr>
            <w:tcW w:w="893" w:type="pct"/>
            <w:tcBorders>
              <w:top w:val="nil"/>
              <w:left w:val="nil"/>
              <w:bottom w:val="single" w:sz="8" w:space="0" w:color="auto"/>
              <w:right w:val="single" w:sz="8" w:space="0" w:color="auto"/>
            </w:tcBorders>
            <w:vAlign w:val="center"/>
          </w:tcPr>
          <w:p w14:paraId="18920238" w14:textId="674162E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BRUNI_69_1</w:t>
            </w:r>
          </w:p>
        </w:tc>
        <w:tc>
          <w:tcPr>
            <w:tcW w:w="1108" w:type="pct"/>
            <w:tcBorders>
              <w:top w:val="nil"/>
              <w:left w:val="nil"/>
              <w:bottom w:val="single" w:sz="8" w:space="0" w:color="auto"/>
              <w:right w:val="single" w:sz="8" w:space="0" w:color="auto"/>
            </w:tcBorders>
            <w:vAlign w:val="center"/>
          </w:tcPr>
          <w:p w14:paraId="346BE3CE" w14:textId="527B85B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LAQUINTA to LOBO LIN 1</w:t>
            </w:r>
          </w:p>
        </w:tc>
        <w:tc>
          <w:tcPr>
            <w:tcW w:w="563" w:type="pct"/>
            <w:tcBorders>
              <w:top w:val="nil"/>
              <w:left w:val="nil"/>
              <w:bottom w:val="single" w:sz="8" w:space="0" w:color="auto"/>
              <w:right w:val="single" w:sz="8" w:space="0" w:color="auto"/>
            </w:tcBorders>
            <w:vAlign w:val="center"/>
          </w:tcPr>
          <w:p w14:paraId="2A0F17ED" w14:textId="67C5A2D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Bruni Sub 138kV</w:t>
            </w:r>
          </w:p>
        </w:tc>
        <w:tc>
          <w:tcPr>
            <w:tcW w:w="558" w:type="pct"/>
            <w:tcBorders>
              <w:top w:val="nil"/>
              <w:left w:val="nil"/>
              <w:bottom w:val="single" w:sz="8" w:space="0" w:color="auto"/>
              <w:right w:val="single" w:sz="8" w:space="0" w:color="auto"/>
            </w:tcBorders>
            <w:vAlign w:val="center"/>
          </w:tcPr>
          <w:p w14:paraId="20159A85" w14:textId="2405A28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17</w:t>
            </w:r>
          </w:p>
        </w:tc>
        <w:tc>
          <w:tcPr>
            <w:tcW w:w="531" w:type="pct"/>
            <w:tcBorders>
              <w:top w:val="nil"/>
              <w:left w:val="nil"/>
              <w:bottom w:val="single" w:sz="8" w:space="0" w:color="auto"/>
              <w:right w:val="single" w:sz="8" w:space="0" w:color="auto"/>
            </w:tcBorders>
          </w:tcPr>
          <w:p w14:paraId="77D5955D" w14:textId="0739996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$152,232.24</w:t>
            </w:r>
          </w:p>
        </w:tc>
        <w:tc>
          <w:tcPr>
            <w:tcW w:w="572" w:type="pct"/>
            <w:tcBorders>
              <w:top w:val="nil"/>
              <w:left w:val="nil"/>
              <w:bottom w:val="single" w:sz="8" w:space="0" w:color="auto"/>
              <w:right w:val="single" w:sz="8" w:space="0" w:color="auto"/>
            </w:tcBorders>
            <w:vAlign w:val="bottom"/>
          </w:tcPr>
          <w:p w14:paraId="57D001B3" w14:textId="47BF7F6D"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22662AB2"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3B1575C2"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1948A92E" w14:textId="43A9838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STHSVE65</w:t>
            </w:r>
          </w:p>
        </w:tc>
        <w:tc>
          <w:tcPr>
            <w:tcW w:w="893" w:type="pct"/>
            <w:tcBorders>
              <w:top w:val="nil"/>
              <w:left w:val="nil"/>
              <w:bottom w:val="single" w:sz="8" w:space="0" w:color="auto"/>
              <w:right w:val="single" w:sz="8" w:space="0" w:color="auto"/>
            </w:tcBorders>
            <w:vAlign w:val="center"/>
          </w:tcPr>
          <w:p w14:paraId="138F01AF" w14:textId="5927070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35065__A</w:t>
            </w:r>
          </w:p>
        </w:tc>
        <w:tc>
          <w:tcPr>
            <w:tcW w:w="1108" w:type="pct"/>
            <w:tcBorders>
              <w:top w:val="nil"/>
              <w:left w:val="nil"/>
              <w:bottom w:val="single" w:sz="8" w:space="0" w:color="auto"/>
              <w:right w:val="single" w:sz="8" w:space="0" w:color="auto"/>
            </w:tcBorders>
            <w:vAlign w:val="center"/>
          </w:tcPr>
          <w:p w14:paraId="70406459" w14:textId="4945EB4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SAM SWITCH to VENUS SWITCH LIN _A</w:t>
            </w:r>
          </w:p>
        </w:tc>
        <w:tc>
          <w:tcPr>
            <w:tcW w:w="563" w:type="pct"/>
            <w:tcBorders>
              <w:top w:val="nil"/>
              <w:left w:val="nil"/>
              <w:bottom w:val="single" w:sz="8" w:space="0" w:color="auto"/>
              <w:right w:val="single" w:sz="8" w:space="0" w:color="auto"/>
            </w:tcBorders>
            <w:vAlign w:val="center"/>
          </w:tcPr>
          <w:p w14:paraId="71569900" w14:textId="1A605BD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Fort Smith Switch - Files Valley Switch 345kV</w:t>
            </w:r>
          </w:p>
        </w:tc>
        <w:tc>
          <w:tcPr>
            <w:tcW w:w="558" w:type="pct"/>
            <w:tcBorders>
              <w:top w:val="nil"/>
              <w:left w:val="nil"/>
              <w:bottom w:val="single" w:sz="8" w:space="0" w:color="auto"/>
              <w:right w:val="single" w:sz="8" w:space="0" w:color="auto"/>
            </w:tcBorders>
            <w:vAlign w:val="center"/>
          </w:tcPr>
          <w:p w14:paraId="223879C8" w14:textId="7DB0E8E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6BA4ACF8" w14:textId="06E4BC6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$147,641.54</w:t>
            </w:r>
          </w:p>
        </w:tc>
        <w:tc>
          <w:tcPr>
            <w:tcW w:w="572" w:type="pct"/>
            <w:tcBorders>
              <w:top w:val="nil"/>
              <w:left w:val="nil"/>
              <w:bottom w:val="single" w:sz="8" w:space="0" w:color="auto"/>
              <w:right w:val="single" w:sz="8" w:space="0" w:color="auto"/>
            </w:tcBorders>
            <w:vAlign w:val="bottom"/>
          </w:tcPr>
          <w:p w14:paraId="278C9297" w14:textId="101D1324"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7E66714C"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D1CBF07"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415364C6" w14:textId="6ACC600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DBIGKEN5</w:t>
            </w:r>
          </w:p>
        </w:tc>
        <w:tc>
          <w:tcPr>
            <w:tcW w:w="893" w:type="pct"/>
            <w:tcBorders>
              <w:top w:val="nil"/>
              <w:left w:val="nil"/>
              <w:bottom w:val="single" w:sz="8" w:space="0" w:color="auto"/>
              <w:right w:val="single" w:sz="8" w:space="0" w:color="auto"/>
            </w:tcBorders>
            <w:vAlign w:val="center"/>
          </w:tcPr>
          <w:p w14:paraId="374DDCD7" w14:textId="3D8C0A8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MADDUX_TREADW1_1</w:t>
            </w:r>
          </w:p>
        </w:tc>
        <w:tc>
          <w:tcPr>
            <w:tcW w:w="1108" w:type="pct"/>
            <w:tcBorders>
              <w:top w:val="nil"/>
              <w:left w:val="nil"/>
              <w:bottom w:val="single" w:sz="8" w:space="0" w:color="auto"/>
              <w:right w:val="single" w:sz="8" w:space="0" w:color="auto"/>
            </w:tcBorders>
            <w:vAlign w:val="center"/>
          </w:tcPr>
          <w:p w14:paraId="411E06F0" w14:textId="407D137E"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563" w:type="pct"/>
            <w:tcBorders>
              <w:top w:val="nil"/>
              <w:left w:val="nil"/>
              <w:bottom w:val="single" w:sz="8" w:space="0" w:color="auto"/>
              <w:right w:val="single" w:sz="8" w:space="0" w:color="auto"/>
            </w:tcBorders>
            <w:vAlign w:val="center"/>
          </w:tcPr>
          <w:p w14:paraId="37FCEF11" w14:textId="1961ADE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Maddux - Treadwell 138kV</w:t>
            </w:r>
          </w:p>
        </w:tc>
        <w:tc>
          <w:tcPr>
            <w:tcW w:w="558" w:type="pct"/>
            <w:tcBorders>
              <w:top w:val="nil"/>
              <w:left w:val="nil"/>
              <w:bottom w:val="single" w:sz="8" w:space="0" w:color="auto"/>
              <w:right w:val="single" w:sz="8" w:space="0" w:color="auto"/>
            </w:tcBorders>
            <w:vAlign w:val="center"/>
          </w:tcPr>
          <w:p w14:paraId="7D6C3CC2" w14:textId="535A3F2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531" w:type="pct"/>
            <w:tcBorders>
              <w:top w:val="nil"/>
              <w:left w:val="nil"/>
              <w:bottom w:val="single" w:sz="8" w:space="0" w:color="auto"/>
              <w:right w:val="single" w:sz="8" w:space="0" w:color="auto"/>
            </w:tcBorders>
          </w:tcPr>
          <w:p w14:paraId="3C63D9A9" w14:textId="483698A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$131,974.85</w:t>
            </w:r>
          </w:p>
        </w:tc>
        <w:tc>
          <w:tcPr>
            <w:tcW w:w="572" w:type="pct"/>
            <w:tcBorders>
              <w:top w:val="nil"/>
              <w:left w:val="nil"/>
              <w:bottom w:val="single" w:sz="8" w:space="0" w:color="auto"/>
              <w:right w:val="single" w:sz="8" w:space="0" w:color="auto"/>
            </w:tcBorders>
            <w:vAlign w:val="bottom"/>
          </w:tcPr>
          <w:p w14:paraId="5DA1F38C" w14:textId="718A5F48"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E898769"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B3EF1A8" w14:textId="77777777" w:rsidTr="00BD2040">
        <w:trPr>
          <w:trHeight w:val="1290"/>
        </w:trPr>
        <w:tc>
          <w:tcPr>
            <w:tcW w:w="644" w:type="pct"/>
            <w:tcBorders>
              <w:top w:val="nil"/>
              <w:left w:val="single" w:sz="8" w:space="0" w:color="auto"/>
              <w:bottom w:val="single" w:sz="8" w:space="0" w:color="auto"/>
              <w:right w:val="single" w:sz="8" w:space="0" w:color="auto"/>
            </w:tcBorders>
            <w:vAlign w:val="center"/>
          </w:tcPr>
          <w:p w14:paraId="32D9615C" w14:textId="2832436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BASE CASE</w:t>
            </w:r>
          </w:p>
        </w:tc>
        <w:tc>
          <w:tcPr>
            <w:tcW w:w="893" w:type="pct"/>
            <w:tcBorders>
              <w:top w:val="nil"/>
              <w:left w:val="nil"/>
              <w:bottom w:val="single" w:sz="8" w:space="0" w:color="auto"/>
              <w:right w:val="single" w:sz="8" w:space="0" w:color="auto"/>
            </w:tcBorders>
            <w:vAlign w:val="center"/>
          </w:tcPr>
          <w:p w14:paraId="5878DCE3" w14:textId="2B4F90A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E_PATA</w:t>
            </w:r>
          </w:p>
        </w:tc>
        <w:tc>
          <w:tcPr>
            <w:tcW w:w="1108" w:type="pct"/>
            <w:tcBorders>
              <w:top w:val="nil"/>
              <w:left w:val="nil"/>
              <w:bottom w:val="single" w:sz="8" w:space="0" w:color="auto"/>
              <w:right w:val="single" w:sz="8" w:space="0" w:color="auto"/>
            </w:tcBorders>
            <w:vAlign w:val="center"/>
          </w:tcPr>
          <w:p w14:paraId="2FBEE1D5" w14:textId="266CCA75"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Basecase</w:t>
            </w:r>
            <w:proofErr w:type="spellEnd"/>
          </w:p>
        </w:tc>
        <w:tc>
          <w:tcPr>
            <w:tcW w:w="563" w:type="pct"/>
            <w:tcBorders>
              <w:top w:val="nil"/>
              <w:left w:val="nil"/>
              <w:bottom w:val="single" w:sz="8" w:space="0" w:color="auto"/>
              <w:right w:val="single" w:sz="8" w:space="0" w:color="auto"/>
            </w:tcBorders>
            <w:vAlign w:val="center"/>
          </w:tcPr>
          <w:p w14:paraId="48EA7B66" w14:textId="369FAD0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E_PATA GTC</w:t>
            </w:r>
          </w:p>
        </w:tc>
        <w:tc>
          <w:tcPr>
            <w:tcW w:w="558" w:type="pct"/>
            <w:tcBorders>
              <w:top w:val="nil"/>
              <w:left w:val="nil"/>
              <w:bottom w:val="single" w:sz="8" w:space="0" w:color="auto"/>
              <w:right w:val="single" w:sz="8" w:space="0" w:color="auto"/>
            </w:tcBorders>
            <w:vAlign w:val="center"/>
          </w:tcPr>
          <w:p w14:paraId="668CDBC8" w14:textId="26BE3DD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14</w:t>
            </w:r>
          </w:p>
        </w:tc>
        <w:tc>
          <w:tcPr>
            <w:tcW w:w="531" w:type="pct"/>
            <w:tcBorders>
              <w:top w:val="nil"/>
              <w:left w:val="nil"/>
              <w:bottom w:val="single" w:sz="8" w:space="0" w:color="auto"/>
              <w:right w:val="single" w:sz="8" w:space="0" w:color="auto"/>
            </w:tcBorders>
          </w:tcPr>
          <w:p w14:paraId="44D87ECB" w14:textId="6B5809F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$123,694.00</w:t>
            </w:r>
          </w:p>
        </w:tc>
        <w:tc>
          <w:tcPr>
            <w:tcW w:w="572" w:type="pct"/>
            <w:tcBorders>
              <w:top w:val="nil"/>
              <w:left w:val="nil"/>
              <w:bottom w:val="single" w:sz="8" w:space="0" w:color="auto"/>
              <w:right w:val="single" w:sz="8" w:space="0" w:color="auto"/>
            </w:tcBorders>
            <w:vAlign w:val="bottom"/>
          </w:tcPr>
          <w:p w14:paraId="4085043E" w14:textId="2B836243"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3CDDA5E"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71C4D919"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18C9AC00" w14:textId="1B0CF27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SDIMBEV8</w:t>
            </w:r>
          </w:p>
        </w:tc>
        <w:tc>
          <w:tcPr>
            <w:tcW w:w="893" w:type="pct"/>
            <w:tcBorders>
              <w:top w:val="nil"/>
              <w:left w:val="nil"/>
              <w:bottom w:val="single" w:sz="8" w:space="0" w:color="auto"/>
              <w:right w:val="single" w:sz="8" w:space="0" w:color="auto"/>
            </w:tcBorders>
            <w:vAlign w:val="center"/>
          </w:tcPr>
          <w:p w14:paraId="0BD83A0B" w14:textId="5ABDAEB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UVALDE_W_BATE1_1</w:t>
            </w:r>
          </w:p>
        </w:tc>
        <w:tc>
          <w:tcPr>
            <w:tcW w:w="1108" w:type="pct"/>
            <w:tcBorders>
              <w:top w:val="nil"/>
              <w:left w:val="nil"/>
              <w:bottom w:val="single" w:sz="8" w:space="0" w:color="auto"/>
              <w:right w:val="single" w:sz="8" w:space="0" w:color="auto"/>
            </w:tcBorders>
            <w:vAlign w:val="center"/>
          </w:tcPr>
          <w:p w14:paraId="01377AC3" w14:textId="39E3ADB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BEVO to BEVO LIN 1</w:t>
            </w:r>
          </w:p>
        </w:tc>
        <w:tc>
          <w:tcPr>
            <w:tcW w:w="563" w:type="pct"/>
            <w:tcBorders>
              <w:top w:val="nil"/>
              <w:left w:val="nil"/>
              <w:bottom w:val="single" w:sz="8" w:space="0" w:color="auto"/>
              <w:right w:val="single" w:sz="8" w:space="0" w:color="auto"/>
            </w:tcBorders>
            <w:vAlign w:val="center"/>
          </w:tcPr>
          <w:p w14:paraId="486D383F" w14:textId="6E8D2C0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Uvalde </w:t>
            </w:r>
            <w:proofErr w:type="spellStart"/>
            <w:r>
              <w:rPr>
                <w:rFonts w:ascii="Andale WT" w:hAnsi="Andale WT" w:cs="Tahoma"/>
                <w:color w:val="454545"/>
                <w:sz w:val="18"/>
                <w:szCs w:val="18"/>
              </w:rPr>
              <w:t>Aep</w:t>
            </w:r>
            <w:proofErr w:type="spellEnd"/>
            <w:r>
              <w:rPr>
                <w:rFonts w:ascii="Andale WT" w:hAnsi="Andale WT" w:cs="Tahoma"/>
                <w:color w:val="454545"/>
                <w:sz w:val="18"/>
                <w:szCs w:val="18"/>
              </w:rPr>
              <w:t xml:space="preserve"> - West Batesville 138kV</w:t>
            </w:r>
          </w:p>
        </w:tc>
        <w:tc>
          <w:tcPr>
            <w:tcW w:w="558" w:type="pct"/>
            <w:tcBorders>
              <w:top w:val="nil"/>
              <w:left w:val="nil"/>
              <w:bottom w:val="single" w:sz="8" w:space="0" w:color="auto"/>
              <w:right w:val="single" w:sz="8" w:space="0" w:color="auto"/>
            </w:tcBorders>
            <w:vAlign w:val="center"/>
          </w:tcPr>
          <w:p w14:paraId="2113A594" w14:textId="38DE4EB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w:t>
            </w:r>
          </w:p>
        </w:tc>
        <w:tc>
          <w:tcPr>
            <w:tcW w:w="531" w:type="pct"/>
            <w:tcBorders>
              <w:top w:val="nil"/>
              <w:left w:val="nil"/>
              <w:bottom w:val="single" w:sz="8" w:space="0" w:color="auto"/>
              <w:right w:val="single" w:sz="8" w:space="0" w:color="auto"/>
            </w:tcBorders>
          </w:tcPr>
          <w:p w14:paraId="09C3D1CC" w14:textId="437DFA2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$121,639.66</w:t>
            </w:r>
          </w:p>
        </w:tc>
        <w:tc>
          <w:tcPr>
            <w:tcW w:w="572" w:type="pct"/>
            <w:tcBorders>
              <w:top w:val="nil"/>
              <w:left w:val="nil"/>
              <w:bottom w:val="single" w:sz="8" w:space="0" w:color="auto"/>
              <w:right w:val="single" w:sz="8" w:space="0" w:color="auto"/>
            </w:tcBorders>
            <w:vAlign w:val="bottom"/>
          </w:tcPr>
          <w:p w14:paraId="385426F9" w14:textId="52F35F52"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2090E599"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6B0BEBF" w14:textId="77777777" w:rsidTr="00BD2040">
        <w:trPr>
          <w:trHeight w:val="1290"/>
        </w:trPr>
        <w:tc>
          <w:tcPr>
            <w:tcW w:w="644" w:type="pct"/>
            <w:tcBorders>
              <w:top w:val="nil"/>
              <w:left w:val="single" w:sz="8" w:space="0" w:color="auto"/>
              <w:bottom w:val="single" w:sz="8" w:space="0" w:color="auto"/>
              <w:right w:val="single" w:sz="8" w:space="0" w:color="auto"/>
            </w:tcBorders>
            <w:vAlign w:val="center"/>
          </w:tcPr>
          <w:p w14:paraId="27C98EF7" w14:textId="6046626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DBIGKEN5</w:t>
            </w:r>
          </w:p>
        </w:tc>
        <w:tc>
          <w:tcPr>
            <w:tcW w:w="893" w:type="pct"/>
            <w:tcBorders>
              <w:top w:val="nil"/>
              <w:left w:val="nil"/>
              <w:bottom w:val="single" w:sz="8" w:space="0" w:color="auto"/>
              <w:right w:val="single" w:sz="8" w:space="0" w:color="auto"/>
            </w:tcBorders>
            <w:vAlign w:val="center"/>
          </w:tcPr>
          <w:p w14:paraId="7A7E6F5F" w14:textId="073A612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HAMILT_MAXWEL1_1</w:t>
            </w:r>
          </w:p>
        </w:tc>
        <w:tc>
          <w:tcPr>
            <w:tcW w:w="1108" w:type="pct"/>
            <w:tcBorders>
              <w:top w:val="nil"/>
              <w:left w:val="nil"/>
              <w:bottom w:val="single" w:sz="8" w:space="0" w:color="auto"/>
              <w:right w:val="single" w:sz="8" w:space="0" w:color="auto"/>
            </w:tcBorders>
            <w:vAlign w:val="center"/>
          </w:tcPr>
          <w:p w14:paraId="5F8380F4" w14:textId="65AD5361"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563" w:type="pct"/>
            <w:tcBorders>
              <w:top w:val="nil"/>
              <w:left w:val="nil"/>
              <w:bottom w:val="single" w:sz="8" w:space="0" w:color="auto"/>
              <w:right w:val="single" w:sz="8" w:space="0" w:color="auto"/>
            </w:tcBorders>
            <w:vAlign w:val="center"/>
          </w:tcPr>
          <w:p w14:paraId="52F6EAC7" w14:textId="45649E0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Hamilton Road - Maxwell 138kV</w:t>
            </w:r>
          </w:p>
        </w:tc>
        <w:tc>
          <w:tcPr>
            <w:tcW w:w="558" w:type="pct"/>
            <w:tcBorders>
              <w:top w:val="nil"/>
              <w:left w:val="nil"/>
              <w:bottom w:val="single" w:sz="8" w:space="0" w:color="auto"/>
              <w:right w:val="single" w:sz="8" w:space="0" w:color="auto"/>
            </w:tcBorders>
            <w:vAlign w:val="center"/>
          </w:tcPr>
          <w:p w14:paraId="6599C1D6" w14:textId="400E908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w:t>
            </w:r>
          </w:p>
        </w:tc>
        <w:tc>
          <w:tcPr>
            <w:tcW w:w="531" w:type="pct"/>
            <w:tcBorders>
              <w:top w:val="nil"/>
              <w:left w:val="nil"/>
              <w:bottom w:val="single" w:sz="8" w:space="0" w:color="auto"/>
              <w:right w:val="single" w:sz="8" w:space="0" w:color="auto"/>
            </w:tcBorders>
          </w:tcPr>
          <w:p w14:paraId="56AE1E02" w14:textId="09CBC17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$115,822.59</w:t>
            </w:r>
          </w:p>
        </w:tc>
        <w:tc>
          <w:tcPr>
            <w:tcW w:w="572" w:type="pct"/>
            <w:tcBorders>
              <w:top w:val="nil"/>
              <w:left w:val="nil"/>
              <w:bottom w:val="single" w:sz="8" w:space="0" w:color="auto"/>
              <w:right w:val="single" w:sz="8" w:space="0" w:color="auto"/>
            </w:tcBorders>
            <w:vAlign w:val="bottom"/>
          </w:tcPr>
          <w:p w14:paraId="70C228D0" w14:textId="68CAE3ED"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C586894"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D1F581B" w14:textId="77777777" w:rsidTr="00BD2040">
        <w:trPr>
          <w:trHeight w:val="975"/>
        </w:trPr>
        <w:tc>
          <w:tcPr>
            <w:tcW w:w="644" w:type="pct"/>
            <w:tcBorders>
              <w:top w:val="nil"/>
              <w:left w:val="single" w:sz="8" w:space="0" w:color="auto"/>
              <w:bottom w:val="single" w:sz="8" w:space="0" w:color="auto"/>
              <w:right w:val="single" w:sz="8" w:space="0" w:color="auto"/>
            </w:tcBorders>
            <w:vAlign w:val="center"/>
          </w:tcPr>
          <w:p w14:paraId="65927C14" w14:textId="18AFFEA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SRNKEXC5</w:t>
            </w:r>
          </w:p>
        </w:tc>
        <w:tc>
          <w:tcPr>
            <w:tcW w:w="893" w:type="pct"/>
            <w:tcBorders>
              <w:top w:val="nil"/>
              <w:left w:val="nil"/>
              <w:bottom w:val="single" w:sz="8" w:space="0" w:color="auto"/>
              <w:right w:val="single" w:sz="8" w:space="0" w:color="auto"/>
            </w:tcBorders>
            <w:vAlign w:val="center"/>
          </w:tcPr>
          <w:p w14:paraId="3FAEEB2D" w14:textId="32C86D4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108__A</w:t>
            </w:r>
          </w:p>
        </w:tc>
        <w:tc>
          <w:tcPr>
            <w:tcW w:w="1108" w:type="pct"/>
            <w:tcBorders>
              <w:top w:val="nil"/>
              <w:left w:val="nil"/>
              <w:bottom w:val="single" w:sz="8" w:space="0" w:color="auto"/>
              <w:right w:val="single" w:sz="8" w:space="0" w:color="auto"/>
            </w:tcBorders>
            <w:vAlign w:val="center"/>
          </w:tcPr>
          <w:p w14:paraId="3480E402" w14:textId="4E155A9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ROANOKE SWITCH to EXCHANGE SWITCH LIN _A</w:t>
            </w:r>
          </w:p>
        </w:tc>
        <w:tc>
          <w:tcPr>
            <w:tcW w:w="563" w:type="pct"/>
            <w:tcBorders>
              <w:top w:val="nil"/>
              <w:left w:val="nil"/>
              <w:bottom w:val="single" w:sz="8" w:space="0" w:color="auto"/>
              <w:right w:val="single" w:sz="8" w:space="0" w:color="auto"/>
            </w:tcBorders>
            <w:vAlign w:val="center"/>
          </w:tcPr>
          <w:p w14:paraId="4FB7DF37" w14:textId="2441413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Roanoke Switch - Exchange Switch 345kV</w:t>
            </w:r>
          </w:p>
        </w:tc>
        <w:tc>
          <w:tcPr>
            <w:tcW w:w="558" w:type="pct"/>
            <w:tcBorders>
              <w:top w:val="nil"/>
              <w:left w:val="nil"/>
              <w:bottom w:val="single" w:sz="8" w:space="0" w:color="auto"/>
              <w:right w:val="single" w:sz="8" w:space="0" w:color="auto"/>
            </w:tcBorders>
            <w:vAlign w:val="center"/>
          </w:tcPr>
          <w:p w14:paraId="5BFB2D8D" w14:textId="767016E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4E0F5BA1" w14:textId="452B64A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$108,827.88</w:t>
            </w:r>
          </w:p>
        </w:tc>
        <w:tc>
          <w:tcPr>
            <w:tcW w:w="572" w:type="pct"/>
            <w:tcBorders>
              <w:top w:val="nil"/>
              <w:left w:val="nil"/>
              <w:bottom w:val="single" w:sz="8" w:space="0" w:color="auto"/>
              <w:right w:val="single" w:sz="8" w:space="0" w:color="auto"/>
            </w:tcBorders>
            <w:vAlign w:val="bottom"/>
          </w:tcPr>
          <w:p w14:paraId="3E3B0E6C" w14:textId="2CC202B6"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2C720465"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3B6329D"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2683CD3D" w14:textId="493B140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MLOFOAV5</w:t>
            </w:r>
          </w:p>
        </w:tc>
        <w:tc>
          <w:tcPr>
            <w:tcW w:w="893" w:type="pct"/>
            <w:tcBorders>
              <w:top w:val="nil"/>
              <w:left w:val="nil"/>
              <w:bottom w:val="single" w:sz="8" w:space="0" w:color="auto"/>
              <w:right w:val="single" w:sz="8" w:space="0" w:color="auto"/>
            </w:tcBorders>
            <w:vAlign w:val="center"/>
          </w:tcPr>
          <w:p w14:paraId="2965774D" w14:textId="7A7D002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BRUNI_69_1</w:t>
            </w:r>
          </w:p>
        </w:tc>
        <w:tc>
          <w:tcPr>
            <w:tcW w:w="1108" w:type="pct"/>
            <w:tcBorders>
              <w:top w:val="nil"/>
              <w:left w:val="nil"/>
              <w:bottom w:val="single" w:sz="8" w:space="0" w:color="auto"/>
              <w:right w:val="single" w:sz="8" w:space="0" w:color="auto"/>
            </w:tcBorders>
            <w:vAlign w:val="center"/>
          </w:tcPr>
          <w:p w14:paraId="349E8C28" w14:textId="287BB24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Double LOBO - FOWLERTON &amp; AVANZADA</w:t>
            </w:r>
          </w:p>
        </w:tc>
        <w:tc>
          <w:tcPr>
            <w:tcW w:w="563" w:type="pct"/>
            <w:tcBorders>
              <w:top w:val="nil"/>
              <w:left w:val="nil"/>
              <w:bottom w:val="single" w:sz="8" w:space="0" w:color="auto"/>
              <w:right w:val="single" w:sz="8" w:space="0" w:color="auto"/>
            </w:tcBorders>
            <w:vAlign w:val="center"/>
          </w:tcPr>
          <w:p w14:paraId="4173A370" w14:textId="2C7447F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Bruni Sub 138kV</w:t>
            </w:r>
          </w:p>
        </w:tc>
        <w:tc>
          <w:tcPr>
            <w:tcW w:w="558" w:type="pct"/>
            <w:tcBorders>
              <w:top w:val="nil"/>
              <w:left w:val="nil"/>
              <w:bottom w:val="single" w:sz="8" w:space="0" w:color="auto"/>
              <w:right w:val="single" w:sz="8" w:space="0" w:color="auto"/>
            </w:tcBorders>
            <w:vAlign w:val="center"/>
          </w:tcPr>
          <w:p w14:paraId="0C51CF6A" w14:textId="03F951E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398ED32D" w14:textId="0EC6F05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$95,308.79</w:t>
            </w:r>
          </w:p>
        </w:tc>
        <w:tc>
          <w:tcPr>
            <w:tcW w:w="572" w:type="pct"/>
            <w:tcBorders>
              <w:top w:val="nil"/>
              <w:left w:val="nil"/>
              <w:bottom w:val="single" w:sz="8" w:space="0" w:color="auto"/>
              <w:right w:val="single" w:sz="8" w:space="0" w:color="auto"/>
            </w:tcBorders>
            <w:vAlign w:val="bottom"/>
          </w:tcPr>
          <w:p w14:paraId="37482BA2" w14:textId="00FF1E03"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B3AA419"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FA2B6B6"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0FC0A195" w14:textId="684C4DF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DGRMGRS8</w:t>
            </w:r>
          </w:p>
        </w:tc>
        <w:tc>
          <w:tcPr>
            <w:tcW w:w="893" w:type="pct"/>
            <w:tcBorders>
              <w:top w:val="nil"/>
              <w:left w:val="nil"/>
              <w:bottom w:val="single" w:sz="8" w:space="0" w:color="auto"/>
              <w:right w:val="single" w:sz="8" w:space="0" w:color="auto"/>
            </w:tcBorders>
            <w:vAlign w:val="center"/>
          </w:tcPr>
          <w:p w14:paraId="6C037DDC" w14:textId="5257E4E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6830__B</w:t>
            </w:r>
          </w:p>
        </w:tc>
        <w:tc>
          <w:tcPr>
            <w:tcW w:w="1108" w:type="pct"/>
            <w:tcBorders>
              <w:top w:val="nil"/>
              <w:left w:val="nil"/>
              <w:bottom w:val="single" w:sz="8" w:space="0" w:color="auto"/>
              <w:right w:val="single" w:sz="8" w:space="0" w:color="auto"/>
            </w:tcBorders>
            <w:vAlign w:val="center"/>
          </w:tcPr>
          <w:p w14:paraId="5D004B9E" w14:textId="10F4780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FIREROCK TO BRNWD 138 AND FIREROCK TO BANGS 69 DBLCKT</w:t>
            </w:r>
          </w:p>
        </w:tc>
        <w:tc>
          <w:tcPr>
            <w:tcW w:w="563" w:type="pct"/>
            <w:tcBorders>
              <w:top w:val="nil"/>
              <w:left w:val="nil"/>
              <w:bottom w:val="single" w:sz="8" w:space="0" w:color="auto"/>
              <w:right w:val="single" w:sz="8" w:space="0" w:color="auto"/>
            </w:tcBorders>
            <w:vAlign w:val="center"/>
          </w:tcPr>
          <w:p w14:paraId="6F61DF69" w14:textId="0DACD0A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Cottonwood Road Switch - Olney Pod 69kV</w:t>
            </w:r>
          </w:p>
        </w:tc>
        <w:tc>
          <w:tcPr>
            <w:tcW w:w="558" w:type="pct"/>
            <w:tcBorders>
              <w:top w:val="nil"/>
              <w:left w:val="nil"/>
              <w:bottom w:val="single" w:sz="8" w:space="0" w:color="auto"/>
              <w:right w:val="single" w:sz="8" w:space="0" w:color="auto"/>
            </w:tcBorders>
            <w:vAlign w:val="center"/>
          </w:tcPr>
          <w:p w14:paraId="18C4B862" w14:textId="39CC532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531" w:type="pct"/>
            <w:tcBorders>
              <w:top w:val="nil"/>
              <w:left w:val="nil"/>
              <w:bottom w:val="single" w:sz="8" w:space="0" w:color="auto"/>
              <w:right w:val="single" w:sz="8" w:space="0" w:color="auto"/>
            </w:tcBorders>
          </w:tcPr>
          <w:p w14:paraId="4DE2372E" w14:textId="6E9FE95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$92,921.45</w:t>
            </w:r>
          </w:p>
        </w:tc>
        <w:tc>
          <w:tcPr>
            <w:tcW w:w="572" w:type="pct"/>
            <w:tcBorders>
              <w:top w:val="nil"/>
              <w:left w:val="nil"/>
              <w:bottom w:val="single" w:sz="8" w:space="0" w:color="auto"/>
              <w:right w:val="single" w:sz="8" w:space="0" w:color="auto"/>
            </w:tcBorders>
            <w:vAlign w:val="bottom"/>
          </w:tcPr>
          <w:p w14:paraId="7A6BC6A9" w14:textId="07C8BD4D"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FBBB886"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0B7C9A18" w14:textId="77777777" w:rsidTr="00BD2040">
        <w:trPr>
          <w:trHeight w:val="975"/>
        </w:trPr>
        <w:tc>
          <w:tcPr>
            <w:tcW w:w="644" w:type="pct"/>
            <w:tcBorders>
              <w:top w:val="nil"/>
              <w:left w:val="single" w:sz="8" w:space="0" w:color="auto"/>
              <w:bottom w:val="single" w:sz="8" w:space="0" w:color="auto"/>
              <w:right w:val="single" w:sz="8" w:space="0" w:color="auto"/>
            </w:tcBorders>
            <w:vAlign w:val="center"/>
          </w:tcPr>
          <w:p w14:paraId="10482947" w14:textId="6210B99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MPEABIG8</w:t>
            </w:r>
          </w:p>
        </w:tc>
        <w:tc>
          <w:tcPr>
            <w:tcW w:w="893" w:type="pct"/>
            <w:tcBorders>
              <w:top w:val="nil"/>
              <w:left w:val="nil"/>
              <w:bottom w:val="single" w:sz="8" w:space="0" w:color="auto"/>
              <w:right w:val="single" w:sz="8" w:space="0" w:color="auto"/>
            </w:tcBorders>
            <w:vAlign w:val="center"/>
          </w:tcPr>
          <w:p w14:paraId="3B64555F" w14:textId="36ABC38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POT_PEAR_1</w:t>
            </w:r>
          </w:p>
        </w:tc>
        <w:tc>
          <w:tcPr>
            <w:tcW w:w="1108" w:type="pct"/>
            <w:tcBorders>
              <w:top w:val="nil"/>
              <w:left w:val="nil"/>
              <w:bottom w:val="single" w:sz="8" w:space="0" w:color="auto"/>
              <w:right w:val="single" w:sz="8" w:space="0" w:color="auto"/>
            </w:tcBorders>
            <w:vAlign w:val="center"/>
          </w:tcPr>
          <w:p w14:paraId="132BE96B" w14:textId="7678A8F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Contingency from PEARSALL to BIG_FOOT 138kV</w:t>
            </w:r>
          </w:p>
        </w:tc>
        <w:tc>
          <w:tcPr>
            <w:tcW w:w="563" w:type="pct"/>
            <w:tcBorders>
              <w:top w:val="nil"/>
              <w:left w:val="nil"/>
              <w:bottom w:val="single" w:sz="8" w:space="0" w:color="auto"/>
              <w:right w:val="single" w:sz="8" w:space="0" w:color="auto"/>
            </w:tcBorders>
            <w:vAlign w:val="center"/>
          </w:tcPr>
          <w:p w14:paraId="16A6616D" w14:textId="0DF7224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Poteet Sub - Pearsall Switching Station 69kV</w:t>
            </w:r>
          </w:p>
        </w:tc>
        <w:tc>
          <w:tcPr>
            <w:tcW w:w="558" w:type="pct"/>
            <w:tcBorders>
              <w:top w:val="nil"/>
              <w:left w:val="nil"/>
              <w:bottom w:val="single" w:sz="8" w:space="0" w:color="auto"/>
              <w:right w:val="single" w:sz="8" w:space="0" w:color="auto"/>
            </w:tcBorders>
            <w:vAlign w:val="center"/>
          </w:tcPr>
          <w:p w14:paraId="07F444E1" w14:textId="5CEA3B0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41031AA5" w14:textId="20E781D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$59,432.57</w:t>
            </w:r>
          </w:p>
        </w:tc>
        <w:tc>
          <w:tcPr>
            <w:tcW w:w="572" w:type="pct"/>
            <w:tcBorders>
              <w:top w:val="nil"/>
              <w:left w:val="nil"/>
              <w:bottom w:val="single" w:sz="8" w:space="0" w:color="auto"/>
              <w:right w:val="single" w:sz="8" w:space="0" w:color="auto"/>
            </w:tcBorders>
            <w:vAlign w:val="bottom"/>
          </w:tcPr>
          <w:p w14:paraId="2F21FA8B" w14:textId="6C6BF595"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0C5B34F"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56836C9"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46304DA1" w14:textId="50F23EE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MDTCRTH5</w:t>
            </w:r>
          </w:p>
        </w:tc>
        <w:tc>
          <w:tcPr>
            <w:tcW w:w="893" w:type="pct"/>
            <w:tcBorders>
              <w:top w:val="nil"/>
              <w:left w:val="nil"/>
              <w:bottom w:val="single" w:sz="8" w:space="0" w:color="auto"/>
              <w:right w:val="single" w:sz="8" w:space="0" w:color="auto"/>
            </w:tcBorders>
            <w:vAlign w:val="center"/>
          </w:tcPr>
          <w:p w14:paraId="461EFB32" w14:textId="78641342" w:rsidR="006C134D" w:rsidRPr="00D95E5A" w:rsidRDefault="006C134D"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35050__</w:t>
            </w:r>
            <w:proofErr w:type="gramEnd"/>
            <w:r>
              <w:rPr>
                <w:rFonts w:ascii="Andale WT" w:hAnsi="Andale WT" w:cs="Tahoma"/>
                <w:color w:val="454545"/>
                <w:sz w:val="18"/>
                <w:szCs w:val="18"/>
              </w:rPr>
              <w:t>B</w:t>
            </w:r>
          </w:p>
        </w:tc>
        <w:tc>
          <w:tcPr>
            <w:tcW w:w="1108" w:type="pct"/>
            <w:tcBorders>
              <w:top w:val="nil"/>
              <w:left w:val="nil"/>
              <w:bottom w:val="single" w:sz="8" w:space="0" w:color="auto"/>
              <w:right w:val="single" w:sz="8" w:space="0" w:color="auto"/>
            </w:tcBorders>
            <w:vAlign w:val="center"/>
          </w:tcPr>
          <w:p w14:paraId="2D97819C" w14:textId="3243C80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DOUBLE THSES TO TCRSW &amp; FBRSW TO THSES 345 DBLCKT</w:t>
            </w:r>
          </w:p>
        </w:tc>
        <w:tc>
          <w:tcPr>
            <w:tcW w:w="563" w:type="pct"/>
            <w:tcBorders>
              <w:top w:val="nil"/>
              <w:left w:val="nil"/>
              <w:bottom w:val="single" w:sz="8" w:space="0" w:color="auto"/>
              <w:right w:val="single" w:sz="8" w:space="0" w:color="auto"/>
            </w:tcBorders>
            <w:vAlign w:val="center"/>
          </w:tcPr>
          <w:p w14:paraId="28540C59" w14:textId="6D5DBAE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Venus Switch - Fort Smith Switch 345kV</w:t>
            </w:r>
          </w:p>
        </w:tc>
        <w:tc>
          <w:tcPr>
            <w:tcW w:w="558" w:type="pct"/>
            <w:tcBorders>
              <w:top w:val="nil"/>
              <w:left w:val="nil"/>
              <w:bottom w:val="single" w:sz="8" w:space="0" w:color="auto"/>
              <w:right w:val="single" w:sz="8" w:space="0" w:color="auto"/>
            </w:tcBorders>
            <w:vAlign w:val="center"/>
          </w:tcPr>
          <w:p w14:paraId="3B6A8188" w14:textId="3FD78A7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w:t>
            </w:r>
          </w:p>
        </w:tc>
        <w:tc>
          <w:tcPr>
            <w:tcW w:w="531" w:type="pct"/>
            <w:tcBorders>
              <w:top w:val="nil"/>
              <w:left w:val="nil"/>
              <w:bottom w:val="single" w:sz="8" w:space="0" w:color="auto"/>
              <w:right w:val="single" w:sz="8" w:space="0" w:color="auto"/>
            </w:tcBorders>
          </w:tcPr>
          <w:p w14:paraId="7FF81804" w14:textId="4AE764D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$57,015.80</w:t>
            </w:r>
          </w:p>
        </w:tc>
        <w:tc>
          <w:tcPr>
            <w:tcW w:w="572" w:type="pct"/>
            <w:tcBorders>
              <w:top w:val="nil"/>
              <w:left w:val="nil"/>
              <w:bottom w:val="single" w:sz="8" w:space="0" w:color="auto"/>
              <w:right w:val="single" w:sz="8" w:space="0" w:color="auto"/>
            </w:tcBorders>
            <w:vAlign w:val="bottom"/>
          </w:tcPr>
          <w:p w14:paraId="6BBE5AF2" w14:textId="2A15ABF6"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F01DC2C"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04C838CD"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1A0AA835" w14:textId="776BFC2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DDILPE89</w:t>
            </w:r>
          </w:p>
        </w:tc>
        <w:tc>
          <w:tcPr>
            <w:tcW w:w="893" w:type="pct"/>
            <w:tcBorders>
              <w:top w:val="nil"/>
              <w:left w:val="nil"/>
              <w:bottom w:val="single" w:sz="8" w:space="0" w:color="auto"/>
              <w:right w:val="single" w:sz="8" w:space="0" w:color="auto"/>
            </w:tcBorders>
            <w:vAlign w:val="center"/>
          </w:tcPr>
          <w:p w14:paraId="25E3B9B2" w14:textId="04B56B9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POT_PEAR_1</w:t>
            </w:r>
          </w:p>
        </w:tc>
        <w:tc>
          <w:tcPr>
            <w:tcW w:w="1108" w:type="pct"/>
            <w:tcBorders>
              <w:top w:val="nil"/>
              <w:left w:val="nil"/>
              <w:bottom w:val="single" w:sz="8" w:space="0" w:color="auto"/>
              <w:right w:val="single" w:sz="8" w:space="0" w:color="auto"/>
            </w:tcBorders>
            <w:vAlign w:val="center"/>
          </w:tcPr>
          <w:p w14:paraId="2C579D3C" w14:textId="3EEC55D8"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Dilleysw-Paloduro</w:t>
            </w:r>
            <w:proofErr w:type="spellEnd"/>
            <w:r>
              <w:rPr>
                <w:rFonts w:ascii="Andale WT" w:hAnsi="Andale WT" w:cs="Tahoma"/>
                <w:color w:val="454545"/>
                <w:sz w:val="18"/>
                <w:szCs w:val="18"/>
              </w:rPr>
              <w:t xml:space="preserve"> 138kV &amp; Pearsall 69kV</w:t>
            </w:r>
          </w:p>
        </w:tc>
        <w:tc>
          <w:tcPr>
            <w:tcW w:w="563" w:type="pct"/>
            <w:tcBorders>
              <w:top w:val="nil"/>
              <w:left w:val="nil"/>
              <w:bottom w:val="single" w:sz="8" w:space="0" w:color="auto"/>
              <w:right w:val="single" w:sz="8" w:space="0" w:color="auto"/>
            </w:tcBorders>
            <w:vAlign w:val="center"/>
          </w:tcPr>
          <w:p w14:paraId="3837C9C9" w14:textId="0BA613D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Poteet Sub - Pearsall Switching Station 69kV</w:t>
            </w:r>
          </w:p>
        </w:tc>
        <w:tc>
          <w:tcPr>
            <w:tcW w:w="558" w:type="pct"/>
            <w:tcBorders>
              <w:top w:val="nil"/>
              <w:left w:val="nil"/>
              <w:bottom w:val="single" w:sz="8" w:space="0" w:color="auto"/>
              <w:right w:val="single" w:sz="8" w:space="0" w:color="auto"/>
            </w:tcBorders>
            <w:vAlign w:val="center"/>
          </w:tcPr>
          <w:p w14:paraId="4F44E655" w14:textId="7D53E6C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531" w:type="pct"/>
            <w:tcBorders>
              <w:top w:val="nil"/>
              <w:left w:val="nil"/>
              <w:bottom w:val="single" w:sz="8" w:space="0" w:color="auto"/>
              <w:right w:val="single" w:sz="8" w:space="0" w:color="auto"/>
            </w:tcBorders>
          </w:tcPr>
          <w:p w14:paraId="21451B34" w14:textId="16CA8CE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$55,973.73</w:t>
            </w:r>
          </w:p>
        </w:tc>
        <w:tc>
          <w:tcPr>
            <w:tcW w:w="572" w:type="pct"/>
            <w:tcBorders>
              <w:top w:val="nil"/>
              <w:left w:val="nil"/>
              <w:bottom w:val="single" w:sz="8" w:space="0" w:color="auto"/>
              <w:right w:val="single" w:sz="8" w:space="0" w:color="auto"/>
            </w:tcBorders>
            <w:vAlign w:val="bottom"/>
          </w:tcPr>
          <w:p w14:paraId="733168F0" w14:textId="738B9357"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4202E998"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4AFB9E7"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1037B604" w14:textId="3E40531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SBRAPIN8</w:t>
            </w:r>
          </w:p>
        </w:tc>
        <w:tc>
          <w:tcPr>
            <w:tcW w:w="893" w:type="pct"/>
            <w:tcBorders>
              <w:top w:val="nil"/>
              <w:left w:val="nil"/>
              <w:bottom w:val="single" w:sz="8" w:space="0" w:color="auto"/>
              <w:right w:val="single" w:sz="8" w:space="0" w:color="auto"/>
            </w:tcBorders>
            <w:vAlign w:val="center"/>
          </w:tcPr>
          <w:p w14:paraId="444E6B01" w14:textId="44C1A56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HAMILT_MAVERI1_1</w:t>
            </w:r>
          </w:p>
        </w:tc>
        <w:tc>
          <w:tcPr>
            <w:tcW w:w="1108" w:type="pct"/>
            <w:tcBorders>
              <w:top w:val="nil"/>
              <w:left w:val="nil"/>
              <w:bottom w:val="single" w:sz="8" w:space="0" w:color="auto"/>
              <w:right w:val="single" w:sz="8" w:space="0" w:color="auto"/>
            </w:tcBorders>
            <w:vAlign w:val="center"/>
          </w:tcPr>
          <w:p w14:paraId="0F6BDE02" w14:textId="53F4264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BRACKETTVILLE to BRACKETTVILLE LIN 1</w:t>
            </w:r>
          </w:p>
        </w:tc>
        <w:tc>
          <w:tcPr>
            <w:tcW w:w="563" w:type="pct"/>
            <w:tcBorders>
              <w:top w:val="nil"/>
              <w:left w:val="nil"/>
              <w:bottom w:val="single" w:sz="8" w:space="0" w:color="auto"/>
              <w:right w:val="single" w:sz="8" w:space="0" w:color="auto"/>
            </w:tcBorders>
            <w:vAlign w:val="center"/>
          </w:tcPr>
          <w:p w14:paraId="3830A1A2" w14:textId="586D704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Hamilton Road - Maverick 138kV</w:t>
            </w:r>
          </w:p>
        </w:tc>
        <w:tc>
          <w:tcPr>
            <w:tcW w:w="558" w:type="pct"/>
            <w:tcBorders>
              <w:top w:val="nil"/>
              <w:left w:val="nil"/>
              <w:bottom w:val="single" w:sz="8" w:space="0" w:color="auto"/>
              <w:right w:val="single" w:sz="8" w:space="0" w:color="auto"/>
            </w:tcBorders>
            <w:vAlign w:val="center"/>
          </w:tcPr>
          <w:p w14:paraId="3CB59274" w14:textId="7978F84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w:t>
            </w:r>
          </w:p>
        </w:tc>
        <w:tc>
          <w:tcPr>
            <w:tcW w:w="531" w:type="pct"/>
            <w:tcBorders>
              <w:top w:val="nil"/>
              <w:left w:val="nil"/>
              <w:bottom w:val="single" w:sz="8" w:space="0" w:color="auto"/>
              <w:right w:val="single" w:sz="8" w:space="0" w:color="auto"/>
            </w:tcBorders>
          </w:tcPr>
          <w:p w14:paraId="1CC03460" w14:textId="30D9CD9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$41,666.66</w:t>
            </w:r>
          </w:p>
        </w:tc>
        <w:tc>
          <w:tcPr>
            <w:tcW w:w="572" w:type="pct"/>
            <w:tcBorders>
              <w:top w:val="nil"/>
              <w:left w:val="nil"/>
              <w:bottom w:val="single" w:sz="8" w:space="0" w:color="auto"/>
              <w:right w:val="single" w:sz="8" w:space="0" w:color="auto"/>
            </w:tcBorders>
            <w:vAlign w:val="bottom"/>
          </w:tcPr>
          <w:p w14:paraId="14A5FE40" w14:textId="2EB17911"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76E11DB"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67195D2C"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047BA75E" w14:textId="3014930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SBRAHAM8</w:t>
            </w:r>
          </w:p>
        </w:tc>
        <w:tc>
          <w:tcPr>
            <w:tcW w:w="893" w:type="pct"/>
            <w:tcBorders>
              <w:top w:val="nil"/>
              <w:left w:val="nil"/>
              <w:bottom w:val="single" w:sz="8" w:space="0" w:color="auto"/>
              <w:right w:val="single" w:sz="8" w:space="0" w:color="auto"/>
            </w:tcBorders>
            <w:vAlign w:val="center"/>
          </w:tcPr>
          <w:p w14:paraId="16D06976" w14:textId="2058B70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ESCOND_GANSO1_1</w:t>
            </w:r>
          </w:p>
        </w:tc>
        <w:tc>
          <w:tcPr>
            <w:tcW w:w="1108" w:type="pct"/>
            <w:tcBorders>
              <w:top w:val="nil"/>
              <w:left w:val="nil"/>
              <w:bottom w:val="single" w:sz="8" w:space="0" w:color="auto"/>
              <w:right w:val="single" w:sz="8" w:space="0" w:color="auto"/>
            </w:tcBorders>
            <w:vAlign w:val="center"/>
          </w:tcPr>
          <w:p w14:paraId="546AA311" w14:textId="06715DD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BRACKETTVILLE to HAMILTON ROAD LIN 1</w:t>
            </w:r>
          </w:p>
        </w:tc>
        <w:tc>
          <w:tcPr>
            <w:tcW w:w="563" w:type="pct"/>
            <w:tcBorders>
              <w:top w:val="nil"/>
              <w:left w:val="nil"/>
              <w:bottom w:val="single" w:sz="8" w:space="0" w:color="auto"/>
              <w:right w:val="single" w:sz="8" w:space="0" w:color="auto"/>
            </w:tcBorders>
            <w:vAlign w:val="center"/>
          </w:tcPr>
          <w:p w14:paraId="19FE9CCB" w14:textId="46297E4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Escondido - </w:t>
            </w:r>
            <w:proofErr w:type="spellStart"/>
            <w:r>
              <w:rPr>
                <w:rFonts w:ascii="Andale WT" w:hAnsi="Andale WT" w:cs="Tahoma"/>
                <w:color w:val="454545"/>
                <w:sz w:val="18"/>
                <w:szCs w:val="18"/>
              </w:rPr>
              <w:t>Ganso</w:t>
            </w:r>
            <w:proofErr w:type="spellEnd"/>
            <w:r>
              <w:rPr>
                <w:rFonts w:ascii="Andale WT" w:hAnsi="Andale WT" w:cs="Tahoma"/>
                <w:color w:val="454545"/>
                <w:sz w:val="18"/>
                <w:szCs w:val="18"/>
              </w:rPr>
              <w:t xml:space="preserve"> 138kV</w:t>
            </w:r>
          </w:p>
        </w:tc>
        <w:tc>
          <w:tcPr>
            <w:tcW w:w="558" w:type="pct"/>
            <w:tcBorders>
              <w:top w:val="nil"/>
              <w:left w:val="nil"/>
              <w:bottom w:val="single" w:sz="8" w:space="0" w:color="auto"/>
              <w:right w:val="single" w:sz="8" w:space="0" w:color="auto"/>
            </w:tcBorders>
            <w:vAlign w:val="center"/>
          </w:tcPr>
          <w:p w14:paraId="57D1D483" w14:textId="40DD879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w:t>
            </w:r>
          </w:p>
        </w:tc>
        <w:tc>
          <w:tcPr>
            <w:tcW w:w="531" w:type="pct"/>
            <w:tcBorders>
              <w:top w:val="nil"/>
              <w:left w:val="nil"/>
              <w:bottom w:val="single" w:sz="8" w:space="0" w:color="auto"/>
              <w:right w:val="single" w:sz="8" w:space="0" w:color="auto"/>
            </w:tcBorders>
          </w:tcPr>
          <w:p w14:paraId="27D28B58" w14:textId="0DA6742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$39,497.24</w:t>
            </w:r>
          </w:p>
        </w:tc>
        <w:tc>
          <w:tcPr>
            <w:tcW w:w="572" w:type="pct"/>
            <w:tcBorders>
              <w:top w:val="nil"/>
              <w:left w:val="nil"/>
              <w:bottom w:val="single" w:sz="8" w:space="0" w:color="auto"/>
              <w:right w:val="single" w:sz="8" w:space="0" w:color="auto"/>
            </w:tcBorders>
            <w:vAlign w:val="bottom"/>
          </w:tcPr>
          <w:p w14:paraId="53387C12" w14:textId="45C20781"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4CE778FD"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AF0C7B4" w14:textId="77777777" w:rsidTr="00BD2040">
        <w:trPr>
          <w:trHeight w:val="1290"/>
        </w:trPr>
        <w:tc>
          <w:tcPr>
            <w:tcW w:w="644" w:type="pct"/>
            <w:tcBorders>
              <w:top w:val="nil"/>
              <w:left w:val="single" w:sz="8" w:space="0" w:color="auto"/>
              <w:bottom w:val="single" w:sz="8" w:space="0" w:color="auto"/>
              <w:right w:val="single" w:sz="8" w:space="0" w:color="auto"/>
            </w:tcBorders>
            <w:vAlign w:val="center"/>
          </w:tcPr>
          <w:p w14:paraId="531843F7" w14:textId="7B4013C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MHARNED5</w:t>
            </w:r>
          </w:p>
        </w:tc>
        <w:tc>
          <w:tcPr>
            <w:tcW w:w="893" w:type="pct"/>
            <w:tcBorders>
              <w:top w:val="nil"/>
              <w:left w:val="nil"/>
              <w:bottom w:val="single" w:sz="8" w:space="0" w:color="auto"/>
              <w:right w:val="single" w:sz="8" w:space="0" w:color="auto"/>
            </w:tcBorders>
            <w:vAlign w:val="center"/>
          </w:tcPr>
          <w:p w14:paraId="64F4328B" w14:textId="64438AD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BURNS_HEIDLBRG_1</w:t>
            </w:r>
          </w:p>
        </w:tc>
        <w:tc>
          <w:tcPr>
            <w:tcW w:w="1108" w:type="pct"/>
            <w:tcBorders>
              <w:top w:val="nil"/>
              <w:left w:val="nil"/>
              <w:bottom w:val="single" w:sz="8" w:space="0" w:color="auto"/>
              <w:right w:val="single" w:sz="8" w:space="0" w:color="auto"/>
            </w:tcBorders>
            <w:vAlign w:val="center"/>
          </w:tcPr>
          <w:p w14:paraId="0743FA35" w14:textId="0E313F6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Manual </w:t>
            </w:r>
            <w:proofErr w:type="spellStart"/>
            <w:r>
              <w:rPr>
                <w:rFonts w:ascii="Andale WT" w:hAnsi="Andale WT" w:cs="Tahoma"/>
                <w:color w:val="454545"/>
                <w:sz w:val="18"/>
                <w:szCs w:val="18"/>
              </w:rPr>
              <w:t>dbl</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ckt</w:t>
            </w:r>
            <w:proofErr w:type="spellEnd"/>
            <w:r>
              <w:rPr>
                <w:rFonts w:ascii="Andale WT" w:hAnsi="Andale WT" w:cs="Tahoma"/>
                <w:color w:val="454545"/>
                <w:sz w:val="18"/>
                <w:szCs w:val="18"/>
              </w:rPr>
              <w:t xml:space="preserve"> for NEDIN-BONILLA 345kV &amp; RIOH-PRIM138kV</w:t>
            </w:r>
          </w:p>
        </w:tc>
        <w:tc>
          <w:tcPr>
            <w:tcW w:w="563" w:type="pct"/>
            <w:tcBorders>
              <w:top w:val="nil"/>
              <w:left w:val="nil"/>
              <w:bottom w:val="single" w:sz="8" w:space="0" w:color="auto"/>
              <w:right w:val="single" w:sz="8" w:space="0" w:color="auto"/>
            </w:tcBorders>
            <w:vAlign w:val="center"/>
          </w:tcPr>
          <w:p w14:paraId="55E27275" w14:textId="125942B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Burns Sub - Heidelburg Sub 138kV</w:t>
            </w:r>
          </w:p>
        </w:tc>
        <w:tc>
          <w:tcPr>
            <w:tcW w:w="558" w:type="pct"/>
            <w:tcBorders>
              <w:top w:val="nil"/>
              <w:left w:val="nil"/>
              <w:bottom w:val="single" w:sz="8" w:space="0" w:color="auto"/>
              <w:right w:val="single" w:sz="8" w:space="0" w:color="auto"/>
            </w:tcBorders>
            <w:vAlign w:val="center"/>
          </w:tcPr>
          <w:p w14:paraId="6B4DDCFA" w14:textId="0560E4C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252340EF" w14:textId="7134B97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$38,763.32</w:t>
            </w:r>
          </w:p>
        </w:tc>
        <w:tc>
          <w:tcPr>
            <w:tcW w:w="572" w:type="pct"/>
            <w:tcBorders>
              <w:top w:val="nil"/>
              <w:left w:val="nil"/>
              <w:bottom w:val="single" w:sz="8" w:space="0" w:color="auto"/>
              <w:right w:val="single" w:sz="8" w:space="0" w:color="auto"/>
            </w:tcBorders>
            <w:vAlign w:val="bottom"/>
          </w:tcPr>
          <w:p w14:paraId="547EC9B2" w14:textId="0EBD20DF"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E8A4E76"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72AB9C80"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622A1F21" w14:textId="6519A29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MLONPK25</w:t>
            </w:r>
          </w:p>
        </w:tc>
        <w:tc>
          <w:tcPr>
            <w:tcW w:w="893" w:type="pct"/>
            <w:tcBorders>
              <w:top w:val="nil"/>
              <w:left w:val="nil"/>
              <w:bottom w:val="single" w:sz="8" w:space="0" w:color="auto"/>
              <w:right w:val="single" w:sz="8" w:space="0" w:color="auto"/>
            </w:tcBorders>
            <w:vAlign w:val="center"/>
          </w:tcPr>
          <w:p w14:paraId="04F90D8F" w14:textId="237FC32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6375__A</w:t>
            </w:r>
          </w:p>
        </w:tc>
        <w:tc>
          <w:tcPr>
            <w:tcW w:w="1108" w:type="pct"/>
            <w:tcBorders>
              <w:top w:val="nil"/>
              <w:left w:val="nil"/>
              <w:bottom w:val="single" w:sz="8" w:space="0" w:color="auto"/>
              <w:right w:val="single" w:sz="8" w:space="0" w:color="auto"/>
            </w:tcBorders>
            <w:vAlign w:val="center"/>
          </w:tcPr>
          <w:p w14:paraId="6189CEE2" w14:textId="776E03B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MAN_DBL_PKRSW-GRSES_PKRSW-LONSW_345KV</w:t>
            </w:r>
          </w:p>
        </w:tc>
        <w:tc>
          <w:tcPr>
            <w:tcW w:w="563" w:type="pct"/>
            <w:tcBorders>
              <w:top w:val="nil"/>
              <w:left w:val="nil"/>
              <w:bottom w:val="single" w:sz="8" w:space="0" w:color="auto"/>
              <w:right w:val="single" w:sz="8" w:space="0" w:color="auto"/>
            </w:tcBorders>
            <w:vAlign w:val="center"/>
          </w:tcPr>
          <w:p w14:paraId="7ED2AD2F" w14:textId="5291297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Graham Ses - Graham East 138kV</w:t>
            </w:r>
          </w:p>
        </w:tc>
        <w:tc>
          <w:tcPr>
            <w:tcW w:w="558" w:type="pct"/>
            <w:tcBorders>
              <w:top w:val="nil"/>
              <w:left w:val="nil"/>
              <w:bottom w:val="single" w:sz="8" w:space="0" w:color="auto"/>
              <w:right w:val="single" w:sz="8" w:space="0" w:color="auto"/>
            </w:tcBorders>
            <w:vAlign w:val="center"/>
          </w:tcPr>
          <w:p w14:paraId="734AD24A" w14:textId="25F0BE0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18726895" w14:textId="1FB6FFC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$35,590.48</w:t>
            </w:r>
          </w:p>
        </w:tc>
        <w:tc>
          <w:tcPr>
            <w:tcW w:w="572" w:type="pct"/>
            <w:tcBorders>
              <w:top w:val="nil"/>
              <w:left w:val="nil"/>
              <w:bottom w:val="single" w:sz="8" w:space="0" w:color="auto"/>
              <w:right w:val="single" w:sz="8" w:space="0" w:color="auto"/>
            </w:tcBorders>
            <w:vAlign w:val="bottom"/>
          </w:tcPr>
          <w:p w14:paraId="7822CDCE" w14:textId="4A7FBBC7"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717A0F58"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1CF615C1"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3C9FCC51" w14:textId="20678E0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MTULBAS8</w:t>
            </w:r>
          </w:p>
        </w:tc>
        <w:tc>
          <w:tcPr>
            <w:tcW w:w="893" w:type="pct"/>
            <w:tcBorders>
              <w:top w:val="nil"/>
              <w:left w:val="nil"/>
              <w:bottom w:val="single" w:sz="8" w:space="0" w:color="auto"/>
              <w:right w:val="single" w:sz="8" w:space="0" w:color="auto"/>
            </w:tcBorders>
            <w:vAlign w:val="center"/>
          </w:tcPr>
          <w:p w14:paraId="596E15F7" w14:textId="3FC09D4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COLETO_ROSATA1_1</w:t>
            </w:r>
          </w:p>
        </w:tc>
        <w:tc>
          <w:tcPr>
            <w:tcW w:w="1108" w:type="pct"/>
            <w:tcBorders>
              <w:top w:val="nil"/>
              <w:left w:val="nil"/>
              <w:bottom w:val="single" w:sz="8" w:space="0" w:color="auto"/>
              <w:right w:val="single" w:sz="8" w:space="0" w:color="auto"/>
            </w:tcBorders>
            <w:vAlign w:val="center"/>
          </w:tcPr>
          <w:p w14:paraId="6F4D9D10" w14:textId="5B5E747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Manual </w:t>
            </w:r>
            <w:proofErr w:type="spellStart"/>
            <w:r>
              <w:rPr>
                <w:rFonts w:ascii="Andale WT" w:hAnsi="Andale WT" w:cs="Tahoma"/>
                <w:color w:val="454545"/>
                <w:sz w:val="18"/>
                <w:szCs w:val="18"/>
              </w:rPr>
              <w:t>Tuleta</w:t>
            </w:r>
            <w:proofErr w:type="spellEnd"/>
            <w:r>
              <w:rPr>
                <w:rFonts w:ascii="Andale WT" w:hAnsi="Andale WT" w:cs="Tahoma"/>
                <w:color w:val="454545"/>
                <w:sz w:val="18"/>
                <w:szCs w:val="18"/>
              </w:rPr>
              <w:t xml:space="preserve"> to Basil 138 kV</w:t>
            </w:r>
          </w:p>
        </w:tc>
        <w:tc>
          <w:tcPr>
            <w:tcW w:w="563" w:type="pct"/>
            <w:tcBorders>
              <w:top w:val="nil"/>
              <w:left w:val="nil"/>
              <w:bottom w:val="single" w:sz="8" w:space="0" w:color="auto"/>
              <w:right w:val="single" w:sz="8" w:space="0" w:color="auto"/>
            </w:tcBorders>
            <w:vAlign w:val="center"/>
          </w:tcPr>
          <w:p w14:paraId="0F8F6414" w14:textId="51A825D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Coleto Creek - </w:t>
            </w:r>
            <w:proofErr w:type="spellStart"/>
            <w:r>
              <w:rPr>
                <w:rFonts w:ascii="Andale WT" w:hAnsi="Andale WT" w:cs="Tahoma"/>
                <w:color w:val="454545"/>
                <w:sz w:val="18"/>
                <w:szCs w:val="18"/>
              </w:rPr>
              <w:t>Rosata</w:t>
            </w:r>
            <w:proofErr w:type="spellEnd"/>
            <w:r>
              <w:rPr>
                <w:rFonts w:ascii="Andale WT" w:hAnsi="Andale WT" w:cs="Tahoma"/>
                <w:color w:val="454545"/>
                <w:sz w:val="18"/>
                <w:szCs w:val="18"/>
              </w:rPr>
              <w:t xml:space="preserve"> Tap 138kV</w:t>
            </w:r>
          </w:p>
        </w:tc>
        <w:tc>
          <w:tcPr>
            <w:tcW w:w="558" w:type="pct"/>
            <w:tcBorders>
              <w:top w:val="nil"/>
              <w:left w:val="nil"/>
              <w:bottom w:val="single" w:sz="8" w:space="0" w:color="auto"/>
              <w:right w:val="single" w:sz="8" w:space="0" w:color="auto"/>
            </w:tcBorders>
            <w:vAlign w:val="center"/>
          </w:tcPr>
          <w:p w14:paraId="0AFF1116" w14:textId="3ABFC28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531" w:type="pct"/>
            <w:tcBorders>
              <w:top w:val="nil"/>
              <w:left w:val="nil"/>
              <w:bottom w:val="single" w:sz="8" w:space="0" w:color="auto"/>
              <w:right w:val="single" w:sz="8" w:space="0" w:color="auto"/>
            </w:tcBorders>
          </w:tcPr>
          <w:p w14:paraId="763F26D8" w14:textId="69969BB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$33,760.80</w:t>
            </w:r>
          </w:p>
        </w:tc>
        <w:tc>
          <w:tcPr>
            <w:tcW w:w="572" w:type="pct"/>
            <w:tcBorders>
              <w:top w:val="nil"/>
              <w:left w:val="nil"/>
              <w:bottom w:val="single" w:sz="8" w:space="0" w:color="auto"/>
              <w:right w:val="single" w:sz="8" w:space="0" w:color="auto"/>
            </w:tcBorders>
            <w:vAlign w:val="bottom"/>
          </w:tcPr>
          <w:p w14:paraId="6FC232F6" w14:textId="51DFCFA8"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4FB63AAE"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F209707"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27AD6036" w14:textId="15FE28B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SCT2CAR8</w:t>
            </w:r>
          </w:p>
        </w:tc>
        <w:tc>
          <w:tcPr>
            <w:tcW w:w="893" w:type="pct"/>
            <w:tcBorders>
              <w:top w:val="nil"/>
              <w:left w:val="nil"/>
              <w:bottom w:val="single" w:sz="8" w:space="0" w:color="auto"/>
              <w:right w:val="single" w:sz="8" w:space="0" w:color="auto"/>
            </w:tcBorders>
            <w:vAlign w:val="center"/>
          </w:tcPr>
          <w:p w14:paraId="4150BBF4" w14:textId="526BBF4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HAMILT_MAXWEL1_1</w:t>
            </w:r>
          </w:p>
        </w:tc>
        <w:tc>
          <w:tcPr>
            <w:tcW w:w="1108" w:type="pct"/>
            <w:tcBorders>
              <w:top w:val="nil"/>
              <w:left w:val="nil"/>
              <w:bottom w:val="single" w:sz="8" w:space="0" w:color="auto"/>
              <w:right w:val="single" w:sz="8" w:space="0" w:color="auto"/>
            </w:tcBorders>
            <w:vAlign w:val="center"/>
          </w:tcPr>
          <w:p w14:paraId="51474C4B" w14:textId="0A96E53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CAUTHORN to Carver LIN 1</w:t>
            </w:r>
          </w:p>
        </w:tc>
        <w:tc>
          <w:tcPr>
            <w:tcW w:w="563" w:type="pct"/>
            <w:tcBorders>
              <w:top w:val="nil"/>
              <w:left w:val="nil"/>
              <w:bottom w:val="single" w:sz="8" w:space="0" w:color="auto"/>
              <w:right w:val="single" w:sz="8" w:space="0" w:color="auto"/>
            </w:tcBorders>
            <w:vAlign w:val="center"/>
          </w:tcPr>
          <w:p w14:paraId="3746AC1E" w14:textId="59E4F6B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Hamilton Road - Maxwell 138kV</w:t>
            </w:r>
          </w:p>
        </w:tc>
        <w:tc>
          <w:tcPr>
            <w:tcW w:w="558" w:type="pct"/>
            <w:tcBorders>
              <w:top w:val="nil"/>
              <w:left w:val="nil"/>
              <w:bottom w:val="single" w:sz="8" w:space="0" w:color="auto"/>
              <w:right w:val="single" w:sz="8" w:space="0" w:color="auto"/>
            </w:tcBorders>
            <w:vAlign w:val="center"/>
          </w:tcPr>
          <w:p w14:paraId="2D45D0B1" w14:textId="3FDA25C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w:t>
            </w:r>
          </w:p>
        </w:tc>
        <w:tc>
          <w:tcPr>
            <w:tcW w:w="531" w:type="pct"/>
            <w:tcBorders>
              <w:top w:val="nil"/>
              <w:left w:val="nil"/>
              <w:bottom w:val="single" w:sz="8" w:space="0" w:color="auto"/>
              <w:right w:val="single" w:sz="8" w:space="0" w:color="auto"/>
            </w:tcBorders>
          </w:tcPr>
          <w:p w14:paraId="6A63EF50" w14:textId="2EE8CFF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$29,649.46</w:t>
            </w:r>
          </w:p>
        </w:tc>
        <w:tc>
          <w:tcPr>
            <w:tcW w:w="572" w:type="pct"/>
            <w:tcBorders>
              <w:top w:val="nil"/>
              <w:left w:val="nil"/>
              <w:bottom w:val="single" w:sz="8" w:space="0" w:color="auto"/>
              <w:right w:val="single" w:sz="8" w:space="0" w:color="auto"/>
            </w:tcBorders>
            <w:vAlign w:val="bottom"/>
          </w:tcPr>
          <w:p w14:paraId="16E0C82D" w14:textId="347FDE53"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77219A12"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45277474"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004ED65E" w14:textId="730E314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DSLKSOL5</w:t>
            </w:r>
          </w:p>
        </w:tc>
        <w:tc>
          <w:tcPr>
            <w:tcW w:w="893" w:type="pct"/>
            <w:tcBorders>
              <w:top w:val="nil"/>
              <w:left w:val="nil"/>
              <w:bottom w:val="single" w:sz="8" w:space="0" w:color="auto"/>
              <w:right w:val="single" w:sz="8" w:space="0" w:color="auto"/>
            </w:tcBorders>
            <w:vAlign w:val="center"/>
          </w:tcPr>
          <w:p w14:paraId="6B827A0F" w14:textId="0284EB4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138_FLT_FXT_1</w:t>
            </w:r>
          </w:p>
        </w:tc>
        <w:tc>
          <w:tcPr>
            <w:tcW w:w="1108" w:type="pct"/>
            <w:tcBorders>
              <w:top w:val="nil"/>
              <w:left w:val="nil"/>
              <w:bottom w:val="single" w:sz="8" w:space="0" w:color="auto"/>
              <w:right w:val="single" w:sz="8" w:space="0" w:color="auto"/>
            </w:tcBorders>
            <w:vAlign w:val="center"/>
          </w:tcPr>
          <w:p w14:paraId="07918E36" w14:textId="4041BF4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Sand Lake - Solstice line 1 and 2</w:t>
            </w:r>
          </w:p>
        </w:tc>
        <w:tc>
          <w:tcPr>
            <w:tcW w:w="563" w:type="pct"/>
            <w:tcBorders>
              <w:top w:val="nil"/>
              <w:left w:val="nil"/>
              <w:bottom w:val="single" w:sz="8" w:space="0" w:color="auto"/>
              <w:right w:val="single" w:sz="8" w:space="0" w:color="auto"/>
            </w:tcBorders>
            <w:vAlign w:val="center"/>
          </w:tcPr>
          <w:p w14:paraId="760959BF" w14:textId="3554F10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Foxtail Tnp - Flat Top Tnp 138kV</w:t>
            </w:r>
          </w:p>
        </w:tc>
        <w:tc>
          <w:tcPr>
            <w:tcW w:w="558" w:type="pct"/>
            <w:tcBorders>
              <w:top w:val="nil"/>
              <w:left w:val="nil"/>
              <w:bottom w:val="single" w:sz="8" w:space="0" w:color="auto"/>
              <w:right w:val="single" w:sz="8" w:space="0" w:color="auto"/>
            </w:tcBorders>
            <w:vAlign w:val="center"/>
          </w:tcPr>
          <w:p w14:paraId="5FC4F410" w14:textId="16AE596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w:t>
            </w:r>
          </w:p>
        </w:tc>
        <w:tc>
          <w:tcPr>
            <w:tcW w:w="531" w:type="pct"/>
            <w:tcBorders>
              <w:top w:val="nil"/>
              <w:left w:val="nil"/>
              <w:bottom w:val="single" w:sz="8" w:space="0" w:color="auto"/>
              <w:right w:val="single" w:sz="8" w:space="0" w:color="auto"/>
            </w:tcBorders>
          </w:tcPr>
          <w:p w14:paraId="21D3F76F" w14:textId="39A98EE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$28,443.29</w:t>
            </w:r>
          </w:p>
        </w:tc>
        <w:tc>
          <w:tcPr>
            <w:tcW w:w="572" w:type="pct"/>
            <w:tcBorders>
              <w:top w:val="nil"/>
              <w:left w:val="nil"/>
              <w:bottom w:val="single" w:sz="8" w:space="0" w:color="auto"/>
              <w:right w:val="single" w:sz="8" w:space="0" w:color="auto"/>
            </w:tcBorders>
            <w:vAlign w:val="bottom"/>
          </w:tcPr>
          <w:p w14:paraId="5BC82D32" w14:textId="38DCFC41"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6682DB64"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794DA200"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15AB59EA" w14:textId="1C002E2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SN_SAJO5</w:t>
            </w:r>
          </w:p>
        </w:tc>
        <w:tc>
          <w:tcPr>
            <w:tcW w:w="893" w:type="pct"/>
            <w:tcBorders>
              <w:top w:val="nil"/>
              <w:left w:val="nil"/>
              <w:bottom w:val="single" w:sz="8" w:space="0" w:color="auto"/>
              <w:right w:val="single" w:sz="8" w:space="0" w:color="auto"/>
            </w:tcBorders>
            <w:vAlign w:val="center"/>
          </w:tcPr>
          <w:p w14:paraId="69A51C54" w14:textId="4DF845C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LASPUL_RAYMND1_1</w:t>
            </w:r>
          </w:p>
        </w:tc>
        <w:tc>
          <w:tcPr>
            <w:tcW w:w="1108" w:type="pct"/>
            <w:tcBorders>
              <w:top w:val="nil"/>
              <w:left w:val="nil"/>
              <w:bottom w:val="single" w:sz="8" w:space="0" w:color="auto"/>
              <w:right w:val="single" w:sz="8" w:space="0" w:color="auto"/>
            </w:tcBorders>
            <w:vAlign w:val="center"/>
          </w:tcPr>
          <w:p w14:paraId="7E3CB6CD" w14:textId="489A679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AJO to AJO LIN 1</w:t>
            </w:r>
          </w:p>
        </w:tc>
        <w:tc>
          <w:tcPr>
            <w:tcW w:w="563" w:type="pct"/>
            <w:tcBorders>
              <w:top w:val="nil"/>
              <w:left w:val="nil"/>
              <w:bottom w:val="single" w:sz="8" w:space="0" w:color="auto"/>
              <w:right w:val="single" w:sz="8" w:space="0" w:color="auto"/>
            </w:tcBorders>
            <w:vAlign w:val="center"/>
          </w:tcPr>
          <w:p w14:paraId="7A3DD313" w14:textId="66850CC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Las Pulgas - Raymondville 2 138kV</w:t>
            </w:r>
          </w:p>
        </w:tc>
        <w:tc>
          <w:tcPr>
            <w:tcW w:w="558" w:type="pct"/>
            <w:tcBorders>
              <w:top w:val="nil"/>
              <w:left w:val="nil"/>
              <w:bottom w:val="single" w:sz="8" w:space="0" w:color="auto"/>
              <w:right w:val="single" w:sz="8" w:space="0" w:color="auto"/>
            </w:tcBorders>
            <w:vAlign w:val="center"/>
          </w:tcPr>
          <w:p w14:paraId="30D782CE" w14:textId="19492BD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531" w:type="pct"/>
            <w:tcBorders>
              <w:top w:val="nil"/>
              <w:left w:val="nil"/>
              <w:bottom w:val="single" w:sz="8" w:space="0" w:color="auto"/>
              <w:right w:val="single" w:sz="8" w:space="0" w:color="auto"/>
            </w:tcBorders>
          </w:tcPr>
          <w:p w14:paraId="56C1D8E6" w14:textId="27233A8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$25,657.68</w:t>
            </w:r>
          </w:p>
        </w:tc>
        <w:tc>
          <w:tcPr>
            <w:tcW w:w="572" w:type="pct"/>
            <w:tcBorders>
              <w:top w:val="nil"/>
              <w:left w:val="nil"/>
              <w:bottom w:val="single" w:sz="8" w:space="0" w:color="auto"/>
              <w:right w:val="single" w:sz="8" w:space="0" w:color="auto"/>
            </w:tcBorders>
            <w:vAlign w:val="bottom"/>
          </w:tcPr>
          <w:p w14:paraId="65AAD501" w14:textId="0D8A51ED"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F995B3A"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4A1753B8"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324CC35A" w14:textId="5093BFF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SSTAWIC8</w:t>
            </w:r>
          </w:p>
        </w:tc>
        <w:tc>
          <w:tcPr>
            <w:tcW w:w="893" w:type="pct"/>
            <w:tcBorders>
              <w:top w:val="nil"/>
              <w:left w:val="nil"/>
              <w:bottom w:val="single" w:sz="8" w:space="0" w:color="auto"/>
              <w:right w:val="single" w:sz="8" w:space="0" w:color="auto"/>
            </w:tcBorders>
            <w:vAlign w:val="center"/>
          </w:tcPr>
          <w:p w14:paraId="45EF1628" w14:textId="4F37E74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138_IH2_COT_1</w:t>
            </w:r>
          </w:p>
        </w:tc>
        <w:tc>
          <w:tcPr>
            <w:tcW w:w="1108" w:type="pct"/>
            <w:tcBorders>
              <w:top w:val="nil"/>
              <w:left w:val="nil"/>
              <w:bottom w:val="single" w:sz="8" w:space="0" w:color="auto"/>
              <w:right w:val="single" w:sz="8" w:space="0" w:color="auto"/>
            </w:tcBorders>
            <w:vAlign w:val="center"/>
          </w:tcPr>
          <w:p w14:paraId="0031DACC" w14:textId="2EAF8CD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STAGHORN TNP to WICKETT TNP LIN 1</w:t>
            </w:r>
          </w:p>
        </w:tc>
        <w:tc>
          <w:tcPr>
            <w:tcW w:w="563" w:type="pct"/>
            <w:tcBorders>
              <w:top w:val="nil"/>
              <w:left w:val="nil"/>
              <w:bottom w:val="single" w:sz="8" w:space="0" w:color="auto"/>
              <w:right w:val="single" w:sz="8" w:space="0" w:color="auto"/>
            </w:tcBorders>
            <w:vAlign w:val="center"/>
          </w:tcPr>
          <w:p w14:paraId="13A3648E" w14:textId="1FBBFBD7"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Ih</w:t>
            </w:r>
            <w:proofErr w:type="spellEnd"/>
            <w:r>
              <w:rPr>
                <w:rFonts w:ascii="Andale WT" w:hAnsi="Andale WT" w:cs="Tahoma"/>
                <w:color w:val="454545"/>
                <w:sz w:val="18"/>
                <w:szCs w:val="18"/>
              </w:rPr>
              <w:t xml:space="preserve"> 20 Tnp - Collie Field Tap Tnp 138kV</w:t>
            </w:r>
          </w:p>
        </w:tc>
        <w:tc>
          <w:tcPr>
            <w:tcW w:w="558" w:type="pct"/>
            <w:tcBorders>
              <w:top w:val="nil"/>
              <w:left w:val="nil"/>
              <w:bottom w:val="single" w:sz="8" w:space="0" w:color="auto"/>
              <w:right w:val="single" w:sz="8" w:space="0" w:color="auto"/>
            </w:tcBorders>
            <w:vAlign w:val="center"/>
          </w:tcPr>
          <w:p w14:paraId="7E556803" w14:textId="09B91CC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20</w:t>
            </w:r>
          </w:p>
        </w:tc>
        <w:tc>
          <w:tcPr>
            <w:tcW w:w="531" w:type="pct"/>
            <w:tcBorders>
              <w:top w:val="nil"/>
              <w:left w:val="nil"/>
              <w:bottom w:val="single" w:sz="8" w:space="0" w:color="auto"/>
              <w:right w:val="single" w:sz="8" w:space="0" w:color="auto"/>
            </w:tcBorders>
          </w:tcPr>
          <w:p w14:paraId="2D842DCA" w14:textId="1D90F40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$23,028.79</w:t>
            </w:r>
          </w:p>
        </w:tc>
        <w:tc>
          <w:tcPr>
            <w:tcW w:w="572" w:type="pct"/>
            <w:tcBorders>
              <w:top w:val="nil"/>
              <w:left w:val="nil"/>
              <w:bottom w:val="single" w:sz="8" w:space="0" w:color="auto"/>
              <w:right w:val="single" w:sz="8" w:space="0" w:color="auto"/>
            </w:tcBorders>
            <w:vAlign w:val="bottom"/>
          </w:tcPr>
          <w:p w14:paraId="42DD5D3F" w14:textId="5CEF6BB1"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3FC1DFE"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02E88495" w14:textId="77777777" w:rsidTr="00BD2040">
        <w:trPr>
          <w:trHeight w:val="780"/>
        </w:trPr>
        <w:tc>
          <w:tcPr>
            <w:tcW w:w="644" w:type="pct"/>
            <w:tcBorders>
              <w:top w:val="nil"/>
              <w:left w:val="single" w:sz="8" w:space="0" w:color="auto"/>
              <w:bottom w:val="single" w:sz="8" w:space="0" w:color="auto"/>
              <w:right w:val="single" w:sz="8" w:space="0" w:color="auto"/>
            </w:tcBorders>
            <w:shd w:val="clear" w:color="000000" w:fill="B8CCE4"/>
            <w:vAlign w:val="center"/>
          </w:tcPr>
          <w:p w14:paraId="7BF38764" w14:textId="5F7D5B0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XHA2S89</w:t>
            </w:r>
          </w:p>
        </w:tc>
        <w:tc>
          <w:tcPr>
            <w:tcW w:w="893" w:type="pct"/>
            <w:tcBorders>
              <w:top w:val="nil"/>
              <w:left w:val="nil"/>
              <w:bottom w:val="single" w:sz="8" w:space="0" w:color="auto"/>
              <w:right w:val="single" w:sz="8" w:space="0" w:color="auto"/>
            </w:tcBorders>
            <w:shd w:val="clear" w:color="000000" w:fill="B8CCE4"/>
            <w:vAlign w:val="center"/>
          </w:tcPr>
          <w:p w14:paraId="489E0775" w14:textId="671A913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OLS_JNES_1</w:t>
            </w:r>
          </w:p>
        </w:tc>
        <w:tc>
          <w:tcPr>
            <w:tcW w:w="1108" w:type="pct"/>
            <w:tcBorders>
              <w:top w:val="nil"/>
              <w:left w:val="nil"/>
              <w:bottom w:val="single" w:sz="8" w:space="0" w:color="auto"/>
              <w:right w:val="single" w:sz="8" w:space="0" w:color="auto"/>
            </w:tcBorders>
            <w:shd w:val="clear" w:color="000000" w:fill="B8CCE4"/>
            <w:vAlign w:val="center"/>
          </w:tcPr>
          <w:p w14:paraId="7190DE5B" w14:textId="0142754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HASSE TRX HAS2 138/69</w:t>
            </w:r>
          </w:p>
        </w:tc>
        <w:tc>
          <w:tcPr>
            <w:tcW w:w="563" w:type="pct"/>
            <w:tcBorders>
              <w:top w:val="nil"/>
              <w:left w:val="nil"/>
              <w:bottom w:val="single" w:sz="8" w:space="0" w:color="auto"/>
              <w:right w:val="single" w:sz="8" w:space="0" w:color="auto"/>
            </w:tcBorders>
            <w:shd w:val="clear" w:color="000000" w:fill="B8CCE4"/>
            <w:vAlign w:val="center"/>
          </w:tcPr>
          <w:p w14:paraId="5DAF3481" w14:textId="6D99ED6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Olsen Tnp - Jonesboro Tnp 69kV</w:t>
            </w:r>
          </w:p>
        </w:tc>
        <w:tc>
          <w:tcPr>
            <w:tcW w:w="558" w:type="pct"/>
            <w:tcBorders>
              <w:top w:val="nil"/>
              <w:left w:val="nil"/>
              <w:bottom w:val="single" w:sz="8" w:space="0" w:color="auto"/>
              <w:right w:val="single" w:sz="8" w:space="0" w:color="auto"/>
            </w:tcBorders>
            <w:shd w:val="clear" w:color="000000" w:fill="B8CCE4"/>
            <w:vAlign w:val="center"/>
          </w:tcPr>
          <w:p w14:paraId="257E24FD" w14:textId="45353C4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shd w:val="clear" w:color="000000" w:fill="B8CCE4"/>
          </w:tcPr>
          <w:p w14:paraId="735DB581" w14:textId="2655FCC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$16,963.32</w:t>
            </w:r>
          </w:p>
        </w:tc>
        <w:tc>
          <w:tcPr>
            <w:tcW w:w="572" w:type="pct"/>
            <w:tcBorders>
              <w:top w:val="nil"/>
              <w:left w:val="nil"/>
              <w:bottom w:val="single" w:sz="8" w:space="0" w:color="auto"/>
              <w:right w:val="single" w:sz="8" w:space="0" w:color="auto"/>
            </w:tcBorders>
            <w:shd w:val="clear" w:color="000000" w:fill="B8CCE4"/>
            <w:vAlign w:val="bottom"/>
          </w:tcPr>
          <w:p w14:paraId="6D090D85" w14:textId="4BCE6236"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79825A1"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101C96C1"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2D32FB9B" w14:textId="100FCBB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SMDOPHR5</w:t>
            </w:r>
          </w:p>
        </w:tc>
        <w:tc>
          <w:tcPr>
            <w:tcW w:w="893" w:type="pct"/>
            <w:tcBorders>
              <w:top w:val="nil"/>
              <w:left w:val="nil"/>
              <w:bottom w:val="single" w:sz="8" w:space="0" w:color="auto"/>
              <w:right w:val="single" w:sz="8" w:space="0" w:color="auto"/>
            </w:tcBorders>
            <w:vAlign w:val="center"/>
          </w:tcPr>
          <w:p w14:paraId="17EB3AFC" w14:textId="4907715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138_ALV_NAL_1</w:t>
            </w:r>
          </w:p>
        </w:tc>
        <w:tc>
          <w:tcPr>
            <w:tcW w:w="1108" w:type="pct"/>
            <w:tcBorders>
              <w:top w:val="nil"/>
              <w:left w:val="nil"/>
              <w:bottom w:val="single" w:sz="8" w:space="0" w:color="auto"/>
              <w:right w:val="single" w:sz="8" w:space="0" w:color="auto"/>
            </w:tcBorders>
            <w:vAlign w:val="center"/>
          </w:tcPr>
          <w:p w14:paraId="36429F94" w14:textId="3D94F1F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MEADOW to PH ROBINSON LIN A</w:t>
            </w:r>
          </w:p>
        </w:tc>
        <w:tc>
          <w:tcPr>
            <w:tcW w:w="563" w:type="pct"/>
            <w:tcBorders>
              <w:top w:val="nil"/>
              <w:left w:val="nil"/>
              <w:bottom w:val="single" w:sz="8" w:space="0" w:color="auto"/>
              <w:right w:val="single" w:sz="8" w:space="0" w:color="auto"/>
            </w:tcBorders>
            <w:vAlign w:val="center"/>
          </w:tcPr>
          <w:p w14:paraId="34F0B5ED" w14:textId="1613BA9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North Alvin Tnp - Alvin Tnp 138kV</w:t>
            </w:r>
          </w:p>
        </w:tc>
        <w:tc>
          <w:tcPr>
            <w:tcW w:w="558" w:type="pct"/>
            <w:tcBorders>
              <w:top w:val="nil"/>
              <w:left w:val="nil"/>
              <w:bottom w:val="single" w:sz="8" w:space="0" w:color="auto"/>
              <w:right w:val="single" w:sz="8" w:space="0" w:color="auto"/>
            </w:tcBorders>
            <w:vAlign w:val="center"/>
          </w:tcPr>
          <w:p w14:paraId="118011AD" w14:textId="0DEA2A9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7932E5BF" w14:textId="6B70C6B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$16,819.06</w:t>
            </w:r>
          </w:p>
        </w:tc>
        <w:tc>
          <w:tcPr>
            <w:tcW w:w="572" w:type="pct"/>
            <w:tcBorders>
              <w:top w:val="nil"/>
              <w:left w:val="nil"/>
              <w:bottom w:val="single" w:sz="8" w:space="0" w:color="auto"/>
              <w:right w:val="single" w:sz="8" w:space="0" w:color="auto"/>
            </w:tcBorders>
            <w:vAlign w:val="bottom"/>
          </w:tcPr>
          <w:p w14:paraId="30A4D0AA" w14:textId="6084F901"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72B3853"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9F586D6" w14:textId="77777777" w:rsidTr="00BD2040">
        <w:trPr>
          <w:trHeight w:val="1290"/>
        </w:trPr>
        <w:tc>
          <w:tcPr>
            <w:tcW w:w="644" w:type="pct"/>
            <w:tcBorders>
              <w:top w:val="nil"/>
              <w:left w:val="single" w:sz="8" w:space="0" w:color="auto"/>
              <w:bottom w:val="single" w:sz="8" w:space="0" w:color="auto"/>
              <w:right w:val="single" w:sz="8" w:space="0" w:color="auto"/>
            </w:tcBorders>
            <w:vAlign w:val="center"/>
          </w:tcPr>
          <w:p w14:paraId="33D03258" w14:textId="1B73F64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XBIG89</w:t>
            </w:r>
          </w:p>
        </w:tc>
        <w:tc>
          <w:tcPr>
            <w:tcW w:w="893" w:type="pct"/>
            <w:tcBorders>
              <w:top w:val="nil"/>
              <w:left w:val="nil"/>
              <w:bottom w:val="single" w:sz="8" w:space="0" w:color="auto"/>
              <w:right w:val="single" w:sz="8" w:space="0" w:color="auto"/>
            </w:tcBorders>
            <w:vAlign w:val="center"/>
          </w:tcPr>
          <w:p w14:paraId="552837B4" w14:textId="4ABAB57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BIG_FO_PLEASA1_1</w:t>
            </w:r>
          </w:p>
        </w:tc>
        <w:tc>
          <w:tcPr>
            <w:tcW w:w="1108" w:type="pct"/>
            <w:tcBorders>
              <w:top w:val="nil"/>
              <w:left w:val="nil"/>
              <w:bottom w:val="single" w:sz="8" w:space="0" w:color="auto"/>
              <w:right w:val="single" w:sz="8" w:space="0" w:color="auto"/>
            </w:tcBorders>
            <w:vAlign w:val="center"/>
          </w:tcPr>
          <w:p w14:paraId="02EDD726" w14:textId="77D0634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FOOT TRX 69A1 138/69</w:t>
            </w:r>
          </w:p>
        </w:tc>
        <w:tc>
          <w:tcPr>
            <w:tcW w:w="563" w:type="pct"/>
            <w:tcBorders>
              <w:top w:val="nil"/>
              <w:left w:val="nil"/>
              <w:bottom w:val="single" w:sz="8" w:space="0" w:color="auto"/>
              <w:right w:val="single" w:sz="8" w:space="0" w:color="auto"/>
            </w:tcBorders>
            <w:vAlign w:val="center"/>
          </w:tcPr>
          <w:p w14:paraId="79638FB6" w14:textId="107CAA5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Foot - Pleasanton 138kV</w:t>
            </w:r>
          </w:p>
        </w:tc>
        <w:tc>
          <w:tcPr>
            <w:tcW w:w="558" w:type="pct"/>
            <w:tcBorders>
              <w:top w:val="nil"/>
              <w:left w:val="nil"/>
              <w:bottom w:val="single" w:sz="8" w:space="0" w:color="auto"/>
              <w:right w:val="single" w:sz="8" w:space="0" w:color="auto"/>
            </w:tcBorders>
            <w:vAlign w:val="center"/>
          </w:tcPr>
          <w:p w14:paraId="7B8D4130" w14:textId="199F19C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750AB9F5" w14:textId="07ACC92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$16,274.57</w:t>
            </w:r>
          </w:p>
        </w:tc>
        <w:tc>
          <w:tcPr>
            <w:tcW w:w="572" w:type="pct"/>
            <w:tcBorders>
              <w:top w:val="nil"/>
              <w:left w:val="nil"/>
              <w:bottom w:val="single" w:sz="8" w:space="0" w:color="auto"/>
              <w:right w:val="single" w:sz="8" w:space="0" w:color="auto"/>
            </w:tcBorders>
            <w:vAlign w:val="bottom"/>
          </w:tcPr>
          <w:p w14:paraId="378CDF05" w14:textId="0AAD9930"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72023699"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0D00455A" w14:textId="77777777" w:rsidTr="00BD2040">
        <w:trPr>
          <w:trHeight w:val="780"/>
        </w:trPr>
        <w:tc>
          <w:tcPr>
            <w:tcW w:w="644" w:type="pct"/>
            <w:tcBorders>
              <w:top w:val="nil"/>
              <w:left w:val="single" w:sz="8" w:space="0" w:color="auto"/>
              <w:bottom w:val="single" w:sz="8" w:space="0" w:color="auto"/>
              <w:right w:val="single" w:sz="8" w:space="0" w:color="auto"/>
            </w:tcBorders>
            <w:shd w:val="clear" w:color="000000" w:fill="B8CCE4"/>
            <w:vAlign w:val="center"/>
          </w:tcPr>
          <w:p w14:paraId="3B42B84D" w14:textId="1B5B16F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SCARFRI8</w:t>
            </w:r>
          </w:p>
        </w:tc>
        <w:tc>
          <w:tcPr>
            <w:tcW w:w="893" w:type="pct"/>
            <w:tcBorders>
              <w:top w:val="nil"/>
              <w:left w:val="nil"/>
              <w:bottom w:val="single" w:sz="8" w:space="0" w:color="auto"/>
              <w:right w:val="single" w:sz="8" w:space="0" w:color="auto"/>
            </w:tcBorders>
            <w:shd w:val="clear" w:color="000000" w:fill="B8CCE4"/>
            <w:vAlign w:val="center"/>
          </w:tcPr>
          <w:p w14:paraId="09A545C8" w14:textId="108CADF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FDR_OZNC_1</w:t>
            </w:r>
          </w:p>
        </w:tc>
        <w:tc>
          <w:tcPr>
            <w:tcW w:w="1108" w:type="pct"/>
            <w:tcBorders>
              <w:top w:val="nil"/>
              <w:left w:val="nil"/>
              <w:bottom w:val="single" w:sz="8" w:space="0" w:color="auto"/>
              <w:right w:val="single" w:sz="8" w:space="0" w:color="auto"/>
            </w:tcBorders>
            <w:shd w:val="clear" w:color="000000" w:fill="B8CCE4"/>
            <w:vAlign w:val="center"/>
          </w:tcPr>
          <w:p w14:paraId="2472BB09" w14:textId="7FF9B07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Carver to Carver LIN 1</w:t>
            </w:r>
          </w:p>
        </w:tc>
        <w:tc>
          <w:tcPr>
            <w:tcW w:w="563" w:type="pct"/>
            <w:tcBorders>
              <w:top w:val="nil"/>
              <w:left w:val="nil"/>
              <w:bottom w:val="single" w:sz="8" w:space="0" w:color="auto"/>
              <w:right w:val="single" w:sz="8" w:space="0" w:color="auto"/>
            </w:tcBorders>
            <w:shd w:val="clear" w:color="000000" w:fill="B8CCE4"/>
            <w:vAlign w:val="center"/>
          </w:tcPr>
          <w:p w14:paraId="607E16A5" w14:textId="28F3D51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Friend Ranch - Crockett Heights 69kV</w:t>
            </w:r>
          </w:p>
        </w:tc>
        <w:tc>
          <w:tcPr>
            <w:tcW w:w="558" w:type="pct"/>
            <w:tcBorders>
              <w:top w:val="nil"/>
              <w:left w:val="nil"/>
              <w:bottom w:val="single" w:sz="8" w:space="0" w:color="auto"/>
              <w:right w:val="single" w:sz="8" w:space="0" w:color="auto"/>
            </w:tcBorders>
            <w:shd w:val="clear" w:color="000000" w:fill="B8CCE4"/>
            <w:vAlign w:val="center"/>
          </w:tcPr>
          <w:p w14:paraId="603791A1" w14:textId="2D42C9F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w:t>
            </w:r>
          </w:p>
        </w:tc>
        <w:tc>
          <w:tcPr>
            <w:tcW w:w="531" w:type="pct"/>
            <w:tcBorders>
              <w:top w:val="nil"/>
              <w:left w:val="nil"/>
              <w:bottom w:val="single" w:sz="8" w:space="0" w:color="auto"/>
              <w:right w:val="single" w:sz="8" w:space="0" w:color="auto"/>
            </w:tcBorders>
            <w:shd w:val="clear" w:color="000000" w:fill="B8CCE4"/>
          </w:tcPr>
          <w:p w14:paraId="4EDAB796" w14:textId="764AF72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$15,283.79</w:t>
            </w:r>
          </w:p>
        </w:tc>
        <w:tc>
          <w:tcPr>
            <w:tcW w:w="572" w:type="pct"/>
            <w:tcBorders>
              <w:top w:val="nil"/>
              <w:left w:val="nil"/>
              <w:bottom w:val="single" w:sz="8" w:space="0" w:color="auto"/>
              <w:right w:val="single" w:sz="8" w:space="0" w:color="auto"/>
            </w:tcBorders>
            <w:shd w:val="clear" w:color="000000" w:fill="B8CCE4"/>
            <w:vAlign w:val="bottom"/>
          </w:tcPr>
          <w:p w14:paraId="37C1D720" w14:textId="34F94926"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9181C3D"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24F7A33"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5E714477" w14:textId="47F8C01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MHARNED5</w:t>
            </w:r>
          </w:p>
        </w:tc>
        <w:tc>
          <w:tcPr>
            <w:tcW w:w="893" w:type="pct"/>
            <w:tcBorders>
              <w:top w:val="nil"/>
              <w:left w:val="nil"/>
              <w:bottom w:val="single" w:sz="8" w:space="0" w:color="auto"/>
              <w:right w:val="single" w:sz="8" w:space="0" w:color="auto"/>
            </w:tcBorders>
            <w:vAlign w:val="center"/>
          </w:tcPr>
          <w:p w14:paraId="3A5C80F7" w14:textId="2CEDCA4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HAINE__LA_PAL1_1</w:t>
            </w:r>
          </w:p>
        </w:tc>
        <w:tc>
          <w:tcPr>
            <w:tcW w:w="1108" w:type="pct"/>
            <w:tcBorders>
              <w:top w:val="nil"/>
              <w:left w:val="nil"/>
              <w:bottom w:val="single" w:sz="8" w:space="0" w:color="auto"/>
              <w:right w:val="single" w:sz="8" w:space="0" w:color="auto"/>
            </w:tcBorders>
            <w:vAlign w:val="center"/>
          </w:tcPr>
          <w:p w14:paraId="09CC679D" w14:textId="39751DA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Manual </w:t>
            </w:r>
            <w:proofErr w:type="spellStart"/>
            <w:r>
              <w:rPr>
                <w:rFonts w:ascii="Andale WT" w:hAnsi="Andale WT" w:cs="Tahoma"/>
                <w:color w:val="454545"/>
                <w:sz w:val="18"/>
                <w:szCs w:val="18"/>
              </w:rPr>
              <w:t>dbl</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ckt</w:t>
            </w:r>
            <w:proofErr w:type="spellEnd"/>
            <w:r>
              <w:rPr>
                <w:rFonts w:ascii="Andale WT" w:hAnsi="Andale WT" w:cs="Tahoma"/>
                <w:color w:val="454545"/>
                <w:sz w:val="18"/>
                <w:szCs w:val="18"/>
              </w:rPr>
              <w:t xml:space="preserve"> for NEDIN-BONILLA 345kV &amp; RIOH-PRIM138kV</w:t>
            </w:r>
          </w:p>
        </w:tc>
        <w:tc>
          <w:tcPr>
            <w:tcW w:w="563" w:type="pct"/>
            <w:tcBorders>
              <w:top w:val="nil"/>
              <w:left w:val="nil"/>
              <w:bottom w:val="single" w:sz="8" w:space="0" w:color="auto"/>
              <w:right w:val="single" w:sz="8" w:space="0" w:color="auto"/>
            </w:tcBorders>
            <w:vAlign w:val="center"/>
          </w:tcPr>
          <w:p w14:paraId="01AFAA63" w14:textId="5CFF0A5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Haine Drive - La Palma 138kV</w:t>
            </w:r>
          </w:p>
        </w:tc>
        <w:tc>
          <w:tcPr>
            <w:tcW w:w="558" w:type="pct"/>
            <w:tcBorders>
              <w:top w:val="nil"/>
              <w:left w:val="nil"/>
              <w:bottom w:val="single" w:sz="8" w:space="0" w:color="auto"/>
              <w:right w:val="single" w:sz="8" w:space="0" w:color="auto"/>
            </w:tcBorders>
            <w:vAlign w:val="center"/>
          </w:tcPr>
          <w:p w14:paraId="4B283BDB" w14:textId="3F3CD62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618D1A9F" w14:textId="1BF00CC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$15,128.79</w:t>
            </w:r>
          </w:p>
        </w:tc>
        <w:tc>
          <w:tcPr>
            <w:tcW w:w="572" w:type="pct"/>
            <w:tcBorders>
              <w:top w:val="nil"/>
              <w:left w:val="nil"/>
              <w:bottom w:val="single" w:sz="8" w:space="0" w:color="auto"/>
              <w:right w:val="single" w:sz="8" w:space="0" w:color="auto"/>
            </w:tcBorders>
            <w:vAlign w:val="bottom"/>
          </w:tcPr>
          <w:p w14:paraId="7D434357" w14:textId="6327F9A0"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4CF65CB5"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7A79380C"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5E0FC653" w14:textId="14582F2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SRICGRS8</w:t>
            </w:r>
          </w:p>
        </w:tc>
        <w:tc>
          <w:tcPr>
            <w:tcW w:w="893" w:type="pct"/>
            <w:tcBorders>
              <w:top w:val="nil"/>
              <w:left w:val="nil"/>
              <w:bottom w:val="single" w:sz="8" w:space="0" w:color="auto"/>
              <w:right w:val="single" w:sz="8" w:space="0" w:color="auto"/>
            </w:tcBorders>
            <w:vAlign w:val="center"/>
          </w:tcPr>
          <w:p w14:paraId="1E384927" w14:textId="1616B1C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6840__B</w:t>
            </w:r>
          </w:p>
        </w:tc>
        <w:tc>
          <w:tcPr>
            <w:tcW w:w="1108" w:type="pct"/>
            <w:tcBorders>
              <w:top w:val="nil"/>
              <w:left w:val="nil"/>
              <w:bottom w:val="single" w:sz="8" w:space="0" w:color="auto"/>
              <w:right w:val="single" w:sz="8" w:space="0" w:color="auto"/>
            </w:tcBorders>
            <w:vAlign w:val="center"/>
          </w:tcPr>
          <w:p w14:paraId="705B1F54" w14:textId="7FAF16B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GRAHAM SES to RICE SWITCH LIN _A</w:t>
            </w:r>
          </w:p>
        </w:tc>
        <w:tc>
          <w:tcPr>
            <w:tcW w:w="563" w:type="pct"/>
            <w:tcBorders>
              <w:top w:val="nil"/>
              <w:left w:val="nil"/>
              <w:bottom w:val="single" w:sz="8" w:space="0" w:color="auto"/>
              <w:right w:val="single" w:sz="8" w:space="0" w:color="auto"/>
            </w:tcBorders>
            <w:vAlign w:val="center"/>
          </w:tcPr>
          <w:p w14:paraId="72CDC243" w14:textId="7B07CBF0"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Anarene</w:t>
            </w:r>
            <w:proofErr w:type="spellEnd"/>
            <w:r>
              <w:rPr>
                <w:rFonts w:ascii="Andale WT" w:hAnsi="Andale WT" w:cs="Tahoma"/>
                <w:color w:val="454545"/>
                <w:sz w:val="18"/>
                <w:szCs w:val="18"/>
              </w:rPr>
              <w:t xml:space="preserve"> - Navy Kickapoo Switch 69kV</w:t>
            </w:r>
          </w:p>
        </w:tc>
        <w:tc>
          <w:tcPr>
            <w:tcW w:w="558" w:type="pct"/>
            <w:tcBorders>
              <w:top w:val="nil"/>
              <w:left w:val="nil"/>
              <w:bottom w:val="single" w:sz="8" w:space="0" w:color="auto"/>
              <w:right w:val="single" w:sz="8" w:space="0" w:color="auto"/>
            </w:tcBorders>
            <w:vAlign w:val="center"/>
          </w:tcPr>
          <w:p w14:paraId="5AA28225" w14:textId="7527A57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27679E62" w14:textId="0D03494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$13,755.94</w:t>
            </w:r>
          </w:p>
        </w:tc>
        <w:tc>
          <w:tcPr>
            <w:tcW w:w="572" w:type="pct"/>
            <w:tcBorders>
              <w:top w:val="nil"/>
              <w:left w:val="nil"/>
              <w:bottom w:val="single" w:sz="8" w:space="0" w:color="auto"/>
              <w:right w:val="single" w:sz="8" w:space="0" w:color="auto"/>
            </w:tcBorders>
            <w:vAlign w:val="bottom"/>
          </w:tcPr>
          <w:p w14:paraId="4D33E061" w14:textId="521FFA0B"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067D594"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3682D307"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176827C9" w14:textId="36370B0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DALASOA8</w:t>
            </w:r>
          </w:p>
        </w:tc>
        <w:tc>
          <w:tcPr>
            <w:tcW w:w="893" w:type="pct"/>
            <w:tcBorders>
              <w:top w:val="nil"/>
              <w:left w:val="nil"/>
              <w:bottom w:val="single" w:sz="8" w:space="0" w:color="auto"/>
              <w:right w:val="single" w:sz="8" w:space="0" w:color="auto"/>
            </w:tcBorders>
            <w:vAlign w:val="center"/>
          </w:tcPr>
          <w:p w14:paraId="11CB1494" w14:textId="78AF564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138_FTS_LNC_1</w:t>
            </w:r>
          </w:p>
        </w:tc>
        <w:tc>
          <w:tcPr>
            <w:tcW w:w="1108" w:type="pct"/>
            <w:tcBorders>
              <w:top w:val="nil"/>
              <w:left w:val="nil"/>
              <w:bottom w:val="single" w:sz="8" w:space="0" w:color="auto"/>
              <w:right w:val="single" w:sz="8" w:space="0" w:color="auto"/>
            </w:tcBorders>
            <w:vAlign w:val="center"/>
          </w:tcPr>
          <w:p w14:paraId="36E11AFA" w14:textId="798E8F6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From ALAMO_ST To SOAPTREE  138kV</w:t>
            </w:r>
          </w:p>
        </w:tc>
        <w:tc>
          <w:tcPr>
            <w:tcW w:w="563" w:type="pct"/>
            <w:tcBorders>
              <w:top w:val="nil"/>
              <w:left w:val="nil"/>
              <w:bottom w:val="single" w:sz="8" w:space="0" w:color="auto"/>
              <w:right w:val="single" w:sz="8" w:space="0" w:color="auto"/>
            </w:tcBorders>
            <w:vAlign w:val="center"/>
          </w:tcPr>
          <w:p w14:paraId="74D4BEE9" w14:textId="6D1F5A1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Leon Creek Tnp - Fort Stockton Plant 138kV</w:t>
            </w:r>
          </w:p>
        </w:tc>
        <w:tc>
          <w:tcPr>
            <w:tcW w:w="558" w:type="pct"/>
            <w:tcBorders>
              <w:top w:val="nil"/>
              <w:left w:val="nil"/>
              <w:bottom w:val="single" w:sz="8" w:space="0" w:color="auto"/>
              <w:right w:val="single" w:sz="8" w:space="0" w:color="auto"/>
            </w:tcBorders>
            <w:vAlign w:val="center"/>
          </w:tcPr>
          <w:p w14:paraId="20ACE589" w14:textId="66D1480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w:t>
            </w:r>
          </w:p>
        </w:tc>
        <w:tc>
          <w:tcPr>
            <w:tcW w:w="531" w:type="pct"/>
            <w:tcBorders>
              <w:top w:val="nil"/>
              <w:left w:val="nil"/>
              <w:bottom w:val="single" w:sz="8" w:space="0" w:color="auto"/>
              <w:right w:val="single" w:sz="8" w:space="0" w:color="auto"/>
            </w:tcBorders>
          </w:tcPr>
          <w:p w14:paraId="23EE7A09" w14:textId="05C51C9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$13,006.52</w:t>
            </w:r>
          </w:p>
        </w:tc>
        <w:tc>
          <w:tcPr>
            <w:tcW w:w="572" w:type="pct"/>
            <w:tcBorders>
              <w:top w:val="nil"/>
              <w:left w:val="nil"/>
              <w:bottom w:val="single" w:sz="8" w:space="0" w:color="auto"/>
              <w:right w:val="single" w:sz="8" w:space="0" w:color="auto"/>
            </w:tcBorders>
            <w:vAlign w:val="bottom"/>
          </w:tcPr>
          <w:p w14:paraId="0ECC66C4" w14:textId="75E7BEB3"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92D3623"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729F125A"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53E6861D" w14:textId="4BAC9A1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DMBDRKC5</w:t>
            </w:r>
          </w:p>
        </w:tc>
        <w:tc>
          <w:tcPr>
            <w:tcW w:w="893" w:type="pct"/>
            <w:tcBorders>
              <w:top w:val="nil"/>
              <w:left w:val="nil"/>
              <w:bottom w:val="single" w:sz="8" w:space="0" w:color="auto"/>
              <w:right w:val="single" w:sz="8" w:space="0" w:color="auto"/>
            </w:tcBorders>
            <w:vAlign w:val="center"/>
          </w:tcPr>
          <w:p w14:paraId="4DB3E6D1" w14:textId="37A132B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651__B</w:t>
            </w:r>
          </w:p>
        </w:tc>
        <w:tc>
          <w:tcPr>
            <w:tcW w:w="1108" w:type="pct"/>
            <w:tcBorders>
              <w:top w:val="nil"/>
              <w:left w:val="nil"/>
              <w:bottom w:val="single" w:sz="8" w:space="0" w:color="auto"/>
              <w:right w:val="single" w:sz="8" w:space="0" w:color="auto"/>
            </w:tcBorders>
            <w:vAlign w:val="center"/>
          </w:tcPr>
          <w:p w14:paraId="09AAC96E" w14:textId="3E224FD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MBDSW-CMBSW &amp; MBDSW-RKCRK 345_DBLCKT</w:t>
            </w:r>
          </w:p>
        </w:tc>
        <w:tc>
          <w:tcPr>
            <w:tcW w:w="563" w:type="pct"/>
            <w:tcBorders>
              <w:top w:val="nil"/>
              <w:left w:val="nil"/>
              <w:bottom w:val="single" w:sz="8" w:space="0" w:color="auto"/>
              <w:right w:val="single" w:sz="8" w:space="0" w:color="auto"/>
            </w:tcBorders>
            <w:vAlign w:val="center"/>
          </w:tcPr>
          <w:p w14:paraId="77FE2AD8" w14:textId="455DFD5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Comanche Tap - Comanche Switch (Oncor) 138kV</w:t>
            </w:r>
          </w:p>
        </w:tc>
        <w:tc>
          <w:tcPr>
            <w:tcW w:w="558" w:type="pct"/>
            <w:tcBorders>
              <w:top w:val="nil"/>
              <w:left w:val="nil"/>
              <w:bottom w:val="single" w:sz="8" w:space="0" w:color="auto"/>
              <w:right w:val="single" w:sz="8" w:space="0" w:color="auto"/>
            </w:tcBorders>
            <w:vAlign w:val="center"/>
          </w:tcPr>
          <w:p w14:paraId="6CBE8EE9" w14:textId="41CDC83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657D76F4" w14:textId="0E86508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$12,147.74</w:t>
            </w:r>
          </w:p>
        </w:tc>
        <w:tc>
          <w:tcPr>
            <w:tcW w:w="572" w:type="pct"/>
            <w:tcBorders>
              <w:top w:val="nil"/>
              <w:left w:val="nil"/>
              <w:bottom w:val="single" w:sz="8" w:space="0" w:color="auto"/>
              <w:right w:val="single" w:sz="8" w:space="0" w:color="auto"/>
            </w:tcBorders>
            <w:vAlign w:val="bottom"/>
          </w:tcPr>
          <w:p w14:paraId="194967A7" w14:textId="51CD0D02"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781256F6"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667251C2"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5B8FF19E" w14:textId="3513CD9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SGEOORN8</w:t>
            </w:r>
          </w:p>
        </w:tc>
        <w:tc>
          <w:tcPr>
            <w:tcW w:w="893" w:type="pct"/>
            <w:tcBorders>
              <w:top w:val="nil"/>
              <w:left w:val="nil"/>
              <w:bottom w:val="single" w:sz="8" w:space="0" w:color="auto"/>
              <w:right w:val="single" w:sz="8" w:space="0" w:color="auto"/>
            </w:tcBorders>
            <w:vAlign w:val="center"/>
          </w:tcPr>
          <w:p w14:paraId="3C351C08" w14:textId="53C3182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ORNGROV_69_1</w:t>
            </w:r>
          </w:p>
        </w:tc>
        <w:tc>
          <w:tcPr>
            <w:tcW w:w="1108" w:type="pct"/>
            <w:tcBorders>
              <w:top w:val="nil"/>
              <w:left w:val="nil"/>
              <w:bottom w:val="single" w:sz="8" w:space="0" w:color="auto"/>
              <w:right w:val="single" w:sz="8" w:space="0" w:color="auto"/>
            </w:tcBorders>
            <w:vAlign w:val="center"/>
          </w:tcPr>
          <w:p w14:paraId="5C812C61" w14:textId="7E83A65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GEORGE WEST to GEORGE WEST LIN 1</w:t>
            </w:r>
          </w:p>
        </w:tc>
        <w:tc>
          <w:tcPr>
            <w:tcW w:w="563" w:type="pct"/>
            <w:tcBorders>
              <w:top w:val="nil"/>
              <w:left w:val="nil"/>
              <w:bottom w:val="single" w:sz="8" w:space="0" w:color="auto"/>
              <w:right w:val="single" w:sz="8" w:space="0" w:color="auto"/>
            </w:tcBorders>
            <w:vAlign w:val="center"/>
          </w:tcPr>
          <w:p w14:paraId="62907E65" w14:textId="1B91BE6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Orange Grove Switching Station 138kV</w:t>
            </w:r>
          </w:p>
        </w:tc>
        <w:tc>
          <w:tcPr>
            <w:tcW w:w="558" w:type="pct"/>
            <w:tcBorders>
              <w:top w:val="nil"/>
              <w:left w:val="nil"/>
              <w:bottom w:val="single" w:sz="8" w:space="0" w:color="auto"/>
              <w:right w:val="single" w:sz="8" w:space="0" w:color="auto"/>
            </w:tcBorders>
            <w:vAlign w:val="center"/>
          </w:tcPr>
          <w:p w14:paraId="5C4DDDE1" w14:textId="4141A0D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3245DDE0" w14:textId="0DC395B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$10,482.64</w:t>
            </w:r>
          </w:p>
        </w:tc>
        <w:tc>
          <w:tcPr>
            <w:tcW w:w="572" w:type="pct"/>
            <w:tcBorders>
              <w:top w:val="nil"/>
              <w:left w:val="nil"/>
              <w:bottom w:val="single" w:sz="8" w:space="0" w:color="auto"/>
              <w:right w:val="single" w:sz="8" w:space="0" w:color="auto"/>
            </w:tcBorders>
            <w:vAlign w:val="bottom"/>
          </w:tcPr>
          <w:p w14:paraId="3D5DABBF" w14:textId="2353903B"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D67E96A"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4E7AA4F8" w14:textId="77777777" w:rsidTr="00BD2040">
        <w:trPr>
          <w:trHeight w:val="1545"/>
        </w:trPr>
        <w:tc>
          <w:tcPr>
            <w:tcW w:w="644" w:type="pct"/>
            <w:tcBorders>
              <w:top w:val="nil"/>
              <w:left w:val="single" w:sz="8" w:space="0" w:color="auto"/>
              <w:bottom w:val="single" w:sz="8" w:space="0" w:color="auto"/>
              <w:right w:val="single" w:sz="8" w:space="0" w:color="auto"/>
            </w:tcBorders>
            <w:vAlign w:val="center"/>
          </w:tcPr>
          <w:p w14:paraId="4AB77FE7" w14:textId="07F40E9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DPEADEV8</w:t>
            </w:r>
          </w:p>
        </w:tc>
        <w:tc>
          <w:tcPr>
            <w:tcW w:w="893" w:type="pct"/>
            <w:tcBorders>
              <w:top w:val="nil"/>
              <w:left w:val="nil"/>
              <w:bottom w:val="single" w:sz="8" w:space="0" w:color="auto"/>
              <w:right w:val="single" w:sz="8" w:space="0" w:color="auto"/>
            </w:tcBorders>
            <w:vAlign w:val="center"/>
          </w:tcPr>
          <w:p w14:paraId="7CB2A77E" w14:textId="38DF5EE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BIG_FOOT_69A1</w:t>
            </w:r>
          </w:p>
        </w:tc>
        <w:tc>
          <w:tcPr>
            <w:tcW w:w="1108" w:type="pct"/>
            <w:tcBorders>
              <w:top w:val="nil"/>
              <w:left w:val="nil"/>
              <w:bottom w:val="single" w:sz="8" w:space="0" w:color="auto"/>
              <w:right w:val="single" w:sz="8" w:space="0" w:color="auto"/>
            </w:tcBorders>
            <w:vAlign w:val="center"/>
          </w:tcPr>
          <w:p w14:paraId="6CD08029" w14:textId="6C48FE1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Pearsall - Palo Duro 138 &amp; Pearsall - Devine 69</w:t>
            </w:r>
          </w:p>
        </w:tc>
        <w:tc>
          <w:tcPr>
            <w:tcW w:w="563" w:type="pct"/>
            <w:tcBorders>
              <w:top w:val="nil"/>
              <w:left w:val="nil"/>
              <w:bottom w:val="single" w:sz="8" w:space="0" w:color="auto"/>
              <w:right w:val="single" w:sz="8" w:space="0" w:color="auto"/>
            </w:tcBorders>
            <w:vAlign w:val="center"/>
          </w:tcPr>
          <w:p w14:paraId="15D19A9C" w14:textId="474986D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Foot 138kV</w:t>
            </w:r>
          </w:p>
        </w:tc>
        <w:tc>
          <w:tcPr>
            <w:tcW w:w="558" w:type="pct"/>
            <w:tcBorders>
              <w:top w:val="nil"/>
              <w:left w:val="nil"/>
              <w:bottom w:val="single" w:sz="8" w:space="0" w:color="auto"/>
              <w:right w:val="single" w:sz="8" w:space="0" w:color="auto"/>
            </w:tcBorders>
            <w:vAlign w:val="center"/>
          </w:tcPr>
          <w:p w14:paraId="252513F0" w14:textId="6AC6939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1A7A99AF" w14:textId="5F18C52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$8,921.72</w:t>
            </w:r>
          </w:p>
        </w:tc>
        <w:tc>
          <w:tcPr>
            <w:tcW w:w="572" w:type="pct"/>
            <w:tcBorders>
              <w:top w:val="nil"/>
              <w:left w:val="nil"/>
              <w:bottom w:val="single" w:sz="8" w:space="0" w:color="auto"/>
              <w:right w:val="single" w:sz="8" w:space="0" w:color="auto"/>
            </w:tcBorders>
            <w:vAlign w:val="bottom"/>
          </w:tcPr>
          <w:p w14:paraId="6C668A97" w14:textId="54500CC2"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462699F"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7E49DD69"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52179E60" w14:textId="73AC2A9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SSTAPYO8</w:t>
            </w:r>
          </w:p>
        </w:tc>
        <w:tc>
          <w:tcPr>
            <w:tcW w:w="893" w:type="pct"/>
            <w:tcBorders>
              <w:top w:val="nil"/>
              <w:left w:val="nil"/>
              <w:bottom w:val="single" w:sz="8" w:space="0" w:color="auto"/>
              <w:right w:val="single" w:sz="8" w:space="0" w:color="auto"/>
            </w:tcBorders>
            <w:vAlign w:val="center"/>
          </w:tcPr>
          <w:p w14:paraId="6F23B25F" w14:textId="2EEB47D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138_IH2_COT_1</w:t>
            </w:r>
          </w:p>
        </w:tc>
        <w:tc>
          <w:tcPr>
            <w:tcW w:w="1108" w:type="pct"/>
            <w:tcBorders>
              <w:top w:val="nil"/>
              <w:left w:val="nil"/>
              <w:bottom w:val="single" w:sz="8" w:space="0" w:color="auto"/>
              <w:right w:val="single" w:sz="8" w:space="0" w:color="auto"/>
            </w:tcBorders>
            <w:vAlign w:val="center"/>
          </w:tcPr>
          <w:p w14:paraId="477EDD20" w14:textId="132FBA2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PYOTE TNP to PYOTE TNP LIN 1</w:t>
            </w:r>
          </w:p>
        </w:tc>
        <w:tc>
          <w:tcPr>
            <w:tcW w:w="563" w:type="pct"/>
            <w:tcBorders>
              <w:top w:val="nil"/>
              <w:left w:val="nil"/>
              <w:bottom w:val="single" w:sz="8" w:space="0" w:color="auto"/>
              <w:right w:val="single" w:sz="8" w:space="0" w:color="auto"/>
            </w:tcBorders>
            <w:vAlign w:val="center"/>
          </w:tcPr>
          <w:p w14:paraId="68F5DCC7" w14:textId="29063D98"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Ih</w:t>
            </w:r>
            <w:proofErr w:type="spellEnd"/>
            <w:r>
              <w:rPr>
                <w:rFonts w:ascii="Andale WT" w:hAnsi="Andale WT" w:cs="Tahoma"/>
                <w:color w:val="454545"/>
                <w:sz w:val="18"/>
                <w:szCs w:val="18"/>
              </w:rPr>
              <w:t xml:space="preserve"> 20 Tnp - Collie Field Tap Tnp 138kV</w:t>
            </w:r>
          </w:p>
        </w:tc>
        <w:tc>
          <w:tcPr>
            <w:tcW w:w="558" w:type="pct"/>
            <w:tcBorders>
              <w:top w:val="nil"/>
              <w:left w:val="nil"/>
              <w:bottom w:val="single" w:sz="8" w:space="0" w:color="auto"/>
              <w:right w:val="single" w:sz="8" w:space="0" w:color="auto"/>
            </w:tcBorders>
            <w:vAlign w:val="center"/>
          </w:tcPr>
          <w:p w14:paraId="3B23BB6D" w14:textId="6F75C39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64DA051C" w14:textId="13DE3E3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$6,918.40</w:t>
            </w:r>
          </w:p>
        </w:tc>
        <w:tc>
          <w:tcPr>
            <w:tcW w:w="572" w:type="pct"/>
            <w:tcBorders>
              <w:top w:val="nil"/>
              <w:left w:val="nil"/>
              <w:bottom w:val="single" w:sz="8" w:space="0" w:color="auto"/>
              <w:right w:val="single" w:sz="8" w:space="0" w:color="auto"/>
            </w:tcBorders>
            <w:vAlign w:val="bottom"/>
          </w:tcPr>
          <w:p w14:paraId="1B02EC13" w14:textId="5006B30E"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1C56F41"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A564415"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72C00C50" w14:textId="7B21F43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BASE CASE</w:t>
            </w:r>
          </w:p>
        </w:tc>
        <w:tc>
          <w:tcPr>
            <w:tcW w:w="893" w:type="pct"/>
            <w:tcBorders>
              <w:top w:val="nil"/>
              <w:left w:val="nil"/>
              <w:bottom w:val="single" w:sz="8" w:space="0" w:color="auto"/>
              <w:right w:val="single" w:sz="8" w:space="0" w:color="auto"/>
            </w:tcBorders>
            <w:vAlign w:val="center"/>
          </w:tcPr>
          <w:p w14:paraId="4CA54CFA" w14:textId="60A28EF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138_FTS_LNC_1</w:t>
            </w:r>
          </w:p>
        </w:tc>
        <w:tc>
          <w:tcPr>
            <w:tcW w:w="1108" w:type="pct"/>
            <w:tcBorders>
              <w:top w:val="nil"/>
              <w:left w:val="nil"/>
              <w:bottom w:val="single" w:sz="8" w:space="0" w:color="auto"/>
              <w:right w:val="single" w:sz="8" w:space="0" w:color="auto"/>
            </w:tcBorders>
            <w:vAlign w:val="center"/>
          </w:tcPr>
          <w:p w14:paraId="7C86ECA8" w14:textId="5752666D"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Basecase</w:t>
            </w:r>
            <w:proofErr w:type="spellEnd"/>
          </w:p>
        </w:tc>
        <w:tc>
          <w:tcPr>
            <w:tcW w:w="563" w:type="pct"/>
            <w:tcBorders>
              <w:top w:val="nil"/>
              <w:left w:val="nil"/>
              <w:bottom w:val="single" w:sz="8" w:space="0" w:color="auto"/>
              <w:right w:val="single" w:sz="8" w:space="0" w:color="auto"/>
            </w:tcBorders>
            <w:vAlign w:val="center"/>
          </w:tcPr>
          <w:p w14:paraId="5F31E111" w14:textId="0F304A4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Leon Creek Tnp - Fort Stockton Plant 138kV</w:t>
            </w:r>
          </w:p>
        </w:tc>
        <w:tc>
          <w:tcPr>
            <w:tcW w:w="558" w:type="pct"/>
            <w:tcBorders>
              <w:top w:val="nil"/>
              <w:left w:val="nil"/>
              <w:bottom w:val="single" w:sz="8" w:space="0" w:color="auto"/>
              <w:right w:val="single" w:sz="8" w:space="0" w:color="auto"/>
            </w:tcBorders>
            <w:vAlign w:val="center"/>
          </w:tcPr>
          <w:p w14:paraId="179422B8" w14:textId="4A9D4D3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531" w:type="pct"/>
            <w:tcBorders>
              <w:top w:val="nil"/>
              <w:left w:val="nil"/>
              <w:bottom w:val="single" w:sz="8" w:space="0" w:color="auto"/>
              <w:right w:val="single" w:sz="8" w:space="0" w:color="auto"/>
            </w:tcBorders>
          </w:tcPr>
          <w:p w14:paraId="2904A2A5" w14:textId="0FA9351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$5,517.53</w:t>
            </w:r>
          </w:p>
        </w:tc>
        <w:tc>
          <w:tcPr>
            <w:tcW w:w="572" w:type="pct"/>
            <w:tcBorders>
              <w:top w:val="nil"/>
              <w:left w:val="nil"/>
              <w:bottom w:val="single" w:sz="8" w:space="0" w:color="auto"/>
              <w:right w:val="single" w:sz="8" w:space="0" w:color="auto"/>
            </w:tcBorders>
            <w:vAlign w:val="bottom"/>
          </w:tcPr>
          <w:p w14:paraId="31E05774" w14:textId="69678175"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2258237D"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74A12B92" w14:textId="77777777" w:rsidTr="00BD2040">
        <w:trPr>
          <w:trHeight w:val="975"/>
        </w:trPr>
        <w:tc>
          <w:tcPr>
            <w:tcW w:w="644" w:type="pct"/>
            <w:tcBorders>
              <w:top w:val="nil"/>
              <w:left w:val="single" w:sz="8" w:space="0" w:color="auto"/>
              <w:bottom w:val="single" w:sz="8" w:space="0" w:color="auto"/>
              <w:right w:val="single" w:sz="8" w:space="0" w:color="auto"/>
            </w:tcBorders>
            <w:vAlign w:val="center"/>
          </w:tcPr>
          <w:p w14:paraId="4A7EB305" w14:textId="6891C6B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BASE CASE</w:t>
            </w:r>
          </w:p>
        </w:tc>
        <w:tc>
          <w:tcPr>
            <w:tcW w:w="893" w:type="pct"/>
            <w:tcBorders>
              <w:top w:val="nil"/>
              <w:left w:val="nil"/>
              <w:bottom w:val="single" w:sz="8" w:space="0" w:color="auto"/>
              <w:right w:val="single" w:sz="8" w:space="0" w:color="auto"/>
            </w:tcBorders>
            <w:vAlign w:val="center"/>
          </w:tcPr>
          <w:p w14:paraId="79A6950A" w14:textId="3B80629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RV_RH</w:t>
            </w:r>
          </w:p>
        </w:tc>
        <w:tc>
          <w:tcPr>
            <w:tcW w:w="1108" w:type="pct"/>
            <w:tcBorders>
              <w:top w:val="nil"/>
              <w:left w:val="nil"/>
              <w:bottom w:val="single" w:sz="8" w:space="0" w:color="auto"/>
              <w:right w:val="single" w:sz="8" w:space="0" w:color="auto"/>
            </w:tcBorders>
            <w:vAlign w:val="center"/>
          </w:tcPr>
          <w:p w14:paraId="06B092C1" w14:textId="47534972"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Basecase</w:t>
            </w:r>
            <w:proofErr w:type="spellEnd"/>
          </w:p>
        </w:tc>
        <w:tc>
          <w:tcPr>
            <w:tcW w:w="563" w:type="pct"/>
            <w:tcBorders>
              <w:top w:val="nil"/>
              <w:left w:val="nil"/>
              <w:bottom w:val="single" w:sz="8" w:space="0" w:color="auto"/>
              <w:right w:val="single" w:sz="8" w:space="0" w:color="auto"/>
            </w:tcBorders>
            <w:vAlign w:val="center"/>
          </w:tcPr>
          <w:p w14:paraId="3EFA9BCD" w14:textId="6135674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RV_RH GTC</w:t>
            </w:r>
          </w:p>
        </w:tc>
        <w:tc>
          <w:tcPr>
            <w:tcW w:w="558" w:type="pct"/>
            <w:tcBorders>
              <w:top w:val="nil"/>
              <w:left w:val="nil"/>
              <w:bottom w:val="single" w:sz="8" w:space="0" w:color="auto"/>
              <w:right w:val="single" w:sz="8" w:space="0" w:color="auto"/>
            </w:tcBorders>
            <w:vAlign w:val="center"/>
          </w:tcPr>
          <w:p w14:paraId="2F37EF53" w14:textId="58C869A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0FE5138E" w14:textId="1B8A41D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$5,373.94</w:t>
            </w:r>
          </w:p>
        </w:tc>
        <w:tc>
          <w:tcPr>
            <w:tcW w:w="572" w:type="pct"/>
            <w:tcBorders>
              <w:top w:val="nil"/>
              <w:left w:val="nil"/>
              <w:bottom w:val="single" w:sz="8" w:space="0" w:color="auto"/>
              <w:right w:val="single" w:sz="8" w:space="0" w:color="auto"/>
            </w:tcBorders>
            <w:vAlign w:val="bottom"/>
          </w:tcPr>
          <w:p w14:paraId="622BDE3D" w14:textId="220C15CB"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217C303"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3D9B6815"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661165F1" w14:textId="354B1A5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SFURVAN8</w:t>
            </w:r>
          </w:p>
        </w:tc>
        <w:tc>
          <w:tcPr>
            <w:tcW w:w="893" w:type="pct"/>
            <w:tcBorders>
              <w:top w:val="nil"/>
              <w:left w:val="nil"/>
              <w:bottom w:val="single" w:sz="8" w:space="0" w:color="auto"/>
              <w:right w:val="single" w:sz="8" w:space="0" w:color="auto"/>
            </w:tcBorders>
            <w:vAlign w:val="center"/>
          </w:tcPr>
          <w:p w14:paraId="4480A997" w14:textId="1D3F57E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RAYBUR_FURHMAN_1</w:t>
            </w:r>
          </w:p>
        </w:tc>
        <w:tc>
          <w:tcPr>
            <w:tcW w:w="1108" w:type="pct"/>
            <w:tcBorders>
              <w:top w:val="nil"/>
              <w:left w:val="nil"/>
              <w:bottom w:val="single" w:sz="8" w:space="0" w:color="auto"/>
              <w:right w:val="single" w:sz="8" w:space="0" w:color="auto"/>
            </w:tcBorders>
            <w:vAlign w:val="center"/>
          </w:tcPr>
          <w:p w14:paraId="16F6D3EF" w14:textId="221AEA0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FURHMAN to VANDERBILT SWITCHING STATION LIN 1</w:t>
            </w:r>
          </w:p>
        </w:tc>
        <w:tc>
          <w:tcPr>
            <w:tcW w:w="563" w:type="pct"/>
            <w:tcBorders>
              <w:top w:val="nil"/>
              <w:left w:val="nil"/>
              <w:bottom w:val="single" w:sz="8" w:space="0" w:color="auto"/>
              <w:right w:val="single" w:sz="8" w:space="0" w:color="auto"/>
            </w:tcBorders>
            <w:vAlign w:val="center"/>
          </w:tcPr>
          <w:p w14:paraId="162D35A5" w14:textId="7D916E4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Sam Rayburn Switchyd - </w:t>
            </w:r>
            <w:proofErr w:type="spellStart"/>
            <w:r>
              <w:rPr>
                <w:rFonts w:ascii="Andale WT" w:hAnsi="Andale WT" w:cs="Tahoma"/>
                <w:color w:val="454545"/>
                <w:sz w:val="18"/>
                <w:szCs w:val="18"/>
              </w:rPr>
              <w:t>Furhman</w:t>
            </w:r>
            <w:proofErr w:type="spellEnd"/>
            <w:r>
              <w:rPr>
                <w:rFonts w:ascii="Andale WT" w:hAnsi="Andale WT" w:cs="Tahoma"/>
                <w:color w:val="454545"/>
                <w:sz w:val="18"/>
                <w:szCs w:val="18"/>
              </w:rPr>
              <w:t xml:space="preserve"> 138kV</w:t>
            </w:r>
          </w:p>
        </w:tc>
        <w:tc>
          <w:tcPr>
            <w:tcW w:w="558" w:type="pct"/>
            <w:tcBorders>
              <w:top w:val="nil"/>
              <w:left w:val="nil"/>
              <w:bottom w:val="single" w:sz="8" w:space="0" w:color="auto"/>
              <w:right w:val="single" w:sz="8" w:space="0" w:color="auto"/>
            </w:tcBorders>
            <w:vAlign w:val="center"/>
          </w:tcPr>
          <w:p w14:paraId="5F6FA8CC" w14:textId="4F40822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59AB7A3E" w14:textId="78CE868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$2,870.63</w:t>
            </w:r>
          </w:p>
        </w:tc>
        <w:tc>
          <w:tcPr>
            <w:tcW w:w="572" w:type="pct"/>
            <w:tcBorders>
              <w:top w:val="nil"/>
              <w:left w:val="nil"/>
              <w:bottom w:val="single" w:sz="8" w:space="0" w:color="auto"/>
              <w:right w:val="single" w:sz="8" w:space="0" w:color="auto"/>
            </w:tcBorders>
            <w:vAlign w:val="bottom"/>
          </w:tcPr>
          <w:p w14:paraId="227D7817" w14:textId="260B0FBB"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36FA862" w14:textId="77777777" w:rsidR="006C134D" w:rsidRPr="00D95E5A" w:rsidRDefault="006C134D" w:rsidP="008F0687">
            <w:pPr>
              <w:spacing w:after="0" w:line="240" w:lineRule="auto"/>
              <w:rPr>
                <w:rFonts w:ascii="Times New Roman" w:hAnsi="Times New Roman"/>
                <w:sz w:val="16"/>
                <w:szCs w:val="16"/>
                <w:highlight w:val="yellow"/>
              </w:rPr>
            </w:pPr>
          </w:p>
        </w:tc>
      </w:tr>
    </w:tbl>
    <w:p w14:paraId="47E0BE1D" w14:textId="5E57015D" w:rsidR="00667921" w:rsidRPr="00273301" w:rsidRDefault="00E4658F" w:rsidP="00667921">
      <w:pPr>
        <w:pStyle w:val="Heading2"/>
      </w:pPr>
      <w:bookmarkStart w:id="277" w:name="_Toc205894780"/>
      <w:r w:rsidRPr="00273301">
        <w:t>Generic Transmission Constraint Congestion</w:t>
      </w:r>
      <w:bookmarkEnd w:id="277"/>
    </w:p>
    <w:p w14:paraId="1969F763" w14:textId="77777777" w:rsidR="00B02FB3" w:rsidRDefault="00B02FB3" w:rsidP="00E4658F">
      <w:pPr>
        <w:pStyle w:val="bulletlevel1"/>
        <w:numPr>
          <w:ilvl w:val="0"/>
          <w:numId w:val="0"/>
        </w:numPr>
        <w:rPr>
          <w:color w:val="auto"/>
        </w:rPr>
      </w:pPr>
    </w:p>
    <w:tbl>
      <w:tblPr>
        <w:tblW w:w="4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1228"/>
      </w:tblGrid>
      <w:tr w:rsidR="00E16711" w:rsidRPr="00273301" w14:paraId="40A670F9" w14:textId="77777777" w:rsidTr="00226C74">
        <w:trPr>
          <w:trHeight w:val="804"/>
          <w:jc w:val="center"/>
        </w:trPr>
        <w:tc>
          <w:tcPr>
            <w:tcW w:w="3050" w:type="dxa"/>
            <w:shd w:val="clear" w:color="000000" w:fill="444D53"/>
            <w:vAlign w:val="center"/>
            <w:hideMark/>
          </w:tcPr>
          <w:p w14:paraId="6977F816" w14:textId="77777777" w:rsidR="00E16711" w:rsidRPr="00273301" w:rsidRDefault="00E16711" w:rsidP="00226C74">
            <w:pPr>
              <w:spacing w:after="0" w:line="240" w:lineRule="auto"/>
              <w:jc w:val="center"/>
              <w:rPr>
                <w:rFonts w:cs="Arial"/>
                <w:color w:val="FFFFFF"/>
              </w:rPr>
            </w:pPr>
            <w:r w:rsidRPr="00273301">
              <w:rPr>
                <w:rFonts w:cs="Arial"/>
                <w:color w:val="FFFFFF"/>
              </w:rPr>
              <w:t>GTC</w:t>
            </w:r>
          </w:p>
        </w:tc>
        <w:tc>
          <w:tcPr>
            <w:tcW w:w="1228" w:type="dxa"/>
            <w:shd w:val="clear" w:color="000000" w:fill="444D53"/>
            <w:vAlign w:val="center"/>
            <w:hideMark/>
          </w:tcPr>
          <w:p w14:paraId="3A754A0C" w14:textId="77777777" w:rsidR="00E16711" w:rsidRPr="00273301" w:rsidRDefault="00E16711" w:rsidP="00226C74">
            <w:pPr>
              <w:spacing w:after="0" w:line="240" w:lineRule="auto"/>
              <w:jc w:val="center"/>
              <w:rPr>
                <w:rFonts w:cs="Arial"/>
                <w:color w:val="FFFFFF"/>
              </w:rPr>
            </w:pPr>
            <w:r w:rsidRPr="00273301">
              <w:rPr>
                <w:rFonts w:cs="Arial"/>
                <w:color w:val="FFFFFF"/>
              </w:rPr>
              <w:t>Days Congestion</w:t>
            </w:r>
          </w:p>
        </w:tc>
      </w:tr>
      <w:tr w:rsidR="00E16711" w:rsidRPr="00273301" w14:paraId="5B759DBD" w14:textId="77777777" w:rsidTr="00226C74">
        <w:trPr>
          <w:trHeight w:val="300"/>
          <w:jc w:val="center"/>
        </w:trPr>
        <w:tc>
          <w:tcPr>
            <w:tcW w:w="3050" w:type="dxa"/>
            <w:noWrap/>
            <w:hideMark/>
          </w:tcPr>
          <w:p w14:paraId="4C48C64A" w14:textId="77777777" w:rsidR="00E16711" w:rsidRPr="00273301" w:rsidRDefault="00E16711" w:rsidP="00226C74">
            <w:pPr>
              <w:spacing w:after="0" w:line="240" w:lineRule="auto"/>
              <w:jc w:val="center"/>
              <w:rPr>
                <w:rFonts w:ascii="Calibri" w:hAnsi="Calibri" w:cs="Calibri"/>
                <w:color w:val="000000"/>
                <w:sz w:val="22"/>
                <w:szCs w:val="22"/>
              </w:rPr>
            </w:pPr>
            <w:r w:rsidRPr="00503730">
              <w:t>Hamilton County</w:t>
            </w:r>
          </w:p>
        </w:tc>
        <w:tc>
          <w:tcPr>
            <w:tcW w:w="1228" w:type="dxa"/>
            <w:noWrap/>
            <w:hideMark/>
          </w:tcPr>
          <w:p w14:paraId="1EEBE9D0" w14:textId="77777777" w:rsidR="00E16711" w:rsidRPr="00273301" w:rsidRDefault="00E16711" w:rsidP="00226C74">
            <w:pPr>
              <w:spacing w:after="0" w:line="240" w:lineRule="auto"/>
              <w:jc w:val="center"/>
              <w:rPr>
                <w:rFonts w:ascii="Calibri" w:hAnsi="Calibri" w:cs="Calibri"/>
                <w:color w:val="000000"/>
                <w:sz w:val="22"/>
                <w:szCs w:val="22"/>
              </w:rPr>
            </w:pPr>
            <w:r w:rsidRPr="00503730">
              <w:t>30</w:t>
            </w:r>
          </w:p>
        </w:tc>
      </w:tr>
      <w:tr w:rsidR="00E16711" w:rsidRPr="00273301" w14:paraId="261E1559" w14:textId="77777777" w:rsidTr="00226C74">
        <w:trPr>
          <w:trHeight w:val="300"/>
          <w:jc w:val="center"/>
        </w:trPr>
        <w:tc>
          <w:tcPr>
            <w:tcW w:w="3050" w:type="dxa"/>
            <w:noWrap/>
            <w:hideMark/>
          </w:tcPr>
          <w:p w14:paraId="4A3138F2" w14:textId="77777777" w:rsidR="00E16711" w:rsidRPr="00273301" w:rsidRDefault="00E16711" w:rsidP="00226C74">
            <w:pPr>
              <w:spacing w:after="0" w:line="240" w:lineRule="auto"/>
              <w:jc w:val="center"/>
              <w:rPr>
                <w:rFonts w:ascii="Calibri" w:hAnsi="Calibri" w:cs="Calibri"/>
                <w:color w:val="000000"/>
                <w:sz w:val="22"/>
                <w:szCs w:val="22"/>
              </w:rPr>
            </w:pPr>
            <w:r w:rsidRPr="00503730">
              <w:t>Zapata to Starr</w:t>
            </w:r>
          </w:p>
        </w:tc>
        <w:tc>
          <w:tcPr>
            <w:tcW w:w="1228" w:type="dxa"/>
            <w:noWrap/>
            <w:hideMark/>
          </w:tcPr>
          <w:p w14:paraId="5D627B39" w14:textId="77777777" w:rsidR="00E16711" w:rsidRPr="00273301" w:rsidRDefault="00E16711" w:rsidP="00226C74">
            <w:pPr>
              <w:spacing w:after="0" w:line="240" w:lineRule="auto"/>
              <w:jc w:val="center"/>
              <w:rPr>
                <w:rFonts w:ascii="Calibri" w:hAnsi="Calibri" w:cs="Calibri"/>
                <w:color w:val="000000"/>
                <w:sz w:val="22"/>
                <w:szCs w:val="22"/>
              </w:rPr>
            </w:pPr>
            <w:r w:rsidRPr="00503730">
              <w:t>29</w:t>
            </w:r>
          </w:p>
        </w:tc>
      </w:tr>
      <w:tr w:rsidR="00E16711" w:rsidRPr="00273301" w14:paraId="0F948247" w14:textId="77777777" w:rsidTr="00226C74">
        <w:trPr>
          <w:trHeight w:val="300"/>
          <w:jc w:val="center"/>
        </w:trPr>
        <w:tc>
          <w:tcPr>
            <w:tcW w:w="3050" w:type="dxa"/>
            <w:noWrap/>
            <w:hideMark/>
          </w:tcPr>
          <w:p w14:paraId="6B25B06D" w14:textId="77777777" w:rsidR="00E16711" w:rsidRPr="00273301" w:rsidRDefault="00E16711" w:rsidP="00226C74">
            <w:pPr>
              <w:spacing w:after="0" w:line="240" w:lineRule="auto"/>
              <w:jc w:val="center"/>
              <w:rPr>
                <w:rFonts w:ascii="Calibri" w:hAnsi="Calibri" w:cs="Calibri"/>
                <w:color w:val="000000"/>
                <w:sz w:val="22"/>
                <w:szCs w:val="22"/>
              </w:rPr>
            </w:pPr>
            <w:r w:rsidRPr="00503730">
              <w:t>South Texas Export (E_PASP)</w:t>
            </w:r>
          </w:p>
        </w:tc>
        <w:tc>
          <w:tcPr>
            <w:tcW w:w="1228" w:type="dxa"/>
            <w:noWrap/>
            <w:hideMark/>
          </w:tcPr>
          <w:p w14:paraId="1FEE2F2D" w14:textId="77777777" w:rsidR="00E16711" w:rsidRPr="00273301" w:rsidRDefault="00E16711" w:rsidP="00226C74">
            <w:pPr>
              <w:spacing w:after="0" w:line="240" w:lineRule="auto"/>
              <w:jc w:val="center"/>
              <w:rPr>
                <w:rFonts w:ascii="Calibri" w:hAnsi="Calibri" w:cs="Calibri"/>
                <w:color w:val="000000"/>
                <w:sz w:val="22"/>
                <w:szCs w:val="22"/>
              </w:rPr>
            </w:pPr>
            <w:r w:rsidRPr="00503730">
              <w:t>28</w:t>
            </w:r>
          </w:p>
        </w:tc>
      </w:tr>
      <w:tr w:rsidR="00E16711" w:rsidRPr="00273301" w14:paraId="199F04D4" w14:textId="77777777" w:rsidTr="00226C74">
        <w:trPr>
          <w:trHeight w:val="300"/>
          <w:jc w:val="center"/>
        </w:trPr>
        <w:tc>
          <w:tcPr>
            <w:tcW w:w="3050" w:type="dxa"/>
            <w:noWrap/>
            <w:hideMark/>
          </w:tcPr>
          <w:p w14:paraId="4F56A8B8" w14:textId="77777777" w:rsidR="00E16711" w:rsidRPr="00273301" w:rsidRDefault="00E16711" w:rsidP="00226C74">
            <w:pPr>
              <w:spacing w:after="0" w:line="240" w:lineRule="auto"/>
              <w:jc w:val="center"/>
              <w:rPr>
                <w:rFonts w:ascii="Calibri" w:hAnsi="Calibri" w:cs="Calibri"/>
                <w:color w:val="000000"/>
                <w:sz w:val="22"/>
                <w:szCs w:val="22"/>
              </w:rPr>
            </w:pPr>
            <w:r w:rsidRPr="00503730">
              <w:t>South Texas Export (E_PATA)</w:t>
            </w:r>
          </w:p>
        </w:tc>
        <w:tc>
          <w:tcPr>
            <w:tcW w:w="1228" w:type="dxa"/>
            <w:noWrap/>
            <w:hideMark/>
          </w:tcPr>
          <w:p w14:paraId="4A938D42" w14:textId="77777777" w:rsidR="00E16711" w:rsidRPr="00273301" w:rsidRDefault="00E16711" w:rsidP="00226C74">
            <w:pPr>
              <w:spacing w:after="0" w:line="240" w:lineRule="auto"/>
              <w:jc w:val="center"/>
              <w:rPr>
                <w:rFonts w:ascii="Calibri" w:hAnsi="Calibri" w:cs="Calibri"/>
                <w:color w:val="000000"/>
                <w:sz w:val="22"/>
                <w:szCs w:val="22"/>
              </w:rPr>
            </w:pPr>
            <w:r w:rsidRPr="00503730">
              <w:t>25</w:t>
            </w:r>
          </w:p>
        </w:tc>
      </w:tr>
      <w:tr w:rsidR="00E16711" w:rsidRPr="00273301" w14:paraId="2A1CEB9A" w14:textId="77777777" w:rsidTr="00226C74">
        <w:trPr>
          <w:trHeight w:val="300"/>
          <w:jc w:val="center"/>
        </w:trPr>
        <w:tc>
          <w:tcPr>
            <w:tcW w:w="3050" w:type="dxa"/>
            <w:noWrap/>
            <w:hideMark/>
          </w:tcPr>
          <w:p w14:paraId="0489096B" w14:textId="77777777" w:rsidR="00E16711" w:rsidRPr="00273301" w:rsidRDefault="00E16711" w:rsidP="00226C74">
            <w:pPr>
              <w:spacing w:after="0" w:line="240" w:lineRule="auto"/>
              <w:jc w:val="center"/>
              <w:rPr>
                <w:rFonts w:ascii="Calibri" w:hAnsi="Calibri" w:cs="Calibri"/>
                <w:color w:val="000000"/>
                <w:sz w:val="22"/>
                <w:szCs w:val="22"/>
              </w:rPr>
            </w:pPr>
            <w:r w:rsidRPr="00503730">
              <w:t>North Edinburg to Lobo</w:t>
            </w:r>
          </w:p>
        </w:tc>
        <w:tc>
          <w:tcPr>
            <w:tcW w:w="1228" w:type="dxa"/>
            <w:noWrap/>
            <w:hideMark/>
          </w:tcPr>
          <w:p w14:paraId="183AFD87" w14:textId="77777777" w:rsidR="00E16711" w:rsidRPr="00273301" w:rsidRDefault="00E16711" w:rsidP="00226C74">
            <w:pPr>
              <w:spacing w:after="0" w:line="240" w:lineRule="auto"/>
              <w:jc w:val="center"/>
              <w:rPr>
                <w:rFonts w:ascii="Calibri" w:hAnsi="Calibri" w:cs="Calibri"/>
                <w:color w:val="000000"/>
                <w:sz w:val="22"/>
                <w:szCs w:val="22"/>
              </w:rPr>
            </w:pPr>
            <w:r w:rsidRPr="00503730">
              <w:t>24</w:t>
            </w:r>
          </w:p>
        </w:tc>
      </w:tr>
      <w:tr w:rsidR="00E16711" w:rsidRPr="00273301" w14:paraId="03A04F8B" w14:textId="77777777" w:rsidTr="00226C74">
        <w:trPr>
          <w:trHeight w:val="300"/>
          <w:jc w:val="center"/>
        </w:trPr>
        <w:tc>
          <w:tcPr>
            <w:tcW w:w="3050" w:type="dxa"/>
            <w:noWrap/>
            <w:hideMark/>
          </w:tcPr>
          <w:p w14:paraId="32873854" w14:textId="77777777" w:rsidR="00E16711" w:rsidRPr="00273301" w:rsidRDefault="00E16711" w:rsidP="00226C74">
            <w:pPr>
              <w:spacing w:after="0" w:line="240" w:lineRule="auto"/>
              <w:jc w:val="center"/>
              <w:rPr>
                <w:rFonts w:ascii="Calibri" w:hAnsi="Calibri" w:cs="Calibri"/>
                <w:color w:val="000000"/>
                <w:sz w:val="22"/>
                <w:szCs w:val="22"/>
              </w:rPr>
            </w:pPr>
            <w:r w:rsidRPr="00503730">
              <w:t>Nelson Sharpe to Rio Hondo</w:t>
            </w:r>
          </w:p>
        </w:tc>
        <w:tc>
          <w:tcPr>
            <w:tcW w:w="1228" w:type="dxa"/>
            <w:noWrap/>
            <w:hideMark/>
          </w:tcPr>
          <w:p w14:paraId="0888D000" w14:textId="77777777" w:rsidR="00E16711" w:rsidRPr="00273301" w:rsidRDefault="00E16711" w:rsidP="00226C74">
            <w:pPr>
              <w:spacing w:after="0" w:line="240" w:lineRule="auto"/>
              <w:jc w:val="center"/>
              <w:rPr>
                <w:rFonts w:ascii="Calibri" w:hAnsi="Calibri" w:cs="Calibri"/>
                <w:color w:val="000000"/>
                <w:sz w:val="22"/>
                <w:szCs w:val="22"/>
              </w:rPr>
            </w:pPr>
            <w:r w:rsidRPr="00503730">
              <w:t>22</w:t>
            </w:r>
          </w:p>
        </w:tc>
      </w:tr>
      <w:tr w:rsidR="00E16711" w:rsidRPr="00273301" w14:paraId="05924DA2" w14:textId="77777777" w:rsidTr="00226C74">
        <w:trPr>
          <w:trHeight w:val="300"/>
          <w:jc w:val="center"/>
        </w:trPr>
        <w:tc>
          <w:tcPr>
            <w:tcW w:w="3050" w:type="dxa"/>
            <w:noWrap/>
            <w:hideMark/>
          </w:tcPr>
          <w:p w14:paraId="38183C2C" w14:textId="77777777" w:rsidR="00E16711" w:rsidRPr="00273301" w:rsidRDefault="00E16711" w:rsidP="00226C74">
            <w:pPr>
              <w:spacing w:after="0" w:line="240" w:lineRule="auto"/>
              <w:jc w:val="center"/>
              <w:rPr>
                <w:rFonts w:ascii="Calibri" w:hAnsi="Calibri" w:cs="Calibri"/>
                <w:color w:val="000000"/>
                <w:sz w:val="22"/>
                <w:szCs w:val="22"/>
              </w:rPr>
            </w:pPr>
            <w:r w:rsidRPr="00503730">
              <w:t>West Texas Export</w:t>
            </w:r>
          </w:p>
        </w:tc>
        <w:tc>
          <w:tcPr>
            <w:tcW w:w="1228" w:type="dxa"/>
            <w:noWrap/>
            <w:hideMark/>
          </w:tcPr>
          <w:p w14:paraId="14C93210" w14:textId="77777777" w:rsidR="00E16711" w:rsidRPr="00273301" w:rsidRDefault="00E16711" w:rsidP="00226C74">
            <w:pPr>
              <w:spacing w:after="0" w:line="240" w:lineRule="auto"/>
              <w:jc w:val="center"/>
              <w:rPr>
                <w:rFonts w:ascii="Calibri" w:hAnsi="Calibri" w:cs="Calibri"/>
                <w:color w:val="000000"/>
                <w:sz w:val="22"/>
                <w:szCs w:val="22"/>
              </w:rPr>
            </w:pPr>
            <w:r w:rsidRPr="00503730">
              <w:t>8</w:t>
            </w:r>
          </w:p>
        </w:tc>
      </w:tr>
      <w:tr w:rsidR="00E16711" w:rsidRPr="00273301" w14:paraId="6BBB9806" w14:textId="77777777" w:rsidTr="00226C74">
        <w:trPr>
          <w:trHeight w:val="300"/>
          <w:jc w:val="center"/>
        </w:trPr>
        <w:tc>
          <w:tcPr>
            <w:tcW w:w="3050" w:type="dxa"/>
            <w:noWrap/>
            <w:hideMark/>
          </w:tcPr>
          <w:p w14:paraId="58B8EDB5" w14:textId="77777777" w:rsidR="00E16711" w:rsidRPr="00273301" w:rsidRDefault="00E16711" w:rsidP="00226C74">
            <w:pPr>
              <w:spacing w:after="0" w:line="240" w:lineRule="auto"/>
              <w:jc w:val="center"/>
              <w:rPr>
                <w:rFonts w:ascii="Calibri" w:hAnsi="Calibri" w:cs="Calibri"/>
                <w:color w:val="000000"/>
                <w:sz w:val="22"/>
                <w:szCs w:val="22"/>
              </w:rPr>
            </w:pPr>
            <w:r w:rsidRPr="00503730">
              <w:t>SAMSW</w:t>
            </w:r>
          </w:p>
        </w:tc>
        <w:tc>
          <w:tcPr>
            <w:tcW w:w="1228" w:type="dxa"/>
            <w:noWrap/>
            <w:hideMark/>
          </w:tcPr>
          <w:p w14:paraId="498418E3" w14:textId="77777777" w:rsidR="00E16711" w:rsidRPr="00273301" w:rsidRDefault="00E16711" w:rsidP="00226C74">
            <w:pPr>
              <w:spacing w:after="0" w:line="240" w:lineRule="auto"/>
              <w:jc w:val="center"/>
              <w:rPr>
                <w:rFonts w:ascii="Calibri" w:hAnsi="Calibri" w:cs="Calibri"/>
                <w:color w:val="000000"/>
                <w:sz w:val="22"/>
                <w:szCs w:val="22"/>
              </w:rPr>
            </w:pPr>
            <w:r w:rsidRPr="00503730">
              <w:t>6</w:t>
            </w:r>
          </w:p>
        </w:tc>
      </w:tr>
      <w:tr w:rsidR="00E16711" w:rsidRPr="00273301" w14:paraId="546C2FA8" w14:textId="77777777" w:rsidTr="00226C74">
        <w:trPr>
          <w:trHeight w:val="300"/>
          <w:jc w:val="center"/>
        </w:trPr>
        <w:tc>
          <w:tcPr>
            <w:tcW w:w="3050" w:type="dxa"/>
            <w:noWrap/>
          </w:tcPr>
          <w:p w14:paraId="16C41D09" w14:textId="77777777" w:rsidR="00E16711" w:rsidRPr="00503730" w:rsidRDefault="00E16711" w:rsidP="00226C74">
            <w:pPr>
              <w:spacing w:after="0" w:line="240" w:lineRule="auto"/>
              <w:jc w:val="center"/>
            </w:pPr>
            <w:r w:rsidRPr="00BF17DD">
              <w:t>Panhandle GTC</w:t>
            </w:r>
          </w:p>
        </w:tc>
        <w:tc>
          <w:tcPr>
            <w:tcW w:w="1228" w:type="dxa"/>
            <w:noWrap/>
          </w:tcPr>
          <w:p w14:paraId="7C9AA9AC" w14:textId="77777777" w:rsidR="00E16711" w:rsidRPr="00503730" w:rsidRDefault="00E16711" w:rsidP="00226C74">
            <w:pPr>
              <w:spacing w:after="0" w:line="240" w:lineRule="auto"/>
              <w:jc w:val="center"/>
            </w:pPr>
            <w:r w:rsidRPr="00BF17DD">
              <w:t>5</w:t>
            </w:r>
          </w:p>
        </w:tc>
      </w:tr>
      <w:tr w:rsidR="00E16711" w:rsidRPr="00273301" w14:paraId="6F4830C8" w14:textId="77777777" w:rsidTr="00226C74">
        <w:trPr>
          <w:trHeight w:val="300"/>
          <w:jc w:val="center"/>
        </w:trPr>
        <w:tc>
          <w:tcPr>
            <w:tcW w:w="3050" w:type="dxa"/>
            <w:noWrap/>
          </w:tcPr>
          <w:p w14:paraId="556D29C1" w14:textId="77777777" w:rsidR="00E16711" w:rsidRPr="00503730" w:rsidRDefault="00E16711" w:rsidP="00226C74">
            <w:pPr>
              <w:spacing w:after="0" w:line="240" w:lineRule="auto"/>
              <w:jc w:val="center"/>
            </w:pPr>
            <w:r w:rsidRPr="00BF17DD">
              <w:t>Wharton County</w:t>
            </w:r>
          </w:p>
        </w:tc>
        <w:tc>
          <w:tcPr>
            <w:tcW w:w="1228" w:type="dxa"/>
            <w:noWrap/>
          </w:tcPr>
          <w:p w14:paraId="57E7B644" w14:textId="77777777" w:rsidR="00E16711" w:rsidRPr="00503730" w:rsidRDefault="00E16711" w:rsidP="00226C74">
            <w:pPr>
              <w:spacing w:after="0" w:line="240" w:lineRule="auto"/>
              <w:jc w:val="center"/>
            </w:pPr>
            <w:r w:rsidRPr="00BF17DD">
              <w:t>5</w:t>
            </w:r>
          </w:p>
        </w:tc>
      </w:tr>
      <w:tr w:rsidR="00E16711" w:rsidRPr="00273301" w14:paraId="3B9E149F" w14:textId="77777777" w:rsidTr="00226C74">
        <w:trPr>
          <w:trHeight w:val="300"/>
          <w:jc w:val="center"/>
        </w:trPr>
        <w:tc>
          <w:tcPr>
            <w:tcW w:w="3050" w:type="dxa"/>
            <w:noWrap/>
          </w:tcPr>
          <w:p w14:paraId="3F845FF1" w14:textId="77777777" w:rsidR="00E16711" w:rsidRPr="00503730" w:rsidRDefault="00E16711" w:rsidP="00226C74">
            <w:pPr>
              <w:spacing w:after="0" w:line="240" w:lineRule="auto"/>
              <w:jc w:val="center"/>
            </w:pPr>
            <w:r w:rsidRPr="00BF17DD">
              <w:t>North to Houston</w:t>
            </w:r>
          </w:p>
        </w:tc>
        <w:tc>
          <w:tcPr>
            <w:tcW w:w="1228" w:type="dxa"/>
            <w:noWrap/>
          </w:tcPr>
          <w:p w14:paraId="546180FC" w14:textId="77777777" w:rsidR="00E16711" w:rsidRPr="00503730" w:rsidRDefault="00E16711" w:rsidP="00226C74">
            <w:pPr>
              <w:spacing w:after="0" w:line="240" w:lineRule="auto"/>
              <w:jc w:val="center"/>
            </w:pPr>
            <w:r w:rsidRPr="00BF17DD">
              <w:t>4</w:t>
            </w:r>
          </w:p>
        </w:tc>
      </w:tr>
      <w:tr w:rsidR="00E16711" w:rsidRPr="00273301" w14:paraId="61F17ECF" w14:textId="77777777" w:rsidTr="00226C74">
        <w:trPr>
          <w:trHeight w:val="300"/>
          <w:jc w:val="center"/>
        </w:trPr>
        <w:tc>
          <w:tcPr>
            <w:tcW w:w="3050" w:type="dxa"/>
            <w:noWrap/>
          </w:tcPr>
          <w:p w14:paraId="3A89DFC5" w14:textId="77777777" w:rsidR="00E16711" w:rsidRPr="00503730" w:rsidRDefault="00E16711" w:rsidP="00226C74">
            <w:pPr>
              <w:spacing w:after="0" w:line="240" w:lineRule="auto"/>
              <w:jc w:val="center"/>
            </w:pPr>
            <w:r w:rsidRPr="00BF17DD">
              <w:t>Raymondville – Rio Hondo</w:t>
            </w:r>
          </w:p>
        </w:tc>
        <w:tc>
          <w:tcPr>
            <w:tcW w:w="1228" w:type="dxa"/>
            <w:noWrap/>
          </w:tcPr>
          <w:p w14:paraId="565A5165" w14:textId="77777777" w:rsidR="00E16711" w:rsidRPr="00503730" w:rsidRDefault="00E16711" w:rsidP="00226C74">
            <w:pPr>
              <w:spacing w:after="0" w:line="240" w:lineRule="auto"/>
              <w:jc w:val="center"/>
            </w:pPr>
            <w:r w:rsidRPr="00BF17DD">
              <w:t>3</w:t>
            </w:r>
          </w:p>
        </w:tc>
      </w:tr>
      <w:tr w:rsidR="00E16711" w:rsidRPr="00273301" w14:paraId="5E1784D7" w14:textId="77777777" w:rsidTr="00226C74">
        <w:trPr>
          <w:trHeight w:val="300"/>
          <w:jc w:val="center"/>
        </w:trPr>
        <w:tc>
          <w:tcPr>
            <w:tcW w:w="3050" w:type="dxa"/>
            <w:noWrap/>
          </w:tcPr>
          <w:p w14:paraId="089AB35A" w14:textId="77777777" w:rsidR="00E16711" w:rsidRPr="00503730" w:rsidRDefault="00E16711" w:rsidP="00226C74">
            <w:pPr>
              <w:spacing w:after="0" w:line="240" w:lineRule="auto"/>
              <w:jc w:val="center"/>
            </w:pPr>
            <w:r w:rsidRPr="00BF17DD">
              <w:t>Valley Export</w:t>
            </w:r>
          </w:p>
        </w:tc>
        <w:tc>
          <w:tcPr>
            <w:tcW w:w="1228" w:type="dxa"/>
            <w:noWrap/>
          </w:tcPr>
          <w:p w14:paraId="31DF499B" w14:textId="77777777" w:rsidR="00E16711" w:rsidRPr="00503730" w:rsidRDefault="00E16711" w:rsidP="00226C74">
            <w:pPr>
              <w:spacing w:after="0" w:line="240" w:lineRule="auto"/>
              <w:jc w:val="center"/>
            </w:pPr>
            <w:r w:rsidRPr="00BF17DD">
              <w:t>1</w:t>
            </w:r>
          </w:p>
        </w:tc>
      </w:tr>
    </w:tbl>
    <w:p w14:paraId="4022F5B6" w14:textId="77777777" w:rsidR="00E16711" w:rsidRDefault="00E16711" w:rsidP="00E4658F">
      <w:pPr>
        <w:pStyle w:val="bulletlevel1"/>
        <w:numPr>
          <w:ilvl w:val="0"/>
          <w:numId w:val="0"/>
        </w:numPr>
        <w:rPr>
          <w:color w:val="auto"/>
        </w:rPr>
      </w:pPr>
    </w:p>
    <w:p w14:paraId="648F5335" w14:textId="77777777" w:rsidR="00E16711" w:rsidRDefault="00E16711" w:rsidP="00E4658F">
      <w:pPr>
        <w:pStyle w:val="bulletlevel1"/>
        <w:numPr>
          <w:ilvl w:val="0"/>
          <w:numId w:val="0"/>
        </w:numPr>
        <w:rPr>
          <w:ins w:id="278" w:author="Paul, Sushanta" w:date="2025-09-26T16:35:00Z" w16du:dateUtc="2025-09-26T21:35:00Z"/>
          <w:color w:val="auto"/>
        </w:rPr>
      </w:pPr>
    </w:p>
    <w:p w14:paraId="69372D88" w14:textId="7DF0C95D" w:rsidR="00E4658F" w:rsidRPr="00273301" w:rsidRDefault="00E4658F" w:rsidP="00E4658F">
      <w:pPr>
        <w:pStyle w:val="bulletlevel1"/>
        <w:numPr>
          <w:ilvl w:val="0"/>
          <w:numId w:val="0"/>
        </w:numPr>
        <w:rPr>
          <w:color w:val="auto"/>
        </w:rPr>
      </w:pPr>
      <w:r w:rsidRPr="00273301">
        <w:rPr>
          <w:color w:val="auto"/>
        </w:rPr>
        <w:t>There was no activity on the remaining GTCs during the month.</w:t>
      </w:r>
    </w:p>
    <w:p w14:paraId="13EA38FA" w14:textId="466088BA" w:rsidR="00667921" w:rsidRPr="00273301" w:rsidRDefault="00E4658F" w:rsidP="00667921">
      <w:r w:rsidRPr="00273301">
        <w:t>Note: This is how many times a constraint has been activated to avoid exceeding a GTC limit, it does not imply an exceedance of the GTC occurred or that the GTC was binding.</w:t>
      </w:r>
    </w:p>
    <w:p w14:paraId="06BE6A32" w14:textId="69529688" w:rsidR="00C443E1" w:rsidRPr="001D1F84" w:rsidRDefault="00E4658F" w:rsidP="00C443E1">
      <w:pPr>
        <w:pStyle w:val="Heading2"/>
      </w:pPr>
      <w:bookmarkStart w:id="279" w:name="_Toc205894781"/>
      <w:bookmarkStart w:id="280" w:name="_Hlk164677736"/>
      <w:r w:rsidRPr="001D1F84">
        <w:t>Manual Overrides</w:t>
      </w:r>
      <w:bookmarkEnd w:id="279"/>
    </w:p>
    <w:p w14:paraId="0173F7A0" w14:textId="2ABF9568" w:rsidR="00E4658F" w:rsidRPr="004061EA" w:rsidRDefault="00E4658F" w:rsidP="00E4658F">
      <w:r w:rsidRPr="004061EA">
        <w:t>None</w:t>
      </w:r>
    </w:p>
    <w:p w14:paraId="462CFF60" w14:textId="030AF0AF" w:rsidR="00667921" w:rsidRPr="004061EA" w:rsidRDefault="00667921" w:rsidP="00667921">
      <w:pPr>
        <w:pStyle w:val="Heading2"/>
      </w:pPr>
      <w:bookmarkStart w:id="281" w:name="_Toc205894782"/>
      <w:bookmarkEnd w:id="280"/>
      <w:r w:rsidRPr="004061EA">
        <w:lastRenderedPageBreak/>
        <w:t>Congestion Costs for Calendar Year 202</w:t>
      </w:r>
      <w:r w:rsidR="00AD2A91" w:rsidRPr="004061EA">
        <w:t>5</w:t>
      </w:r>
      <w:bookmarkEnd w:id="281"/>
    </w:p>
    <w:p w14:paraId="171C12CB" w14:textId="49FD7BD9" w:rsidR="0030418F" w:rsidRPr="004061EA" w:rsidRDefault="00D87847" w:rsidP="00D87847">
      <w:r w:rsidRPr="004061EA">
        <w:t xml:space="preserve">The following table represents the top twenty active constraints for the calendar year based on the estimated congestion rent attributed to the congestion. ERCOT updates this list </w:t>
      </w:r>
      <w:proofErr w:type="gramStart"/>
      <w:r w:rsidRPr="004061EA">
        <w:t>on a monthly basis</w:t>
      </w:r>
      <w:proofErr w:type="gramEnd"/>
      <w:r w:rsidRPr="004061EA">
        <w:t>.</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1393"/>
        <w:gridCol w:w="900"/>
        <w:gridCol w:w="1710"/>
        <w:gridCol w:w="3505"/>
      </w:tblGrid>
      <w:tr w:rsidR="004061EA" w:rsidRPr="00D95E5A" w14:paraId="5D5943CA" w14:textId="77777777" w:rsidTr="00FD6950">
        <w:trPr>
          <w:trHeight w:val="540"/>
        </w:trPr>
        <w:tc>
          <w:tcPr>
            <w:tcW w:w="1842" w:type="dxa"/>
            <w:shd w:val="clear" w:color="auto" w:fill="808080" w:themeFill="background2" w:themeFillShade="80"/>
          </w:tcPr>
          <w:p w14:paraId="70E185E5" w14:textId="6A0B0F06" w:rsidR="004061EA" w:rsidRPr="00251A35" w:rsidRDefault="004061EA" w:rsidP="004061EA">
            <w:pPr>
              <w:spacing w:after="0" w:line="240" w:lineRule="auto"/>
              <w:jc w:val="center"/>
              <w:rPr>
                <w:rFonts w:cs="Arial"/>
                <w:b/>
                <w:bCs/>
                <w:color w:val="FFFFFF" w:themeColor="background1"/>
                <w:sz w:val="21"/>
                <w:szCs w:val="21"/>
              </w:rPr>
            </w:pPr>
            <w:r w:rsidRPr="00461306">
              <w:t>Contingency</w:t>
            </w:r>
          </w:p>
        </w:tc>
        <w:tc>
          <w:tcPr>
            <w:tcW w:w="1393" w:type="dxa"/>
            <w:shd w:val="clear" w:color="auto" w:fill="808080" w:themeFill="background2" w:themeFillShade="80"/>
          </w:tcPr>
          <w:p w14:paraId="16DA9D00" w14:textId="454C3D0F" w:rsidR="004061EA" w:rsidRPr="00251A35" w:rsidRDefault="004061EA" w:rsidP="004061EA">
            <w:pPr>
              <w:spacing w:after="0" w:line="240" w:lineRule="auto"/>
              <w:jc w:val="center"/>
              <w:rPr>
                <w:rFonts w:cs="Arial"/>
                <w:b/>
                <w:bCs/>
                <w:color w:val="FFFFFF" w:themeColor="background1"/>
                <w:sz w:val="21"/>
                <w:szCs w:val="21"/>
              </w:rPr>
            </w:pPr>
            <w:r w:rsidRPr="00461306">
              <w:t>Overloaded Element</w:t>
            </w:r>
          </w:p>
        </w:tc>
        <w:tc>
          <w:tcPr>
            <w:tcW w:w="900" w:type="dxa"/>
            <w:shd w:val="clear" w:color="auto" w:fill="808080" w:themeFill="background2" w:themeFillShade="80"/>
          </w:tcPr>
          <w:p w14:paraId="5BC5D7C0" w14:textId="18CF4729" w:rsidR="004061EA" w:rsidRPr="00251A35" w:rsidRDefault="004061EA" w:rsidP="004061EA">
            <w:pPr>
              <w:spacing w:after="0" w:line="240" w:lineRule="auto"/>
              <w:jc w:val="center"/>
              <w:rPr>
                <w:rFonts w:cs="Arial"/>
                <w:b/>
                <w:bCs/>
                <w:color w:val="FFFFFF" w:themeColor="background1"/>
                <w:sz w:val="21"/>
                <w:szCs w:val="21"/>
              </w:rPr>
            </w:pPr>
            <w:r w:rsidRPr="00461306">
              <w:t># of 5-min SCED</w:t>
            </w:r>
          </w:p>
        </w:tc>
        <w:tc>
          <w:tcPr>
            <w:tcW w:w="1710" w:type="dxa"/>
            <w:shd w:val="clear" w:color="auto" w:fill="808080" w:themeFill="background2" w:themeFillShade="80"/>
          </w:tcPr>
          <w:p w14:paraId="4FF2B6EB" w14:textId="62E9BA26" w:rsidR="004061EA" w:rsidRPr="00251A35" w:rsidRDefault="004061EA" w:rsidP="004061EA">
            <w:pPr>
              <w:spacing w:after="0" w:line="240" w:lineRule="auto"/>
              <w:jc w:val="center"/>
              <w:rPr>
                <w:rFonts w:cs="Arial"/>
                <w:b/>
                <w:bCs/>
                <w:color w:val="FFFFFF" w:themeColor="background1"/>
                <w:sz w:val="21"/>
                <w:szCs w:val="21"/>
              </w:rPr>
            </w:pPr>
            <w:r w:rsidRPr="00461306">
              <w:t>Estimated</w:t>
            </w:r>
          </w:p>
        </w:tc>
        <w:tc>
          <w:tcPr>
            <w:tcW w:w="3505" w:type="dxa"/>
            <w:shd w:val="clear" w:color="auto" w:fill="808080" w:themeFill="background2" w:themeFillShade="80"/>
          </w:tcPr>
          <w:p w14:paraId="2D602ADE" w14:textId="3B971DDE" w:rsidR="004061EA" w:rsidRPr="00251A35" w:rsidRDefault="004061EA" w:rsidP="004061EA">
            <w:pPr>
              <w:spacing w:after="0" w:line="240" w:lineRule="auto"/>
              <w:jc w:val="center"/>
              <w:rPr>
                <w:rFonts w:cs="Arial"/>
                <w:b/>
                <w:bCs/>
                <w:color w:val="FFFFFF" w:themeColor="background1"/>
                <w:sz w:val="21"/>
                <w:szCs w:val="21"/>
              </w:rPr>
            </w:pPr>
            <w:proofErr w:type="spellStart"/>
            <w:r w:rsidRPr="00461306">
              <w:t>Transmision</w:t>
            </w:r>
            <w:proofErr w:type="spellEnd"/>
          </w:p>
        </w:tc>
      </w:tr>
      <w:tr w:rsidR="004061EA" w:rsidRPr="00D95E5A" w14:paraId="00D8894D" w14:textId="77777777" w:rsidTr="00FD6950">
        <w:trPr>
          <w:trHeight w:val="765"/>
        </w:trPr>
        <w:tc>
          <w:tcPr>
            <w:tcW w:w="1842" w:type="dxa"/>
          </w:tcPr>
          <w:p w14:paraId="448A7E9D" w14:textId="2F61B43A" w:rsidR="004061EA" w:rsidRPr="00D95E5A" w:rsidRDefault="004061EA" w:rsidP="004061EA">
            <w:pPr>
              <w:spacing w:after="0" w:line="240" w:lineRule="auto"/>
              <w:rPr>
                <w:rFonts w:ascii="Tahoma" w:hAnsi="Tahoma" w:cs="Tahoma"/>
                <w:color w:val="000000"/>
                <w:highlight w:val="yellow"/>
              </w:rPr>
            </w:pPr>
            <w:proofErr w:type="spellStart"/>
            <w:r w:rsidRPr="00461306">
              <w:t>wett_long_draw</w:t>
            </w:r>
            <w:proofErr w:type="spellEnd"/>
            <w:r w:rsidRPr="00461306">
              <w:t xml:space="preserve"> to Volta LIN 1</w:t>
            </w:r>
          </w:p>
        </w:tc>
        <w:tc>
          <w:tcPr>
            <w:tcW w:w="1393" w:type="dxa"/>
          </w:tcPr>
          <w:p w14:paraId="10282BE6" w14:textId="524BE219" w:rsidR="004061EA" w:rsidRPr="00D95E5A" w:rsidRDefault="004061EA" w:rsidP="004061EA">
            <w:pPr>
              <w:spacing w:after="0" w:line="240" w:lineRule="auto"/>
              <w:rPr>
                <w:rFonts w:ascii="Tahoma" w:hAnsi="Tahoma" w:cs="Tahoma"/>
                <w:color w:val="000000"/>
                <w:highlight w:val="yellow"/>
              </w:rPr>
            </w:pPr>
            <w:r w:rsidRPr="00461306">
              <w:t xml:space="preserve">Koch Tap - </w:t>
            </w:r>
            <w:proofErr w:type="spellStart"/>
            <w:r w:rsidRPr="00461306">
              <w:t>Vealmoor</w:t>
            </w:r>
            <w:proofErr w:type="spellEnd"/>
            <w:r w:rsidRPr="00461306">
              <w:t xml:space="preserve"> 138kV</w:t>
            </w:r>
          </w:p>
        </w:tc>
        <w:tc>
          <w:tcPr>
            <w:tcW w:w="900" w:type="dxa"/>
          </w:tcPr>
          <w:p w14:paraId="7028C861" w14:textId="442DA86E" w:rsidR="004061EA" w:rsidRPr="00D95E5A" w:rsidRDefault="004061EA" w:rsidP="004061EA">
            <w:pPr>
              <w:spacing w:after="0" w:line="240" w:lineRule="auto"/>
              <w:jc w:val="right"/>
              <w:rPr>
                <w:rFonts w:ascii="Tahoma" w:hAnsi="Tahoma" w:cs="Tahoma"/>
                <w:color w:val="000000"/>
                <w:highlight w:val="yellow"/>
              </w:rPr>
            </w:pPr>
            <w:r w:rsidRPr="00461306">
              <w:t>32,946</w:t>
            </w:r>
          </w:p>
        </w:tc>
        <w:tc>
          <w:tcPr>
            <w:tcW w:w="1710" w:type="dxa"/>
          </w:tcPr>
          <w:p w14:paraId="679C296C" w14:textId="26A36B84" w:rsidR="004061EA" w:rsidRPr="00D95E5A" w:rsidRDefault="004061EA" w:rsidP="004061EA">
            <w:pPr>
              <w:spacing w:after="0" w:line="240" w:lineRule="auto"/>
              <w:jc w:val="right"/>
              <w:rPr>
                <w:rFonts w:ascii="Tahoma" w:hAnsi="Tahoma" w:cs="Tahoma"/>
                <w:color w:val="000000"/>
                <w:highlight w:val="yellow"/>
              </w:rPr>
            </w:pPr>
            <w:r w:rsidRPr="00461306">
              <w:t>176,709,707.00</w:t>
            </w:r>
          </w:p>
        </w:tc>
        <w:tc>
          <w:tcPr>
            <w:tcW w:w="3505" w:type="dxa"/>
          </w:tcPr>
          <w:p w14:paraId="6CEDFB8F" w14:textId="66605B7A" w:rsidR="004061EA" w:rsidRPr="00251A35" w:rsidRDefault="004061EA" w:rsidP="004061EA">
            <w:pPr>
              <w:spacing w:after="0" w:line="240" w:lineRule="auto"/>
              <w:rPr>
                <w:rFonts w:ascii="Tahoma" w:hAnsi="Tahoma" w:cs="Tahoma"/>
                <w:color w:val="FF0000"/>
                <w:highlight w:val="yellow"/>
              </w:rPr>
            </w:pPr>
            <w:proofErr w:type="spellStart"/>
            <w:r w:rsidRPr="00461306">
              <w:t>Oncor_FW_Expanse</w:t>
            </w:r>
            <w:proofErr w:type="spellEnd"/>
            <w:r w:rsidRPr="00461306">
              <w:t xml:space="preserve"> - Tredway 138 kV Line (MOD 81305)</w:t>
            </w:r>
          </w:p>
        </w:tc>
      </w:tr>
      <w:tr w:rsidR="004061EA" w:rsidRPr="00D95E5A" w14:paraId="13A3FA02" w14:textId="77777777" w:rsidTr="00FD6950">
        <w:trPr>
          <w:trHeight w:val="510"/>
        </w:trPr>
        <w:tc>
          <w:tcPr>
            <w:tcW w:w="1842" w:type="dxa"/>
          </w:tcPr>
          <w:p w14:paraId="0E17F544" w14:textId="19A23DD3" w:rsidR="004061EA" w:rsidRPr="00D95E5A" w:rsidRDefault="004061EA" w:rsidP="004061EA">
            <w:pPr>
              <w:spacing w:after="0" w:line="240" w:lineRule="auto"/>
              <w:rPr>
                <w:rFonts w:ascii="Tahoma" w:hAnsi="Tahoma" w:cs="Tahoma"/>
                <w:color w:val="000000"/>
                <w:highlight w:val="yellow"/>
              </w:rPr>
            </w:pPr>
            <w:r w:rsidRPr="00461306">
              <w:t>BAKESW-CEDACA 345kV &amp; BAKESW-CEDACA 345kV</w:t>
            </w:r>
          </w:p>
        </w:tc>
        <w:tc>
          <w:tcPr>
            <w:tcW w:w="1393" w:type="dxa"/>
          </w:tcPr>
          <w:p w14:paraId="4828DE36" w14:textId="002A8DB7" w:rsidR="004061EA" w:rsidRPr="00D95E5A" w:rsidRDefault="004061EA" w:rsidP="004061EA">
            <w:pPr>
              <w:spacing w:after="0" w:line="240" w:lineRule="auto"/>
              <w:rPr>
                <w:rFonts w:ascii="Tahoma" w:hAnsi="Tahoma" w:cs="Tahoma"/>
                <w:color w:val="000000"/>
                <w:highlight w:val="yellow"/>
              </w:rPr>
            </w:pPr>
            <w:r w:rsidRPr="00461306">
              <w:t>Hargrove - Twin Buttes 138kV</w:t>
            </w:r>
          </w:p>
        </w:tc>
        <w:tc>
          <w:tcPr>
            <w:tcW w:w="900" w:type="dxa"/>
          </w:tcPr>
          <w:p w14:paraId="62E19EE9" w14:textId="7B8B5296" w:rsidR="004061EA" w:rsidRPr="00D95E5A" w:rsidRDefault="004061EA" w:rsidP="004061EA">
            <w:pPr>
              <w:spacing w:after="0" w:line="240" w:lineRule="auto"/>
              <w:jc w:val="right"/>
              <w:rPr>
                <w:rFonts w:ascii="Tahoma" w:hAnsi="Tahoma" w:cs="Tahoma"/>
                <w:color w:val="000000"/>
                <w:highlight w:val="yellow"/>
              </w:rPr>
            </w:pPr>
            <w:r w:rsidRPr="00461306">
              <w:t>16,219</w:t>
            </w:r>
          </w:p>
        </w:tc>
        <w:tc>
          <w:tcPr>
            <w:tcW w:w="1710" w:type="dxa"/>
          </w:tcPr>
          <w:p w14:paraId="049A3859" w14:textId="2AEC2BAC" w:rsidR="004061EA" w:rsidRPr="00D95E5A" w:rsidRDefault="004061EA" w:rsidP="004061EA">
            <w:pPr>
              <w:spacing w:after="0" w:line="240" w:lineRule="auto"/>
              <w:jc w:val="right"/>
              <w:rPr>
                <w:rFonts w:ascii="Tahoma" w:hAnsi="Tahoma" w:cs="Tahoma"/>
                <w:color w:val="000000"/>
                <w:highlight w:val="yellow"/>
              </w:rPr>
            </w:pPr>
            <w:r w:rsidRPr="00461306">
              <w:t>109,714,135.19</w:t>
            </w:r>
          </w:p>
        </w:tc>
        <w:tc>
          <w:tcPr>
            <w:tcW w:w="3505" w:type="dxa"/>
          </w:tcPr>
          <w:p w14:paraId="2B7070CC" w14:textId="3EFE8FDD" w:rsidR="004061EA" w:rsidRPr="00251A35" w:rsidRDefault="004061EA" w:rsidP="004061EA">
            <w:pPr>
              <w:spacing w:after="0" w:line="240" w:lineRule="auto"/>
              <w:rPr>
                <w:rFonts w:ascii="Tahoma" w:hAnsi="Tahoma" w:cs="Tahoma"/>
                <w:color w:val="FF0000"/>
                <w:highlight w:val="yellow"/>
              </w:rPr>
            </w:pPr>
          </w:p>
        </w:tc>
      </w:tr>
      <w:tr w:rsidR="004061EA" w:rsidRPr="00D95E5A" w14:paraId="4B162D02" w14:textId="77777777" w:rsidTr="00FD6950">
        <w:trPr>
          <w:trHeight w:val="1530"/>
        </w:trPr>
        <w:tc>
          <w:tcPr>
            <w:tcW w:w="1842" w:type="dxa"/>
          </w:tcPr>
          <w:p w14:paraId="14BAE589" w14:textId="41542BFE" w:rsidR="004061EA" w:rsidRPr="00D95E5A" w:rsidRDefault="004061EA" w:rsidP="004061EA">
            <w:pPr>
              <w:spacing w:after="0" w:line="240" w:lineRule="auto"/>
              <w:rPr>
                <w:rFonts w:ascii="Tahoma" w:hAnsi="Tahoma" w:cs="Tahoma"/>
                <w:color w:val="000000"/>
                <w:highlight w:val="yellow"/>
              </w:rPr>
            </w:pPr>
            <w:r w:rsidRPr="00461306">
              <w:t>BAKESW-CEDACA 345kV &amp; BAKESW-CEDACA 345kV</w:t>
            </w:r>
          </w:p>
        </w:tc>
        <w:tc>
          <w:tcPr>
            <w:tcW w:w="1393" w:type="dxa"/>
          </w:tcPr>
          <w:p w14:paraId="61048532" w14:textId="55288630" w:rsidR="004061EA" w:rsidRPr="00D95E5A" w:rsidRDefault="004061EA" w:rsidP="004061EA">
            <w:pPr>
              <w:spacing w:after="0" w:line="240" w:lineRule="auto"/>
              <w:rPr>
                <w:rFonts w:ascii="Tahoma" w:hAnsi="Tahoma" w:cs="Tahoma"/>
                <w:color w:val="000000"/>
                <w:highlight w:val="yellow"/>
              </w:rPr>
            </w:pPr>
            <w:r w:rsidRPr="00461306">
              <w:t xml:space="preserve">Longshore Switch - </w:t>
            </w:r>
            <w:proofErr w:type="spellStart"/>
            <w:r w:rsidRPr="00461306">
              <w:t>Consavvy</w:t>
            </w:r>
            <w:proofErr w:type="spellEnd"/>
            <w:r w:rsidRPr="00461306">
              <w:t xml:space="preserve"> Switch 345kV</w:t>
            </w:r>
          </w:p>
        </w:tc>
        <w:tc>
          <w:tcPr>
            <w:tcW w:w="900" w:type="dxa"/>
          </w:tcPr>
          <w:p w14:paraId="0576B37F" w14:textId="0EB0D441" w:rsidR="004061EA" w:rsidRPr="00D95E5A" w:rsidRDefault="004061EA" w:rsidP="004061EA">
            <w:pPr>
              <w:spacing w:after="0" w:line="240" w:lineRule="auto"/>
              <w:jc w:val="right"/>
              <w:rPr>
                <w:rFonts w:ascii="Tahoma" w:hAnsi="Tahoma" w:cs="Tahoma"/>
                <w:color w:val="000000"/>
                <w:highlight w:val="yellow"/>
              </w:rPr>
            </w:pPr>
            <w:r w:rsidRPr="00461306">
              <w:t>17,204</w:t>
            </w:r>
          </w:p>
        </w:tc>
        <w:tc>
          <w:tcPr>
            <w:tcW w:w="1710" w:type="dxa"/>
          </w:tcPr>
          <w:p w14:paraId="35D0CAEE" w14:textId="30CB7BE9" w:rsidR="004061EA" w:rsidRPr="00D95E5A" w:rsidRDefault="004061EA" w:rsidP="004061EA">
            <w:pPr>
              <w:spacing w:after="0" w:line="240" w:lineRule="auto"/>
              <w:jc w:val="right"/>
              <w:rPr>
                <w:rFonts w:ascii="Tahoma" w:hAnsi="Tahoma" w:cs="Tahoma"/>
                <w:color w:val="000000"/>
                <w:highlight w:val="yellow"/>
              </w:rPr>
            </w:pPr>
            <w:r w:rsidRPr="00461306">
              <w:t>79,043,802.44</w:t>
            </w:r>
          </w:p>
        </w:tc>
        <w:tc>
          <w:tcPr>
            <w:tcW w:w="3505" w:type="dxa"/>
          </w:tcPr>
          <w:p w14:paraId="2605E45B" w14:textId="095D5943" w:rsidR="004061EA" w:rsidRPr="00251A35" w:rsidRDefault="004061EA" w:rsidP="004061EA">
            <w:pPr>
              <w:spacing w:after="0" w:line="240" w:lineRule="auto"/>
              <w:rPr>
                <w:rFonts w:ascii="Tahoma" w:hAnsi="Tahoma" w:cs="Tahoma"/>
                <w:color w:val="FF0000"/>
                <w:highlight w:val="yellow"/>
              </w:rPr>
            </w:pPr>
            <w:r w:rsidRPr="00461306">
              <w:t xml:space="preserve">Oncor_FW_81268_Longshore – </w:t>
            </w:r>
            <w:proofErr w:type="spellStart"/>
            <w:r w:rsidRPr="00461306">
              <w:t>Consavvy</w:t>
            </w:r>
            <w:proofErr w:type="spellEnd"/>
            <w:r w:rsidRPr="00461306">
              <w:t xml:space="preserve"> 345 kV Double-Circuit Line Rebuild (23RPG034 (note that RPG number in TPIT is wrong), MOD 81268)</w:t>
            </w:r>
          </w:p>
        </w:tc>
      </w:tr>
      <w:tr w:rsidR="004061EA" w:rsidRPr="00D95E5A" w14:paraId="266644B9" w14:textId="77777777" w:rsidTr="00FD6950">
        <w:trPr>
          <w:trHeight w:val="765"/>
        </w:trPr>
        <w:tc>
          <w:tcPr>
            <w:tcW w:w="1842" w:type="dxa"/>
          </w:tcPr>
          <w:p w14:paraId="2CC9772D" w14:textId="5D361AFB" w:rsidR="004061EA" w:rsidRPr="00D95E5A" w:rsidRDefault="004061EA" w:rsidP="004061EA">
            <w:pPr>
              <w:spacing w:after="0" w:line="240" w:lineRule="auto"/>
              <w:rPr>
                <w:rFonts w:ascii="Tahoma" w:hAnsi="Tahoma" w:cs="Tahoma"/>
                <w:color w:val="000000"/>
                <w:highlight w:val="yellow"/>
              </w:rPr>
            </w:pPr>
            <w:proofErr w:type="spellStart"/>
            <w:r w:rsidRPr="00461306">
              <w:t>Basecase</w:t>
            </w:r>
            <w:proofErr w:type="spellEnd"/>
          </w:p>
        </w:tc>
        <w:tc>
          <w:tcPr>
            <w:tcW w:w="1393" w:type="dxa"/>
          </w:tcPr>
          <w:p w14:paraId="47EDBDD5" w14:textId="7FB5FF7F" w:rsidR="004061EA" w:rsidRPr="00D95E5A" w:rsidRDefault="004061EA" w:rsidP="004061EA">
            <w:pPr>
              <w:spacing w:after="0" w:line="240" w:lineRule="auto"/>
              <w:rPr>
                <w:rFonts w:ascii="Tahoma" w:hAnsi="Tahoma" w:cs="Tahoma"/>
                <w:color w:val="000000"/>
                <w:highlight w:val="yellow"/>
              </w:rPr>
            </w:pPr>
            <w:r w:rsidRPr="00461306">
              <w:t>WESTEX GTC</w:t>
            </w:r>
          </w:p>
        </w:tc>
        <w:tc>
          <w:tcPr>
            <w:tcW w:w="900" w:type="dxa"/>
          </w:tcPr>
          <w:p w14:paraId="06986EF9" w14:textId="0417B60F" w:rsidR="004061EA" w:rsidRPr="00D95E5A" w:rsidRDefault="004061EA" w:rsidP="004061EA">
            <w:pPr>
              <w:spacing w:after="0" w:line="240" w:lineRule="auto"/>
              <w:jc w:val="right"/>
              <w:rPr>
                <w:rFonts w:ascii="Tahoma" w:hAnsi="Tahoma" w:cs="Tahoma"/>
                <w:color w:val="000000"/>
                <w:highlight w:val="yellow"/>
              </w:rPr>
            </w:pPr>
            <w:r w:rsidRPr="00461306">
              <w:t>14,266</w:t>
            </w:r>
          </w:p>
        </w:tc>
        <w:tc>
          <w:tcPr>
            <w:tcW w:w="1710" w:type="dxa"/>
          </w:tcPr>
          <w:p w14:paraId="20E5EAB9" w14:textId="1CB007F0" w:rsidR="004061EA" w:rsidRPr="00D95E5A" w:rsidRDefault="004061EA" w:rsidP="004061EA">
            <w:pPr>
              <w:spacing w:after="0" w:line="240" w:lineRule="auto"/>
              <w:jc w:val="right"/>
              <w:rPr>
                <w:rFonts w:ascii="Tahoma" w:hAnsi="Tahoma" w:cs="Tahoma"/>
                <w:color w:val="000000"/>
                <w:highlight w:val="yellow"/>
              </w:rPr>
            </w:pPr>
            <w:r w:rsidRPr="00461306">
              <w:t>75,735,698.55</w:t>
            </w:r>
          </w:p>
        </w:tc>
        <w:tc>
          <w:tcPr>
            <w:tcW w:w="3505" w:type="dxa"/>
          </w:tcPr>
          <w:p w14:paraId="2F6A91C0" w14:textId="339D56D5" w:rsidR="004061EA" w:rsidRPr="00251A35" w:rsidRDefault="004061EA" w:rsidP="004061EA">
            <w:pPr>
              <w:spacing w:after="0" w:line="240" w:lineRule="auto"/>
              <w:rPr>
                <w:rFonts w:ascii="Tahoma" w:hAnsi="Tahoma" w:cs="Tahoma"/>
                <w:color w:val="FF0000"/>
                <w:highlight w:val="yellow"/>
              </w:rPr>
            </w:pPr>
          </w:p>
        </w:tc>
      </w:tr>
      <w:tr w:rsidR="004061EA" w:rsidRPr="00D95E5A" w14:paraId="2CFB62DA" w14:textId="77777777" w:rsidTr="00FD6950">
        <w:trPr>
          <w:trHeight w:val="1020"/>
        </w:trPr>
        <w:tc>
          <w:tcPr>
            <w:tcW w:w="1842" w:type="dxa"/>
          </w:tcPr>
          <w:p w14:paraId="3C673C1B" w14:textId="282D354A" w:rsidR="004061EA" w:rsidRPr="00D95E5A" w:rsidRDefault="004061EA" w:rsidP="004061EA">
            <w:pPr>
              <w:spacing w:after="0" w:line="240" w:lineRule="auto"/>
              <w:rPr>
                <w:rFonts w:ascii="Tahoma" w:hAnsi="Tahoma" w:cs="Tahoma"/>
                <w:color w:val="000000"/>
                <w:highlight w:val="yellow"/>
              </w:rPr>
            </w:pPr>
            <w:r w:rsidRPr="00461306">
              <w:t>SALSW - HUTTO 345KV</w:t>
            </w:r>
          </w:p>
        </w:tc>
        <w:tc>
          <w:tcPr>
            <w:tcW w:w="1393" w:type="dxa"/>
          </w:tcPr>
          <w:p w14:paraId="5F79BBE9" w14:textId="69622D13" w:rsidR="004061EA" w:rsidRPr="00D95E5A" w:rsidRDefault="004061EA" w:rsidP="004061EA">
            <w:pPr>
              <w:spacing w:after="0" w:line="240" w:lineRule="auto"/>
              <w:rPr>
                <w:rFonts w:ascii="Tahoma" w:hAnsi="Tahoma" w:cs="Tahoma"/>
                <w:color w:val="000000"/>
                <w:highlight w:val="yellow"/>
              </w:rPr>
            </w:pPr>
            <w:r w:rsidRPr="00461306">
              <w:t>Bell County - Salado Switch 138kV</w:t>
            </w:r>
          </w:p>
        </w:tc>
        <w:tc>
          <w:tcPr>
            <w:tcW w:w="900" w:type="dxa"/>
          </w:tcPr>
          <w:p w14:paraId="5C2ACD42" w14:textId="76681FE5" w:rsidR="004061EA" w:rsidRPr="00D95E5A" w:rsidRDefault="004061EA" w:rsidP="004061EA">
            <w:pPr>
              <w:spacing w:after="0" w:line="240" w:lineRule="auto"/>
              <w:jc w:val="right"/>
              <w:rPr>
                <w:rFonts w:ascii="Tahoma" w:hAnsi="Tahoma" w:cs="Tahoma"/>
                <w:color w:val="000000"/>
                <w:highlight w:val="yellow"/>
              </w:rPr>
            </w:pPr>
            <w:r w:rsidRPr="00461306">
              <w:t>8,927</w:t>
            </w:r>
          </w:p>
        </w:tc>
        <w:tc>
          <w:tcPr>
            <w:tcW w:w="1710" w:type="dxa"/>
          </w:tcPr>
          <w:p w14:paraId="7111413A" w14:textId="139C86E9" w:rsidR="004061EA" w:rsidRPr="00D95E5A" w:rsidRDefault="004061EA" w:rsidP="004061EA">
            <w:pPr>
              <w:spacing w:after="0" w:line="240" w:lineRule="auto"/>
              <w:jc w:val="right"/>
              <w:rPr>
                <w:rFonts w:ascii="Tahoma" w:hAnsi="Tahoma" w:cs="Tahoma"/>
                <w:color w:val="000000"/>
                <w:highlight w:val="yellow"/>
              </w:rPr>
            </w:pPr>
            <w:r w:rsidRPr="00461306">
              <w:t>59,262,930.96</w:t>
            </w:r>
          </w:p>
        </w:tc>
        <w:tc>
          <w:tcPr>
            <w:tcW w:w="3505" w:type="dxa"/>
          </w:tcPr>
          <w:p w14:paraId="3E004F9F" w14:textId="76F04FB7" w:rsidR="004061EA" w:rsidRPr="00251A35" w:rsidRDefault="004061EA" w:rsidP="004061EA">
            <w:pPr>
              <w:spacing w:after="0" w:line="240" w:lineRule="auto"/>
              <w:rPr>
                <w:rFonts w:ascii="Tahoma" w:hAnsi="Tahoma" w:cs="Tahoma"/>
                <w:color w:val="FF0000"/>
                <w:highlight w:val="yellow"/>
              </w:rPr>
            </w:pPr>
            <w:r w:rsidRPr="00461306">
              <w:t>ONCOR_SE_87673_Salado_Bell_County_138 kV Line; Rebuild the Salado - Bell County 138 kV Line on new structures 24RPG001</w:t>
            </w:r>
          </w:p>
        </w:tc>
      </w:tr>
      <w:tr w:rsidR="004061EA" w:rsidRPr="00D95E5A" w14:paraId="234D1BEC" w14:textId="77777777" w:rsidTr="00FD6950">
        <w:trPr>
          <w:trHeight w:val="1020"/>
        </w:trPr>
        <w:tc>
          <w:tcPr>
            <w:tcW w:w="1842" w:type="dxa"/>
          </w:tcPr>
          <w:p w14:paraId="430C01BD" w14:textId="7C2F0CB9" w:rsidR="004061EA" w:rsidRPr="00D95E5A" w:rsidRDefault="004061EA" w:rsidP="004061EA">
            <w:pPr>
              <w:spacing w:after="0" w:line="240" w:lineRule="auto"/>
              <w:rPr>
                <w:rFonts w:ascii="Tahoma" w:hAnsi="Tahoma" w:cs="Tahoma"/>
                <w:color w:val="000000"/>
                <w:highlight w:val="yellow"/>
              </w:rPr>
            </w:pPr>
            <w:r w:rsidRPr="00461306">
              <w:t>DMTSW TO SCOSW 345 DBLCKT</w:t>
            </w:r>
          </w:p>
        </w:tc>
        <w:tc>
          <w:tcPr>
            <w:tcW w:w="1393" w:type="dxa"/>
          </w:tcPr>
          <w:p w14:paraId="3EAB8082" w14:textId="34080F1E" w:rsidR="004061EA" w:rsidRPr="00D95E5A" w:rsidRDefault="004061EA" w:rsidP="004061EA">
            <w:pPr>
              <w:spacing w:after="0" w:line="240" w:lineRule="auto"/>
              <w:rPr>
                <w:rFonts w:ascii="Tahoma" w:hAnsi="Tahoma" w:cs="Tahoma"/>
                <w:color w:val="000000"/>
                <w:highlight w:val="yellow"/>
              </w:rPr>
            </w:pPr>
            <w:r w:rsidRPr="00461306">
              <w:t>Knapp - Scurry Chevron 138kV</w:t>
            </w:r>
          </w:p>
        </w:tc>
        <w:tc>
          <w:tcPr>
            <w:tcW w:w="900" w:type="dxa"/>
          </w:tcPr>
          <w:p w14:paraId="546DD4B1" w14:textId="3438B9C1" w:rsidR="004061EA" w:rsidRPr="00D95E5A" w:rsidRDefault="004061EA" w:rsidP="004061EA">
            <w:pPr>
              <w:spacing w:after="0" w:line="240" w:lineRule="auto"/>
              <w:jc w:val="right"/>
              <w:rPr>
                <w:rFonts w:ascii="Tahoma" w:hAnsi="Tahoma" w:cs="Tahoma"/>
                <w:color w:val="000000"/>
                <w:highlight w:val="yellow"/>
              </w:rPr>
            </w:pPr>
            <w:r w:rsidRPr="00461306">
              <w:t>19,668</w:t>
            </w:r>
          </w:p>
        </w:tc>
        <w:tc>
          <w:tcPr>
            <w:tcW w:w="1710" w:type="dxa"/>
          </w:tcPr>
          <w:p w14:paraId="14855F7F" w14:textId="7F3B025E" w:rsidR="004061EA" w:rsidRPr="00D95E5A" w:rsidRDefault="004061EA" w:rsidP="004061EA">
            <w:pPr>
              <w:spacing w:after="0" w:line="240" w:lineRule="auto"/>
              <w:jc w:val="right"/>
              <w:rPr>
                <w:rFonts w:ascii="Tahoma" w:hAnsi="Tahoma" w:cs="Tahoma"/>
                <w:color w:val="000000"/>
                <w:highlight w:val="yellow"/>
              </w:rPr>
            </w:pPr>
            <w:r w:rsidRPr="00461306">
              <w:t>52,515,099.72</w:t>
            </w:r>
          </w:p>
        </w:tc>
        <w:tc>
          <w:tcPr>
            <w:tcW w:w="3505" w:type="dxa"/>
          </w:tcPr>
          <w:p w14:paraId="5BAD52C4" w14:textId="15D6C783" w:rsidR="004061EA" w:rsidRPr="00251A35" w:rsidRDefault="004061EA" w:rsidP="004061EA">
            <w:pPr>
              <w:spacing w:after="0" w:line="240" w:lineRule="auto"/>
              <w:rPr>
                <w:rFonts w:ascii="Tahoma" w:hAnsi="Tahoma" w:cs="Tahoma"/>
                <w:color w:val="FF0000"/>
                <w:highlight w:val="yellow"/>
              </w:rPr>
            </w:pPr>
            <w:r w:rsidRPr="00461306">
              <w:t>Oncor_FW_87653 Bluff Creek to Scurry Chevron PRJ (MOD 87653)</w:t>
            </w:r>
          </w:p>
        </w:tc>
      </w:tr>
      <w:tr w:rsidR="004061EA" w:rsidRPr="00D95E5A" w14:paraId="2874578C" w14:textId="77777777" w:rsidTr="00FD6950">
        <w:trPr>
          <w:trHeight w:val="765"/>
        </w:trPr>
        <w:tc>
          <w:tcPr>
            <w:tcW w:w="1842" w:type="dxa"/>
          </w:tcPr>
          <w:p w14:paraId="6034E3BB" w14:textId="6BB0ADB3" w:rsidR="004061EA" w:rsidRPr="00D95E5A" w:rsidRDefault="004061EA" w:rsidP="004061EA">
            <w:pPr>
              <w:spacing w:after="0" w:line="240" w:lineRule="auto"/>
              <w:rPr>
                <w:rFonts w:ascii="Tahoma" w:hAnsi="Tahoma" w:cs="Tahoma"/>
                <w:color w:val="000000"/>
                <w:highlight w:val="yellow"/>
              </w:rPr>
            </w:pPr>
            <w:proofErr w:type="gramStart"/>
            <w:r w:rsidRPr="00461306">
              <w:t>TWR(</w:t>
            </w:r>
            <w:proofErr w:type="gramEnd"/>
            <w:r w:rsidRPr="00461306">
              <w:t>345) WAP-WLF64 &amp; WAP-WLY72</w:t>
            </w:r>
          </w:p>
        </w:tc>
        <w:tc>
          <w:tcPr>
            <w:tcW w:w="1393" w:type="dxa"/>
          </w:tcPr>
          <w:p w14:paraId="68116335" w14:textId="7404A64F" w:rsidR="004061EA" w:rsidRPr="00D95E5A" w:rsidRDefault="004061EA" w:rsidP="004061EA">
            <w:pPr>
              <w:spacing w:after="0" w:line="240" w:lineRule="auto"/>
              <w:rPr>
                <w:rFonts w:ascii="Tahoma" w:hAnsi="Tahoma" w:cs="Tahoma"/>
                <w:color w:val="000000"/>
                <w:highlight w:val="yellow"/>
              </w:rPr>
            </w:pPr>
            <w:r w:rsidRPr="00461306">
              <w:t xml:space="preserve">South Texas Project - </w:t>
            </w:r>
            <w:proofErr w:type="spellStart"/>
            <w:r w:rsidRPr="00461306">
              <w:t>Wa</w:t>
            </w:r>
            <w:proofErr w:type="spellEnd"/>
            <w:r w:rsidRPr="00461306">
              <w:t xml:space="preserve"> Parish 345kV</w:t>
            </w:r>
          </w:p>
        </w:tc>
        <w:tc>
          <w:tcPr>
            <w:tcW w:w="900" w:type="dxa"/>
          </w:tcPr>
          <w:p w14:paraId="7E17E621" w14:textId="716D0F52" w:rsidR="004061EA" w:rsidRPr="00D95E5A" w:rsidRDefault="004061EA" w:rsidP="004061EA">
            <w:pPr>
              <w:spacing w:after="0" w:line="240" w:lineRule="auto"/>
              <w:jc w:val="right"/>
              <w:rPr>
                <w:rFonts w:ascii="Tahoma" w:hAnsi="Tahoma" w:cs="Tahoma"/>
                <w:color w:val="000000"/>
                <w:highlight w:val="yellow"/>
              </w:rPr>
            </w:pPr>
            <w:r w:rsidRPr="00461306">
              <w:t>10,470</w:t>
            </w:r>
          </w:p>
        </w:tc>
        <w:tc>
          <w:tcPr>
            <w:tcW w:w="1710" w:type="dxa"/>
          </w:tcPr>
          <w:p w14:paraId="75E4862F" w14:textId="7FF1A8E8" w:rsidR="004061EA" w:rsidRPr="00D95E5A" w:rsidRDefault="004061EA" w:rsidP="004061EA">
            <w:pPr>
              <w:spacing w:after="0" w:line="240" w:lineRule="auto"/>
              <w:jc w:val="right"/>
              <w:rPr>
                <w:rFonts w:ascii="Tahoma" w:hAnsi="Tahoma" w:cs="Tahoma"/>
                <w:color w:val="000000"/>
                <w:highlight w:val="yellow"/>
              </w:rPr>
            </w:pPr>
            <w:r w:rsidRPr="00461306">
              <w:t>50,872,133.78</w:t>
            </w:r>
          </w:p>
        </w:tc>
        <w:tc>
          <w:tcPr>
            <w:tcW w:w="3505" w:type="dxa"/>
          </w:tcPr>
          <w:p w14:paraId="5AFC9F33" w14:textId="17D1E848" w:rsidR="004061EA" w:rsidRPr="00251A35" w:rsidRDefault="004061EA" w:rsidP="004061EA">
            <w:pPr>
              <w:spacing w:after="0" w:line="240" w:lineRule="auto"/>
              <w:rPr>
                <w:rFonts w:ascii="Tahoma" w:hAnsi="Tahoma" w:cs="Tahoma"/>
                <w:color w:val="FF0000"/>
                <w:highlight w:val="yellow"/>
              </w:rPr>
            </w:pPr>
          </w:p>
        </w:tc>
      </w:tr>
      <w:tr w:rsidR="004061EA" w:rsidRPr="00D95E5A" w14:paraId="421DF825" w14:textId="77777777" w:rsidTr="00FD6950">
        <w:trPr>
          <w:trHeight w:val="1020"/>
        </w:trPr>
        <w:tc>
          <w:tcPr>
            <w:tcW w:w="1842" w:type="dxa"/>
          </w:tcPr>
          <w:p w14:paraId="124F5E8B" w14:textId="74E9D0AD" w:rsidR="004061EA" w:rsidRPr="00D95E5A" w:rsidRDefault="004061EA" w:rsidP="004061EA">
            <w:pPr>
              <w:spacing w:after="0" w:line="240" w:lineRule="auto"/>
              <w:rPr>
                <w:rFonts w:ascii="Tahoma" w:hAnsi="Tahoma" w:cs="Tahoma"/>
                <w:color w:val="000000"/>
                <w:highlight w:val="yellow"/>
              </w:rPr>
            </w:pPr>
            <w:proofErr w:type="gramStart"/>
            <w:r w:rsidRPr="00461306">
              <w:t>double</w:t>
            </w:r>
            <w:proofErr w:type="gramEnd"/>
            <w:r w:rsidRPr="00461306">
              <w:t xml:space="preserve"> FOWLERTON to AVANZADA &amp; LOBO to FOWLERTON</w:t>
            </w:r>
          </w:p>
        </w:tc>
        <w:tc>
          <w:tcPr>
            <w:tcW w:w="1393" w:type="dxa"/>
          </w:tcPr>
          <w:p w14:paraId="09EAB552" w14:textId="48F77B8D" w:rsidR="004061EA" w:rsidRPr="00D95E5A" w:rsidRDefault="004061EA" w:rsidP="004061EA">
            <w:pPr>
              <w:spacing w:after="0" w:line="240" w:lineRule="auto"/>
              <w:rPr>
                <w:rFonts w:ascii="Tahoma" w:hAnsi="Tahoma" w:cs="Tahoma"/>
                <w:color w:val="000000"/>
                <w:highlight w:val="yellow"/>
              </w:rPr>
            </w:pPr>
            <w:r w:rsidRPr="00461306">
              <w:t xml:space="preserve">Laredo </w:t>
            </w:r>
            <w:proofErr w:type="spellStart"/>
            <w:r w:rsidRPr="00461306">
              <w:t>Vft</w:t>
            </w:r>
            <w:proofErr w:type="spellEnd"/>
            <w:r w:rsidRPr="00461306">
              <w:t xml:space="preserve"> North - Las Cruces 138kV</w:t>
            </w:r>
          </w:p>
        </w:tc>
        <w:tc>
          <w:tcPr>
            <w:tcW w:w="900" w:type="dxa"/>
          </w:tcPr>
          <w:p w14:paraId="0C3AAE75" w14:textId="594BB00E" w:rsidR="004061EA" w:rsidRPr="00D95E5A" w:rsidRDefault="004061EA" w:rsidP="004061EA">
            <w:pPr>
              <w:spacing w:after="0" w:line="240" w:lineRule="auto"/>
              <w:jc w:val="right"/>
              <w:rPr>
                <w:rFonts w:ascii="Tahoma" w:hAnsi="Tahoma" w:cs="Tahoma"/>
                <w:color w:val="000000"/>
                <w:highlight w:val="yellow"/>
              </w:rPr>
            </w:pPr>
            <w:r w:rsidRPr="00461306">
              <w:t>16,274</w:t>
            </w:r>
          </w:p>
        </w:tc>
        <w:tc>
          <w:tcPr>
            <w:tcW w:w="1710" w:type="dxa"/>
          </w:tcPr>
          <w:p w14:paraId="424383AA" w14:textId="47ADEF23" w:rsidR="004061EA" w:rsidRPr="00D95E5A" w:rsidRDefault="004061EA" w:rsidP="004061EA">
            <w:pPr>
              <w:spacing w:after="0" w:line="240" w:lineRule="auto"/>
              <w:jc w:val="right"/>
              <w:rPr>
                <w:rFonts w:ascii="Tahoma" w:hAnsi="Tahoma" w:cs="Tahoma"/>
                <w:color w:val="000000"/>
                <w:highlight w:val="yellow"/>
              </w:rPr>
            </w:pPr>
            <w:r w:rsidRPr="00461306">
              <w:t>49,030,467.72</w:t>
            </w:r>
          </w:p>
        </w:tc>
        <w:tc>
          <w:tcPr>
            <w:tcW w:w="3505" w:type="dxa"/>
          </w:tcPr>
          <w:p w14:paraId="331EDD56" w14:textId="76BBFAB0" w:rsidR="004061EA" w:rsidRPr="00251A35" w:rsidRDefault="004061EA" w:rsidP="004061EA">
            <w:pPr>
              <w:spacing w:after="0" w:line="240" w:lineRule="auto"/>
              <w:jc w:val="center"/>
              <w:rPr>
                <w:rFonts w:ascii="Tahoma" w:hAnsi="Tahoma" w:cs="Tahoma"/>
                <w:color w:val="FF0000"/>
                <w:highlight w:val="yellow"/>
              </w:rPr>
            </w:pPr>
            <w:proofErr w:type="spellStart"/>
            <w:r w:rsidRPr="00461306">
              <w:t>AEP_TCC_Laredo</w:t>
            </w:r>
            <w:proofErr w:type="spellEnd"/>
            <w:r w:rsidRPr="00461306">
              <w:t xml:space="preserve"> VFT North - Las Cruces 138 kV Line Rebuild (58008); In service date 5/4/2023, However, the rating has not updated yet in the Network Operations Model.</w:t>
            </w:r>
          </w:p>
        </w:tc>
      </w:tr>
      <w:tr w:rsidR="004061EA" w:rsidRPr="00D95E5A" w14:paraId="7D881390" w14:textId="77777777" w:rsidTr="00FD6950">
        <w:trPr>
          <w:trHeight w:val="1020"/>
        </w:trPr>
        <w:tc>
          <w:tcPr>
            <w:tcW w:w="1842" w:type="dxa"/>
          </w:tcPr>
          <w:p w14:paraId="12C57D5C" w14:textId="248D1E23" w:rsidR="004061EA" w:rsidRPr="00D95E5A" w:rsidRDefault="004061EA" w:rsidP="004061EA">
            <w:pPr>
              <w:spacing w:after="0" w:line="240" w:lineRule="auto"/>
              <w:rPr>
                <w:rFonts w:ascii="Tahoma" w:hAnsi="Tahoma" w:cs="Tahoma"/>
                <w:color w:val="000000"/>
                <w:highlight w:val="yellow"/>
              </w:rPr>
            </w:pPr>
            <w:r w:rsidRPr="00461306">
              <w:t xml:space="preserve">Manual </w:t>
            </w:r>
            <w:proofErr w:type="spellStart"/>
            <w:r w:rsidRPr="00461306">
              <w:t>dbl</w:t>
            </w:r>
            <w:proofErr w:type="spellEnd"/>
            <w:r w:rsidRPr="00461306">
              <w:t xml:space="preserve"> </w:t>
            </w:r>
            <w:proofErr w:type="spellStart"/>
            <w:r w:rsidRPr="00461306">
              <w:t>ckt</w:t>
            </w:r>
            <w:proofErr w:type="spellEnd"/>
            <w:r w:rsidRPr="00461306">
              <w:t xml:space="preserve"> for NEDIN-BONILLA 345kV &amp; RIOH-PRIM138kV</w:t>
            </w:r>
          </w:p>
        </w:tc>
        <w:tc>
          <w:tcPr>
            <w:tcW w:w="1393" w:type="dxa"/>
          </w:tcPr>
          <w:p w14:paraId="3D66E4B3" w14:textId="54C9E347" w:rsidR="004061EA" w:rsidRPr="00D95E5A" w:rsidRDefault="004061EA" w:rsidP="004061EA">
            <w:pPr>
              <w:spacing w:after="0" w:line="240" w:lineRule="auto"/>
              <w:rPr>
                <w:rFonts w:ascii="Tahoma" w:hAnsi="Tahoma" w:cs="Tahoma"/>
                <w:color w:val="000000"/>
                <w:highlight w:val="yellow"/>
              </w:rPr>
            </w:pPr>
            <w:r w:rsidRPr="00461306">
              <w:t>Haine Drive - La Palma 138kV</w:t>
            </w:r>
          </w:p>
        </w:tc>
        <w:tc>
          <w:tcPr>
            <w:tcW w:w="900" w:type="dxa"/>
          </w:tcPr>
          <w:p w14:paraId="2F607C4C" w14:textId="60210E55" w:rsidR="004061EA" w:rsidRPr="00D95E5A" w:rsidRDefault="004061EA" w:rsidP="004061EA">
            <w:pPr>
              <w:spacing w:after="0" w:line="240" w:lineRule="auto"/>
              <w:jc w:val="right"/>
              <w:rPr>
                <w:rFonts w:ascii="Tahoma" w:hAnsi="Tahoma" w:cs="Tahoma"/>
                <w:color w:val="000000"/>
                <w:highlight w:val="yellow"/>
              </w:rPr>
            </w:pPr>
            <w:r w:rsidRPr="00461306">
              <w:t>18,261</w:t>
            </w:r>
          </w:p>
        </w:tc>
        <w:tc>
          <w:tcPr>
            <w:tcW w:w="1710" w:type="dxa"/>
          </w:tcPr>
          <w:p w14:paraId="238D3E36" w14:textId="6F2FB029" w:rsidR="004061EA" w:rsidRPr="00D95E5A" w:rsidRDefault="004061EA" w:rsidP="004061EA">
            <w:pPr>
              <w:spacing w:after="0" w:line="240" w:lineRule="auto"/>
              <w:jc w:val="right"/>
              <w:rPr>
                <w:rFonts w:ascii="Tahoma" w:hAnsi="Tahoma" w:cs="Tahoma"/>
                <w:color w:val="000000"/>
                <w:highlight w:val="yellow"/>
              </w:rPr>
            </w:pPr>
            <w:r w:rsidRPr="00461306">
              <w:t>42,942,516.94</w:t>
            </w:r>
          </w:p>
        </w:tc>
        <w:tc>
          <w:tcPr>
            <w:tcW w:w="3505" w:type="dxa"/>
          </w:tcPr>
          <w:p w14:paraId="7C9865D8" w14:textId="14262CF2" w:rsidR="004061EA" w:rsidRPr="00251A35" w:rsidRDefault="004061EA" w:rsidP="004061EA">
            <w:pPr>
              <w:spacing w:after="0" w:line="240" w:lineRule="auto"/>
              <w:rPr>
                <w:rFonts w:ascii="Tahoma" w:hAnsi="Tahoma" w:cs="Tahoma"/>
                <w:color w:val="FF0000"/>
                <w:highlight w:val="yellow"/>
              </w:rPr>
            </w:pPr>
          </w:p>
        </w:tc>
      </w:tr>
      <w:tr w:rsidR="004061EA" w:rsidRPr="00D95E5A" w14:paraId="7E727259" w14:textId="77777777" w:rsidTr="00FD6950">
        <w:trPr>
          <w:trHeight w:val="765"/>
        </w:trPr>
        <w:tc>
          <w:tcPr>
            <w:tcW w:w="1842" w:type="dxa"/>
          </w:tcPr>
          <w:p w14:paraId="68638481" w14:textId="13861A92" w:rsidR="004061EA" w:rsidRPr="00D95E5A" w:rsidRDefault="004061EA" w:rsidP="004061EA">
            <w:pPr>
              <w:spacing w:after="0" w:line="240" w:lineRule="auto"/>
              <w:rPr>
                <w:rFonts w:ascii="Tahoma" w:hAnsi="Tahoma" w:cs="Tahoma"/>
                <w:color w:val="000000"/>
                <w:highlight w:val="yellow"/>
              </w:rPr>
            </w:pPr>
            <w:proofErr w:type="spellStart"/>
            <w:r w:rsidRPr="00461306">
              <w:t>Basecase</w:t>
            </w:r>
            <w:proofErr w:type="spellEnd"/>
          </w:p>
        </w:tc>
        <w:tc>
          <w:tcPr>
            <w:tcW w:w="1393" w:type="dxa"/>
          </w:tcPr>
          <w:p w14:paraId="4CDF392E" w14:textId="1AB60851" w:rsidR="004061EA" w:rsidRPr="00D95E5A" w:rsidRDefault="004061EA" w:rsidP="004061EA">
            <w:pPr>
              <w:spacing w:after="0" w:line="240" w:lineRule="auto"/>
              <w:rPr>
                <w:rFonts w:ascii="Tahoma" w:hAnsi="Tahoma" w:cs="Tahoma"/>
                <w:color w:val="000000"/>
                <w:highlight w:val="yellow"/>
              </w:rPr>
            </w:pPr>
            <w:r w:rsidRPr="00461306">
              <w:t>E_PASP GTC</w:t>
            </w:r>
          </w:p>
        </w:tc>
        <w:tc>
          <w:tcPr>
            <w:tcW w:w="900" w:type="dxa"/>
          </w:tcPr>
          <w:p w14:paraId="2AA17E44" w14:textId="5469C485" w:rsidR="004061EA" w:rsidRPr="00D95E5A" w:rsidRDefault="004061EA" w:rsidP="004061EA">
            <w:pPr>
              <w:spacing w:after="0" w:line="240" w:lineRule="auto"/>
              <w:jc w:val="right"/>
              <w:rPr>
                <w:rFonts w:ascii="Tahoma" w:hAnsi="Tahoma" w:cs="Tahoma"/>
                <w:color w:val="000000"/>
                <w:highlight w:val="yellow"/>
              </w:rPr>
            </w:pPr>
            <w:r w:rsidRPr="00461306">
              <w:t>14,877</w:t>
            </w:r>
          </w:p>
        </w:tc>
        <w:tc>
          <w:tcPr>
            <w:tcW w:w="1710" w:type="dxa"/>
          </w:tcPr>
          <w:p w14:paraId="1075C767" w14:textId="78A50BE3" w:rsidR="004061EA" w:rsidRPr="00D95E5A" w:rsidRDefault="004061EA" w:rsidP="004061EA">
            <w:pPr>
              <w:spacing w:after="0" w:line="240" w:lineRule="auto"/>
              <w:jc w:val="right"/>
              <w:rPr>
                <w:rFonts w:ascii="Tahoma" w:hAnsi="Tahoma" w:cs="Tahoma"/>
                <w:color w:val="000000"/>
                <w:highlight w:val="yellow"/>
              </w:rPr>
            </w:pPr>
            <w:r w:rsidRPr="00461306">
              <w:t>31,357,758.40</w:t>
            </w:r>
          </w:p>
        </w:tc>
        <w:tc>
          <w:tcPr>
            <w:tcW w:w="3505" w:type="dxa"/>
          </w:tcPr>
          <w:p w14:paraId="116F85F3" w14:textId="4D7426E9" w:rsidR="004061EA" w:rsidRPr="00251A35" w:rsidRDefault="004061EA" w:rsidP="004061EA">
            <w:pPr>
              <w:spacing w:after="0" w:line="240" w:lineRule="auto"/>
              <w:rPr>
                <w:rFonts w:ascii="Tahoma" w:hAnsi="Tahoma" w:cs="Tahoma"/>
                <w:color w:val="FF0000"/>
                <w:highlight w:val="yellow"/>
              </w:rPr>
            </w:pPr>
          </w:p>
        </w:tc>
      </w:tr>
      <w:tr w:rsidR="004061EA" w:rsidRPr="00D95E5A" w14:paraId="76675F3E" w14:textId="77777777" w:rsidTr="00FD6950">
        <w:trPr>
          <w:trHeight w:val="255"/>
        </w:trPr>
        <w:tc>
          <w:tcPr>
            <w:tcW w:w="1842" w:type="dxa"/>
          </w:tcPr>
          <w:p w14:paraId="0799AD95" w14:textId="6EC6010B" w:rsidR="004061EA" w:rsidRPr="00D95E5A" w:rsidRDefault="004061EA" w:rsidP="004061EA">
            <w:pPr>
              <w:spacing w:after="0" w:line="240" w:lineRule="auto"/>
              <w:rPr>
                <w:rFonts w:ascii="Tahoma" w:hAnsi="Tahoma" w:cs="Tahoma"/>
                <w:color w:val="000000"/>
                <w:highlight w:val="yellow"/>
              </w:rPr>
            </w:pPr>
            <w:r w:rsidRPr="00461306">
              <w:t>CONSAVVY SWITCH to CONSAVVY SWITCH LIN _A</w:t>
            </w:r>
          </w:p>
        </w:tc>
        <w:tc>
          <w:tcPr>
            <w:tcW w:w="1393" w:type="dxa"/>
          </w:tcPr>
          <w:p w14:paraId="2DA4DA50" w14:textId="3D22ED52" w:rsidR="004061EA" w:rsidRPr="00D95E5A" w:rsidRDefault="004061EA" w:rsidP="004061EA">
            <w:pPr>
              <w:spacing w:after="0" w:line="240" w:lineRule="auto"/>
              <w:rPr>
                <w:rFonts w:ascii="Tahoma" w:hAnsi="Tahoma" w:cs="Tahoma"/>
                <w:color w:val="000000"/>
                <w:highlight w:val="yellow"/>
              </w:rPr>
            </w:pPr>
            <w:r w:rsidRPr="00461306">
              <w:t>Morgan Creek Ses 345kV</w:t>
            </w:r>
          </w:p>
        </w:tc>
        <w:tc>
          <w:tcPr>
            <w:tcW w:w="900" w:type="dxa"/>
          </w:tcPr>
          <w:p w14:paraId="2857F6D8" w14:textId="7FF73309" w:rsidR="004061EA" w:rsidRPr="00D95E5A" w:rsidRDefault="004061EA" w:rsidP="004061EA">
            <w:pPr>
              <w:spacing w:after="0" w:line="240" w:lineRule="auto"/>
              <w:jc w:val="right"/>
              <w:rPr>
                <w:rFonts w:ascii="Tahoma" w:hAnsi="Tahoma" w:cs="Tahoma"/>
                <w:color w:val="000000"/>
                <w:highlight w:val="yellow"/>
              </w:rPr>
            </w:pPr>
            <w:r w:rsidRPr="00461306">
              <w:t>1,331</w:t>
            </w:r>
          </w:p>
        </w:tc>
        <w:tc>
          <w:tcPr>
            <w:tcW w:w="1710" w:type="dxa"/>
          </w:tcPr>
          <w:p w14:paraId="51A596C2" w14:textId="496DCEB7" w:rsidR="004061EA" w:rsidRPr="00D95E5A" w:rsidRDefault="004061EA" w:rsidP="004061EA">
            <w:pPr>
              <w:spacing w:after="0" w:line="240" w:lineRule="auto"/>
              <w:jc w:val="right"/>
              <w:rPr>
                <w:rFonts w:ascii="Tahoma" w:hAnsi="Tahoma" w:cs="Tahoma"/>
                <w:color w:val="000000"/>
                <w:highlight w:val="yellow"/>
              </w:rPr>
            </w:pPr>
            <w:r w:rsidRPr="00461306">
              <w:t>30,533,298.96</w:t>
            </w:r>
          </w:p>
        </w:tc>
        <w:tc>
          <w:tcPr>
            <w:tcW w:w="3505" w:type="dxa"/>
          </w:tcPr>
          <w:p w14:paraId="58956598" w14:textId="579E408F" w:rsidR="004061EA" w:rsidRPr="00251A35" w:rsidRDefault="004061EA" w:rsidP="004061EA">
            <w:pPr>
              <w:spacing w:after="0" w:line="240" w:lineRule="auto"/>
              <w:rPr>
                <w:rFonts w:ascii="Tahoma" w:hAnsi="Tahoma" w:cs="Tahoma"/>
                <w:color w:val="FF0000"/>
                <w:highlight w:val="yellow"/>
              </w:rPr>
            </w:pPr>
          </w:p>
        </w:tc>
      </w:tr>
      <w:tr w:rsidR="004061EA" w:rsidRPr="00D95E5A" w14:paraId="733915A6" w14:textId="77777777" w:rsidTr="00FD6950">
        <w:trPr>
          <w:trHeight w:val="1020"/>
        </w:trPr>
        <w:tc>
          <w:tcPr>
            <w:tcW w:w="1842" w:type="dxa"/>
          </w:tcPr>
          <w:p w14:paraId="76BDC45B" w14:textId="14A0126F" w:rsidR="004061EA" w:rsidRPr="00D95E5A" w:rsidRDefault="004061EA" w:rsidP="004061EA">
            <w:pPr>
              <w:spacing w:after="0" w:line="240" w:lineRule="auto"/>
              <w:rPr>
                <w:rFonts w:ascii="Tahoma" w:hAnsi="Tahoma" w:cs="Tahoma"/>
                <w:color w:val="000000"/>
                <w:highlight w:val="yellow"/>
              </w:rPr>
            </w:pPr>
            <w:r w:rsidRPr="00461306">
              <w:lastRenderedPageBreak/>
              <w:t>RNKSW TO LWSSW 345 AND RNKSW TO W DENT 345 DBLCKT</w:t>
            </w:r>
          </w:p>
        </w:tc>
        <w:tc>
          <w:tcPr>
            <w:tcW w:w="1393" w:type="dxa"/>
          </w:tcPr>
          <w:p w14:paraId="6922DA8E" w14:textId="5BEFD888" w:rsidR="004061EA" w:rsidRPr="00D95E5A" w:rsidRDefault="004061EA" w:rsidP="004061EA">
            <w:pPr>
              <w:spacing w:after="0" w:line="240" w:lineRule="auto"/>
              <w:rPr>
                <w:rFonts w:ascii="Tahoma" w:hAnsi="Tahoma" w:cs="Tahoma"/>
                <w:color w:val="000000"/>
                <w:highlight w:val="yellow"/>
              </w:rPr>
            </w:pPr>
            <w:r w:rsidRPr="00461306">
              <w:t>Roanoke Switch 138kV</w:t>
            </w:r>
          </w:p>
        </w:tc>
        <w:tc>
          <w:tcPr>
            <w:tcW w:w="900" w:type="dxa"/>
          </w:tcPr>
          <w:p w14:paraId="79277165" w14:textId="1B52B9B1" w:rsidR="004061EA" w:rsidRPr="00D95E5A" w:rsidRDefault="004061EA" w:rsidP="004061EA">
            <w:pPr>
              <w:spacing w:after="0" w:line="240" w:lineRule="auto"/>
              <w:jc w:val="right"/>
              <w:rPr>
                <w:rFonts w:ascii="Tahoma" w:hAnsi="Tahoma" w:cs="Tahoma"/>
                <w:color w:val="000000"/>
                <w:highlight w:val="yellow"/>
              </w:rPr>
            </w:pPr>
            <w:r w:rsidRPr="00461306">
              <w:t>1,319</w:t>
            </w:r>
          </w:p>
        </w:tc>
        <w:tc>
          <w:tcPr>
            <w:tcW w:w="1710" w:type="dxa"/>
          </w:tcPr>
          <w:p w14:paraId="79361A89" w14:textId="4FAA7E70" w:rsidR="004061EA" w:rsidRPr="00D95E5A" w:rsidRDefault="004061EA" w:rsidP="004061EA">
            <w:pPr>
              <w:spacing w:after="0" w:line="240" w:lineRule="auto"/>
              <w:jc w:val="right"/>
              <w:rPr>
                <w:rFonts w:ascii="Tahoma" w:hAnsi="Tahoma" w:cs="Tahoma"/>
                <w:color w:val="000000"/>
                <w:highlight w:val="yellow"/>
              </w:rPr>
            </w:pPr>
            <w:r w:rsidRPr="00461306">
              <w:t>27,256,955.51</w:t>
            </w:r>
          </w:p>
        </w:tc>
        <w:tc>
          <w:tcPr>
            <w:tcW w:w="3505" w:type="dxa"/>
          </w:tcPr>
          <w:p w14:paraId="2BA4FADF" w14:textId="78C3F464" w:rsidR="004061EA" w:rsidRPr="00251A35" w:rsidRDefault="004061EA" w:rsidP="004061EA">
            <w:pPr>
              <w:spacing w:after="0" w:line="240" w:lineRule="auto"/>
              <w:rPr>
                <w:rFonts w:ascii="Tahoma" w:hAnsi="Tahoma" w:cs="Tahoma"/>
                <w:color w:val="FF0000"/>
                <w:highlight w:val="yellow"/>
              </w:rPr>
            </w:pPr>
          </w:p>
        </w:tc>
      </w:tr>
      <w:tr w:rsidR="004061EA" w:rsidRPr="00D95E5A" w14:paraId="457B6001" w14:textId="77777777" w:rsidTr="00FD6950">
        <w:trPr>
          <w:trHeight w:val="765"/>
        </w:trPr>
        <w:tc>
          <w:tcPr>
            <w:tcW w:w="1842" w:type="dxa"/>
          </w:tcPr>
          <w:p w14:paraId="70007CEF" w14:textId="5AC15EEF" w:rsidR="004061EA" w:rsidRPr="00D95E5A" w:rsidRDefault="004061EA" w:rsidP="004061EA">
            <w:pPr>
              <w:spacing w:after="0" w:line="240" w:lineRule="auto"/>
              <w:rPr>
                <w:rFonts w:ascii="Tahoma" w:hAnsi="Tahoma" w:cs="Tahoma"/>
                <w:color w:val="000000"/>
                <w:highlight w:val="yellow"/>
              </w:rPr>
            </w:pPr>
            <w:proofErr w:type="spellStart"/>
            <w:r w:rsidRPr="00461306">
              <w:t>Basecase</w:t>
            </w:r>
            <w:proofErr w:type="spellEnd"/>
          </w:p>
        </w:tc>
        <w:tc>
          <w:tcPr>
            <w:tcW w:w="1393" w:type="dxa"/>
          </w:tcPr>
          <w:p w14:paraId="5DC5D1F0" w14:textId="4763E545" w:rsidR="004061EA" w:rsidRPr="00D95E5A" w:rsidRDefault="004061EA" w:rsidP="004061EA">
            <w:pPr>
              <w:spacing w:after="0" w:line="240" w:lineRule="auto"/>
              <w:rPr>
                <w:rFonts w:ascii="Tahoma" w:hAnsi="Tahoma" w:cs="Tahoma"/>
                <w:color w:val="000000"/>
                <w:highlight w:val="yellow"/>
              </w:rPr>
            </w:pPr>
            <w:r w:rsidRPr="00461306">
              <w:t>PNHNDL GTC</w:t>
            </w:r>
          </w:p>
        </w:tc>
        <w:tc>
          <w:tcPr>
            <w:tcW w:w="900" w:type="dxa"/>
          </w:tcPr>
          <w:p w14:paraId="0913BA6F" w14:textId="5E5F57DD" w:rsidR="004061EA" w:rsidRPr="00D95E5A" w:rsidRDefault="004061EA" w:rsidP="004061EA">
            <w:pPr>
              <w:spacing w:after="0" w:line="240" w:lineRule="auto"/>
              <w:jc w:val="right"/>
              <w:rPr>
                <w:rFonts w:ascii="Tahoma" w:hAnsi="Tahoma" w:cs="Tahoma"/>
                <w:color w:val="000000"/>
                <w:highlight w:val="yellow"/>
              </w:rPr>
            </w:pPr>
            <w:r w:rsidRPr="00461306">
              <w:t>16,194</w:t>
            </w:r>
          </w:p>
        </w:tc>
        <w:tc>
          <w:tcPr>
            <w:tcW w:w="1710" w:type="dxa"/>
          </w:tcPr>
          <w:p w14:paraId="54E3EA6C" w14:textId="0ABAA449" w:rsidR="004061EA" w:rsidRPr="00D95E5A" w:rsidRDefault="004061EA" w:rsidP="004061EA">
            <w:pPr>
              <w:spacing w:after="0" w:line="240" w:lineRule="auto"/>
              <w:jc w:val="right"/>
              <w:rPr>
                <w:rFonts w:ascii="Tahoma" w:hAnsi="Tahoma" w:cs="Tahoma"/>
                <w:color w:val="000000"/>
                <w:highlight w:val="yellow"/>
              </w:rPr>
            </w:pPr>
            <w:r w:rsidRPr="00461306">
              <w:t>26,849,292.70</w:t>
            </w:r>
          </w:p>
        </w:tc>
        <w:tc>
          <w:tcPr>
            <w:tcW w:w="3505" w:type="dxa"/>
          </w:tcPr>
          <w:p w14:paraId="46A5109E" w14:textId="67D5C7A4" w:rsidR="004061EA" w:rsidRPr="00251A35" w:rsidRDefault="004061EA" w:rsidP="004061EA">
            <w:pPr>
              <w:spacing w:after="0" w:line="240" w:lineRule="auto"/>
              <w:rPr>
                <w:rFonts w:ascii="Tahoma" w:hAnsi="Tahoma" w:cs="Tahoma"/>
                <w:color w:val="FF0000"/>
                <w:highlight w:val="yellow"/>
              </w:rPr>
            </w:pPr>
          </w:p>
        </w:tc>
      </w:tr>
      <w:tr w:rsidR="004061EA" w:rsidRPr="00D95E5A" w14:paraId="5AECEF46" w14:textId="77777777" w:rsidTr="00FD6950">
        <w:trPr>
          <w:trHeight w:val="1275"/>
        </w:trPr>
        <w:tc>
          <w:tcPr>
            <w:tcW w:w="1842" w:type="dxa"/>
          </w:tcPr>
          <w:p w14:paraId="291EE1B4" w14:textId="353D46AF" w:rsidR="004061EA" w:rsidRPr="00D95E5A" w:rsidRDefault="004061EA" w:rsidP="004061EA">
            <w:pPr>
              <w:spacing w:after="0" w:line="240" w:lineRule="auto"/>
              <w:rPr>
                <w:rFonts w:ascii="Tahoma" w:hAnsi="Tahoma" w:cs="Tahoma"/>
                <w:color w:val="000000"/>
                <w:highlight w:val="yellow"/>
              </w:rPr>
            </w:pPr>
            <w:proofErr w:type="spellStart"/>
            <w:r w:rsidRPr="00461306">
              <w:t>Basecase</w:t>
            </w:r>
            <w:proofErr w:type="spellEnd"/>
          </w:p>
        </w:tc>
        <w:tc>
          <w:tcPr>
            <w:tcW w:w="1393" w:type="dxa"/>
          </w:tcPr>
          <w:p w14:paraId="20C579FA" w14:textId="0ACD69F7" w:rsidR="004061EA" w:rsidRPr="00D95E5A" w:rsidRDefault="004061EA" w:rsidP="004061EA">
            <w:pPr>
              <w:spacing w:after="0" w:line="240" w:lineRule="auto"/>
              <w:rPr>
                <w:rFonts w:ascii="Tahoma" w:hAnsi="Tahoma" w:cs="Tahoma"/>
                <w:color w:val="000000"/>
                <w:highlight w:val="yellow"/>
              </w:rPr>
            </w:pPr>
            <w:r w:rsidRPr="00461306">
              <w:t>NE_LOB GTC</w:t>
            </w:r>
          </w:p>
        </w:tc>
        <w:tc>
          <w:tcPr>
            <w:tcW w:w="900" w:type="dxa"/>
          </w:tcPr>
          <w:p w14:paraId="52E53F84" w14:textId="0566D9AA" w:rsidR="004061EA" w:rsidRPr="00D95E5A" w:rsidRDefault="004061EA" w:rsidP="004061EA">
            <w:pPr>
              <w:spacing w:after="0" w:line="240" w:lineRule="auto"/>
              <w:jc w:val="right"/>
              <w:rPr>
                <w:rFonts w:ascii="Tahoma" w:hAnsi="Tahoma" w:cs="Tahoma"/>
                <w:color w:val="000000"/>
                <w:highlight w:val="yellow"/>
              </w:rPr>
            </w:pPr>
            <w:r w:rsidRPr="00461306">
              <w:t>24,829</w:t>
            </w:r>
          </w:p>
        </w:tc>
        <w:tc>
          <w:tcPr>
            <w:tcW w:w="1710" w:type="dxa"/>
          </w:tcPr>
          <w:p w14:paraId="3FC280AC" w14:textId="55B8F352" w:rsidR="004061EA" w:rsidRPr="00D95E5A" w:rsidRDefault="004061EA" w:rsidP="004061EA">
            <w:pPr>
              <w:spacing w:after="0" w:line="240" w:lineRule="auto"/>
              <w:jc w:val="right"/>
              <w:rPr>
                <w:rFonts w:ascii="Tahoma" w:hAnsi="Tahoma" w:cs="Tahoma"/>
                <w:color w:val="000000"/>
                <w:highlight w:val="yellow"/>
              </w:rPr>
            </w:pPr>
            <w:r w:rsidRPr="00461306">
              <w:t>25,585,756.10</w:t>
            </w:r>
          </w:p>
        </w:tc>
        <w:tc>
          <w:tcPr>
            <w:tcW w:w="3505" w:type="dxa"/>
          </w:tcPr>
          <w:p w14:paraId="23CF1888" w14:textId="4B1FB3B3" w:rsidR="004061EA" w:rsidRPr="00251A35" w:rsidRDefault="004061EA" w:rsidP="004061EA">
            <w:pPr>
              <w:spacing w:after="0" w:line="240" w:lineRule="auto"/>
              <w:rPr>
                <w:rFonts w:ascii="Tahoma" w:hAnsi="Tahoma" w:cs="Tahoma"/>
                <w:color w:val="FF0000"/>
                <w:highlight w:val="yellow"/>
              </w:rPr>
            </w:pPr>
          </w:p>
        </w:tc>
      </w:tr>
      <w:tr w:rsidR="004061EA" w:rsidRPr="00D95E5A" w14:paraId="2B0EF0F4" w14:textId="77777777" w:rsidTr="00FD6950">
        <w:trPr>
          <w:trHeight w:val="2295"/>
        </w:trPr>
        <w:tc>
          <w:tcPr>
            <w:tcW w:w="1842" w:type="dxa"/>
          </w:tcPr>
          <w:p w14:paraId="4EA4306A" w14:textId="335B8335" w:rsidR="004061EA" w:rsidRPr="00D95E5A" w:rsidRDefault="004061EA" w:rsidP="004061EA">
            <w:pPr>
              <w:spacing w:after="0" w:line="240" w:lineRule="auto"/>
              <w:rPr>
                <w:rFonts w:ascii="Tahoma" w:hAnsi="Tahoma" w:cs="Tahoma"/>
                <w:color w:val="000000"/>
                <w:highlight w:val="yellow"/>
              </w:rPr>
            </w:pPr>
            <w:r w:rsidRPr="00461306">
              <w:t>BLACKWATER DRAW SWITCH to DOUBLE MOUNTAIN SWITCH LIN 1</w:t>
            </w:r>
          </w:p>
        </w:tc>
        <w:tc>
          <w:tcPr>
            <w:tcW w:w="1393" w:type="dxa"/>
          </w:tcPr>
          <w:p w14:paraId="0BE22023" w14:textId="58C549BD" w:rsidR="004061EA" w:rsidRPr="00D95E5A" w:rsidRDefault="004061EA" w:rsidP="004061EA">
            <w:pPr>
              <w:spacing w:after="0" w:line="240" w:lineRule="auto"/>
              <w:rPr>
                <w:rFonts w:ascii="Tahoma" w:hAnsi="Tahoma" w:cs="Tahoma"/>
                <w:color w:val="000000"/>
                <w:highlight w:val="yellow"/>
              </w:rPr>
            </w:pPr>
            <w:r w:rsidRPr="00461306">
              <w:t>Mackenzie Substation - Northeast Substation 115kV</w:t>
            </w:r>
          </w:p>
        </w:tc>
        <w:tc>
          <w:tcPr>
            <w:tcW w:w="900" w:type="dxa"/>
          </w:tcPr>
          <w:p w14:paraId="7CF79915" w14:textId="23AACE6C" w:rsidR="004061EA" w:rsidRPr="00D95E5A" w:rsidRDefault="004061EA" w:rsidP="004061EA">
            <w:pPr>
              <w:spacing w:after="0" w:line="240" w:lineRule="auto"/>
              <w:jc w:val="right"/>
              <w:rPr>
                <w:rFonts w:ascii="Tahoma" w:hAnsi="Tahoma" w:cs="Tahoma"/>
                <w:color w:val="000000"/>
                <w:highlight w:val="yellow"/>
              </w:rPr>
            </w:pPr>
            <w:r w:rsidRPr="00461306">
              <w:t>9,318</w:t>
            </w:r>
          </w:p>
        </w:tc>
        <w:tc>
          <w:tcPr>
            <w:tcW w:w="1710" w:type="dxa"/>
          </w:tcPr>
          <w:p w14:paraId="41B8A793" w14:textId="6ABDDB40" w:rsidR="004061EA" w:rsidRPr="00D95E5A" w:rsidRDefault="004061EA" w:rsidP="004061EA">
            <w:pPr>
              <w:spacing w:after="0" w:line="240" w:lineRule="auto"/>
              <w:jc w:val="right"/>
              <w:rPr>
                <w:rFonts w:ascii="Tahoma" w:hAnsi="Tahoma" w:cs="Tahoma"/>
                <w:color w:val="000000"/>
                <w:highlight w:val="yellow"/>
              </w:rPr>
            </w:pPr>
            <w:r w:rsidRPr="00461306">
              <w:t>24,199,673.00</w:t>
            </w:r>
          </w:p>
        </w:tc>
        <w:tc>
          <w:tcPr>
            <w:tcW w:w="3505" w:type="dxa"/>
          </w:tcPr>
          <w:p w14:paraId="6401906F" w14:textId="525A0348" w:rsidR="004061EA" w:rsidRPr="00251A35" w:rsidRDefault="004061EA" w:rsidP="004061EA">
            <w:pPr>
              <w:spacing w:after="0" w:line="240" w:lineRule="auto"/>
              <w:rPr>
                <w:rFonts w:ascii="Tahoma" w:hAnsi="Tahoma" w:cs="Tahoma"/>
                <w:color w:val="FF0000"/>
                <w:highlight w:val="yellow"/>
              </w:rPr>
            </w:pPr>
          </w:p>
        </w:tc>
      </w:tr>
      <w:tr w:rsidR="004061EA" w:rsidRPr="00D95E5A" w14:paraId="00C5A444" w14:textId="77777777" w:rsidTr="00FD6950">
        <w:trPr>
          <w:trHeight w:val="765"/>
        </w:trPr>
        <w:tc>
          <w:tcPr>
            <w:tcW w:w="1842" w:type="dxa"/>
          </w:tcPr>
          <w:p w14:paraId="773E996D" w14:textId="1091142C" w:rsidR="004061EA" w:rsidRPr="00D95E5A" w:rsidRDefault="004061EA" w:rsidP="004061EA">
            <w:pPr>
              <w:spacing w:after="0" w:line="240" w:lineRule="auto"/>
              <w:rPr>
                <w:rFonts w:ascii="Tahoma" w:hAnsi="Tahoma" w:cs="Tahoma"/>
                <w:color w:val="000000"/>
                <w:highlight w:val="yellow"/>
              </w:rPr>
            </w:pPr>
            <w:r w:rsidRPr="00461306">
              <w:t>MAN_DBL_WLFSW-METSW+ODEHV-WLFSW_345KV</w:t>
            </w:r>
          </w:p>
        </w:tc>
        <w:tc>
          <w:tcPr>
            <w:tcW w:w="1393" w:type="dxa"/>
          </w:tcPr>
          <w:p w14:paraId="3790F42B" w14:textId="28BFA15F" w:rsidR="004061EA" w:rsidRPr="00D95E5A" w:rsidRDefault="004061EA" w:rsidP="004061EA">
            <w:pPr>
              <w:spacing w:after="0" w:line="240" w:lineRule="auto"/>
              <w:rPr>
                <w:rFonts w:ascii="Tahoma" w:hAnsi="Tahoma" w:cs="Tahoma"/>
                <w:color w:val="000000"/>
                <w:highlight w:val="yellow"/>
              </w:rPr>
            </w:pPr>
            <w:r w:rsidRPr="00461306">
              <w:t xml:space="preserve">Odessa </w:t>
            </w:r>
            <w:proofErr w:type="spellStart"/>
            <w:r w:rsidRPr="00461306">
              <w:t>Ehv</w:t>
            </w:r>
            <w:proofErr w:type="spellEnd"/>
            <w:r w:rsidRPr="00461306">
              <w:t xml:space="preserve"> Switch - Yarbrough Sub 138kV</w:t>
            </w:r>
          </w:p>
        </w:tc>
        <w:tc>
          <w:tcPr>
            <w:tcW w:w="900" w:type="dxa"/>
          </w:tcPr>
          <w:p w14:paraId="4EF3DBFA" w14:textId="5A9E74A1" w:rsidR="004061EA" w:rsidRPr="00D95E5A" w:rsidRDefault="004061EA" w:rsidP="004061EA">
            <w:pPr>
              <w:spacing w:after="0" w:line="240" w:lineRule="auto"/>
              <w:jc w:val="right"/>
              <w:rPr>
                <w:rFonts w:ascii="Tahoma" w:hAnsi="Tahoma" w:cs="Tahoma"/>
                <w:color w:val="000000"/>
                <w:highlight w:val="yellow"/>
              </w:rPr>
            </w:pPr>
            <w:r w:rsidRPr="00461306">
              <w:t>2,175</w:t>
            </w:r>
          </w:p>
        </w:tc>
        <w:tc>
          <w:tcPr>
            <w:tcW w:w="1710" w:type="dxa"/>
          </w:tcPr>
          <w:p w14:paraId="7C4AF529" w14:textId="0BED2A65" w:rsidR="004061EA" w:rsidRPr="00D95E5A" w:rsidRDefault="004061EA" w:rsidP="004061EA">
            <w:pPr>
              <w:spacing w:after="0" w:line="240" w:lineRule="auto"/>
              <w:jc w:val="right"/>
              <w:rPr>
                <w:rFonts w:ascii="Tahoma" w:hAnsi="Tahoma" w:cs="Tahoma"/>
                <w:color w:val="000000"/>
                <w:highlight w:val="yellow"/>
              </w:rPr>
            </w:pPr>
            <w:r w:rsidRPr="00461306">
              <w:t>22,188,043.75</w:t>
            </w:r>
          </w:p>
        </w:tc>
        <w:tc>
          <w:tcPr>
            <w:tcW w:w="3505" w:type="dxa"/>
          </w:tcPr>
          <w:p w14:paraId="62AC22F3" w14:textId="456F826B" w:rsidR="004061EA" w:rsidRPr="00251A35" w:rsidRDefault="004061EA" w:rsidP="004061EA">
            <w:pPr>
              <w:spacing w:after="0" w:line="240" w:lineRule="auto"/>
              <w:rPr>
                <w:rFonts w:ascii="Tahoma" w:hAnsi="Tahoma" w:cs="Tahoma"/>
                <w:color w:val="FF0000"/>
                <w:highlight w:val="yellow"/>
              </w:rPr>
            </w:pPr>
          </w:p>
        </w:tc>
      </w:tr>
      <w:tr w:rsidR="004061EA" w:rsidRPr="00D95E5A" w14:paraId="426F54DD" w14:textId="77777777" w:rsidTr="00FD6950">
        <w:trPr>
          <w:trHeight w:val="765"/>
        </w:trPr>
        <w:tc>
          <w:tcPr>
            <w:tcW w:w="1842" w:type="dxa"/>
          </w:tcPr>
          <w:p w14:paraId="393B6BF7" w14:textId="2480195E" w:rsidR="004061EA" w:rsidRPr="00D95E5A" w:rsidRDefault="004061EA" w:rsidP="004061EA">
            <w:pPr>
              <w:spacing w:after="0" w:line="240" w:lineRule="auto"/>
              <w:rPr>
                <w:rFonts w:ascii="Tahoma" w:hAnsi="Tahoma" w:cs="Tahoma"/>
                <w:color w:val="000000"/>
                <w:highlight w:val="yellow"/>
              </w:rPr>
            </w:pPr>
            <w:proofErr w:type="spellStart"/>
            <w:r w:rsidRPr="00461306">
              <w:t>Bighil</w:t>
            </w:r>
            <w:proofErr w:type="spellEnd"/>
            <w:r w:rsidRPr="00461306">
              <w:t>-Kendal 345kV</w:t>
            </w:r>
          </w:p>
        </w:tc>
        <w:tc>
          <w:tcPr>
            <w:tcW w:w="1393" w:type="dxa"/>
          </w:tcPr>
          <w:p w14:paraId="37A9C377" w14:textId="6159F939" w:rsidR="004061EA" w:rsidRPr="00D95E5A" w:rsidRDefault="004061EA" w:rsidP="004061EA">
            <w:pPr>
              <w:spacing w:after="0" w:line="240" w:lineRule="auto"/>
              <w:rPr>
                <w:rFonts w:ascii="Tahoma" w:hAnsi="Tahoma" w:cs="Tahoma"/>
                <w:color w:val="000000"/>
                <w:highlight w:val="yellow"/>
              </w:rPr>
            </w:pPr>
            <w:r w:rsidRPr="00461306">
              <w:t>Yellow Jacket - Fort Mason 138kV</w:t>
            </w:r>
          </w:p>
        </w:tc>
        <w:tc>
          <w:tcPr>
            <w:tcW w:w="900" w:type="dxa"/>
          </w:tcPr>
          <w:p w14:paraId="06BC7E48" w14:textId="53BAE3E3" w:rsidR="004061EA" w:rsidRPr="00D95E5A" w:rsidRDefault="004061EA" w:rsidP="004061EA">
            <w:pPr>
              <w:spacing w:after="0" w:line="240" w:lineRule="auto"/>
              <w:jc w:val="right"/>
              <w:rPr>
                <w:rFonts w:ascii="Tahoma" w:hAnsi="Tahoma" w:cs="Tahoma"/>
                <w:color w:val="000000"/>
                <w:highlight w:val="yellow"/>
              </w:rPr>
            </w:pPr>
            <w:r w:rsidRPr="00461306">
              <w:t>2,858</w:t>
            </w:r>
          </w:p>
        </w:tc>
        <w:tc>
          <w:tcPr>
            <w:tcW w:w="1710" w:type="dxa"/>
          </w:tcPr>
          <w:p w14:paraId="08453FAA" w14:textId="43C54FAF" w:rsidR="004061EA" w:rsidRPr="00D95E5A" w:rsidRDefault="004061EA" w:rsidP="004061EA">
            <w:pPr>
              <w:spacing w:after="0" w:line="240" w:lineRule="auto"/>
              <w:jc w:val="right"/>
              <w:rPr>
                <w:rFonts w:ascii="Tahoma" w:hAnsi="Tahoma" w:cs="Tahoma"/>
                <w:color w:val="000000"/>
                <w:highlight w:val="yellow"/>
              </w:rPr>
            </w:pPr>
            <w:r w:rsidRPr="00461306">
              <w:t>20,082,244.86</w:t>
            </w:r>
          </w:p>
        </w:tc>
        <w:tc>
          <w:tcPr>
            <w:tcW w:w="3505" w:type="dxa"/>
          </w:tcPr>
          <w:p w14:paraId="63A81660" w14:textId="0F716339" w:rsidR="004061EA" w:rsidRPr="00251A35" w:rsidRDefault="004061EA" w:rsidP="004061EA">
            <w:pPr>
              <w:spacing w:after="0" w:line="240" w:lineRule="auto"/>
              <w:rPr>
                <w:rFonts w:ascii="Tahoma" w:hAnsi="Tahoma" w:cs="Tahoma"/>
                <w:color w:val="FF0000"/>
                <w:highlight w:val="yellow"/>
              </w:rPr>
            </w:pPr>
          </w:p>
        </w:tc>
      </w:tr>
      <w:tr w:rsidR="004061EA" w:rsidRPr="00D95E5A" w14:paraId="28C177AE" w14:textId="77777777" w:rsidTr="00FD6950">
        <w:trPr>
          <w:trHeight w:val="1020"/>
        </w:trPr>
        <w:tc>
          <w:tcPr>
            <w:tcW w:w="1842" w:type="dxa"/>
          </w:tcPr>
          <w:p w14:paraId="44178305" w14:textId="038ECCB6" w:rsidR="004061EA" w:rsidRPr="00D95E5A" w:rsidRDefault="004061EA" w:rsidP="004061EA">
            <w:pPr>
              <w:spacing w:after="0" w:line="240" w:lineRule="auto"/>
              <w:rPr>
                <w:rFonts w:ascii="Tahoma" w:hAnsi="Tahoma" w:cs="Tahoma"/>
                <w:color w:val="000000"/>
                <w:highlight w:val="yellow"/>
              </w:rPr>
            </w:pPr>
            <w:r w:rsidRPr="00461306">
              <w:t>SAM SWITCH to VENUS SWITCH LIN _A</w:t>
            </w:r>
          </w:p>
        </w:tc>
        <w:tc>
          <w:tcPr>
            <w:tcW w:w="1393" w:type="dxa"/>
          </w:tcPr>
          <w:p w14:paraId="550A1D66" w14:textId="18501752" w:rsidR="004061EA" w:rsidRPr="00D95E5A" w:rsidRDefault="004061EA" w:rsidP="004061EA">
            <w:pPr>
              <w:spacing w:after="0" w:line="240" w:lineRule="auto"/>
              <w:rPr>
                <w:rFonts w:ascii="Tahoma" w:hAnsi="Tahoma" w:cs="Tahoma"/>
                <w:color w:val="000000"/>
                <w:highlight w:val="yellow"/>
              </w:rPr>
            </w:pPr>
            <w:r w:rsidRPr="00461306">
              <w:t>Venus Switch - Fort Smith Switch 345kV</w:t>
            </w:r>
          </w:p>
        </w:tc>
        <w:tc>
          <w:tcPr>
            <w:tcW w:w="900" w:type="dxa"/>
          </w:tcPr>
          <w:p w14:paraId="0016AFF2" w14:textId="539B56EA" w:rsidR="004061EA" w:rsidRPr="00D95E5A" w:rsidRDefault="004061EA" w:rsidP="004061EA">
            <w:pPr>
              <w:spacing w:after="0" w:line="240" w:lineRule="auto"/>
              <w:jc w:val="right"/>
              <w:rPr>
                <w:rFonts w:ascii="Tahoma" w:hAnsi="Tahoma" w:cs="Tahoma"/>
                <w:color w:val="000000"/>
                <w:highlight w:val="yellow"/>
              </w:rPr>
            </w:pPr>
            <w:r w:rsidRPr="00461306">
              <w:t>6,239</w:t>
            </w:r>
          </w:p>
        </w:tc>
        <w:tc>
          <w:tcPr>
            <w:tcW w:w="1710" w:type="dxa"/>
          </w:tcPr>
          <w:p w14:paraId="01687AE2" w14:textId="09623CB5" w:rsidR="004061EA" w:rsidRPr="00D95E5A" w:rsidRDefault="004061EA" w:rsidP="004061EA">
            <w:pPr>
              <w:spacing w:after="0" w:line="240" w:lineRule="auto"/>
              <w:jc w:val="right"/>
              <w:rPr>
                <w:rFonts w:ascii="Tahoma" w:hAnsi="Tahoma" w:cs="Tahoma"/>
                <w:color w:val="000000"/>
                <w:highlight w:val="yellow"/>
              </w:rPr>
            </w:pPr>
            <w:r w:rsidRPr="00461306">
              <w:t>19,930,951.57</w:t>
            </w:r>
          </w:p>
        </w:tc>
        <w:tc>
          <w:tcPr>
            <w:tcW w:w="3505" w:type="dxa"/>
          </w:tcPr>
          <w:p w14:paraId="203EEAC6" w14:textId="18BF9C3C" w:rsidR="004061EA" w:rsidRPr="00251A35" w:rsidRDefault="004061EA" w:rsidP="004061EA">
            <w:pPr>
              <w:spacing w:after="0" w:line="240" w:lineRule="auto"/>
              <w:rPr>
                <w:rFonts w:ascii="Tahoma" w:hAnsi="Tahoma" w:cs="Tahoma"/>
                <w:color w:val="FF0000"/>
                <w:highlight w:val="yellow"/>
              </w:rPr>
            </w:pPr>
            <w:r w:rsidRPr="00461306">
              <w:t>ONCOR_ME_78369_Rebuild Sam Switch - Venus Switch 345 kV DCKT, 78369, Rebuild Sam Switch - Venus Switch 345 kV DCKT 24RPG017</w:t>
            </w:r>
          </w:p>
        </w:tc>
      </w:tr>
      <w:tr w:rsidR="004061EA" w:rsidRPr="00D95E5A" w14:paraId="13829BE8" w14:textId="77777777" w:rsidTr="00FD6950">
        <w:trPr>
          <w:trHeight w:val="765"/>
        </w:trPr>
        <w:tc>
          <w:tcPr>
            <w:tcW w:w="1842" w:type="dxa"/>
          </w:tcPr>
          <w:p w14:paraId="21190A88" w14:textId="09D97148" w:rsidR="004061EA" w:rsidRPr="00D95E5A" w:rsidRDefault="004061EA" w:rsidP="004061EA">
            <w:pPr>
              <w:spacing w:after="0" w:line="240" w:lineRule="auto"/>
              <w:rPr>
                <w:rFonts w:ascii="Tahoma" w:hAnsi="Tahoma" w:cs="Tahoma"/>
                <w:color w:val="000000"/>
                <w:highlight w:val="yellow"/>
              </w:rPr>
            </w:pPr>
            <w:r w:rsidRPr="00461306">
              <w:t>TMPSW TO KNBSW 345 AND TMPSW TO BELCNTY 138 DBLCKT</w:t>
            </w:r>
          </w:p>
        </w:tc>
        <w:tc>
          <w:tcPr>
            <w:tcW w:w="1393" w:type="dxa"/>
          </w:tcPr>
          <w:p w14:paraId="58B5BF59" w14:textId="75DB9592" w:rsidR="004061EA" w:rsidRPr="00D95E5A" w:rsidRDefault="004061EA" w:rsidP="004061EA">
            <w:pPr>
              <w:spacing w:after="0" w:line="240" w:lineRule="auto"/>
              <w:rPr>
                <w:rFonts w:ascii="Tahoma" w:hAnsi="Tahoma" w:cs="Tahoma"/>
                <w:color w:val="000000"/>
                <w:highlight w:val="yellow"/>
              </w:rPr>
            </w:pPr>
            <w:r w:rsidRPr="00461306">
              <w:t>Georgetown South - Round Rock Westinghouse 138kV</w:t>
            </w:r>
          </w:p>
        </w:tc>
        <w:tc>
          <w:tcPr>
            <w:tcW w:w="900" w:type="dxa"/>
          </w:tcPr>
          <w:p w14:paraId="4F7A9F29" w14:textId="0405E7A5" w:rsidR="004061EA" w:rsidRPr="00D95E5A" w:rsidRDefault="004061EA" w:rsidP="004061EA">
            <w:pPr>
              <w:spacing w:after="0" w:line="240" w:lineRule="auto"/>
              <w:jc w:val="right"/>
              <w:rPr>
                <w:rFonts w:ascii="Tahoma" w:hAnsi="Tahoma" w:cs="Tahoma"/>
                <w:color w:val="000000"/>
                <w:highlight w:val="yellow"/>
              </w:rPr>
            </w:pPr>
            <w:r w:rsidRPr="00461306">
              <w:t>585</w:t>
            </w:r>
          </w:p>
        </w:tc>
        <w:tc>
          <w:tcPr>
            <w:tcW w:w="1710" w:type="dxa"/>
          </w:tcPr>
          <w:p w14:paraId="2E38BBF7" w14:textId="7194641A" w:rsidR="004061EA" w:rsidRPr="00D95E5A" w:rsidRDefault="004061EA" w:rsidP="004061EA">
            <w:pPr>
              <w:spacing w:after="0" w:line="240" w:lineRule="auto"/>
              <w:jc w:val="right"/>
              <w:rPr>
                <w:rFonts w:ascii="Tahoma" w:hAnsi="Tahoma" w:cs="Tahoma"/>
                <w:color w:val="000000"/>
                <w:highlight w:val="yellow"/>
              </w:rPr>
            </w:pPr>
            <w:r w:rsidRPr="00461306">
              <w:t>19,873,276.12</w:t>
            </w:r>
          </w:p>
        </w:tc>
        <w:tc>
          <w:tcPr>
            <w:tcW w:w="3505" w:type="dxa"/>
          </w:tcPr>
          <w:p w14:paraId="518FC4ED" w14:textId="64D13E5E" w:rsidR="004061EA" w:rsidRPr="00251A35" w:rsidRDefault="004061EA" w:rsidP="004061EA">
            <w:pPr>
              <w:spacing w:after="0" w:line="240" w:lineRule="auto"/>
              <w:rPr>
                <w:rFonts w:ascii="Tahoma" w:hAnsi="Tahoma" w:cs="Tahoma"/>
                <w:color w:val="FF0000"/>
                <w:highlight w:val="yellow"/>
              </w:rPr>
            </w:pPr>
            <w:r w:rsidRPr="00461306">
              <w:t>Oncor_SE_80546_Hutto - Salado 138 kV DCKT Line (MOD 80546, Phase 87619); Rebuild and add a second conductor to the Salado - Hutto Switch / Round Rock Switch and establish Salado 138 kV Switch</w:t>
            </w:r>
          </w:p>
        </w:tc>
      </w:tr>
      <w:tr w:rsidR="004061EA" w:rsidRPr="00D95E5A" w14:paraId="2D9E1D3A" w14:textId="77777777" w:rsidTr="00FD6950">
        <w:trPr>
          <w:trHeight w:val="1020"/>
        </w:trPr>
        <w:tc>
          <w:tcPr>
            <w:tcW w:w="1842" w:type="dxa"/>
          </w:tcPr>
          <w:p w14:paraId="14A3C4A9" w14:textId="4A527EFB" w:rsidR="004061EA" w:rsidRPr="00D95E5A" w:rsidRDefault="004061EA" w:rsidP="004061EA">
            <w:pPr>
              <w:spacing w:after="0" w:line="240" w:lineRule="auto"/>
              <w:rPr>
                <w:rFonts w:ascii="Tahoma" w:hAnsi="Tahoma" w:cs="Tahoma"/>
                <w:color w:val="000000"/>
                <w:highlight w:val="yellow"/>
              </w:rPr>
            </w:pPr>
            <w:r w:rsidRPr="00461306">
              <w:t>TWR (345) WAP-BI50 &amp; SMITHERS-BI98</w:t>
            </w:r>
          </w:p>
        </w:tc>
        <w:tc>
          <w:tcPr>
            <w:tcW w:w="1393" w:type="dxa"/>
          </w:tcPr>
          <w:p w14:paraId="69BC55C4" w14:textId="59DE2D10" w:rsidR="004061EA" w:rsidRPr="00D95E5A" w:rsidRDefault="004061EA" w:rsidP="004061EA">
            <w:pPr>
              <w:spacing w:after="0" w:line="240" w:lineRule="auto"/>
              <w:rPr>
                <w:rFonts w:ascii="Tahoma" w:hAnsi="Tahoma" w:cs="Tahoma"/>
                <w:color w:val="000000"/>
                <w:highlight w:val="yellow"/>
              </w:rPr>
            </w:pPr>
            <w:proofErr w:type="spellStart"/>
            <w:r w:rsidRPr="00461306">
              <w:t>Wa</w:t>
            </w:r>
            <w:proofErr w:type="spellEnd"/>
            <w:r w:rsidRPr="00461306">
              <w:t xml:space="preserve"> Parish - Jeanetta 345kV</w:t>
            </w:r>
          </w:p>
        </w:tc>
        <w:tc>
          <w:tcPr>
            <w:tcW w:w="900" w:type="dxa"/>
          </w:tcPr>
          <w:p w14:paraId="79334041" w14:textId="3B739C66" w:rsidR="004061EA" w:rsidRPr="00D95E5A" w:rsidRDefault="004061EA" w:rsidP="004061EA">
            <w:pPr>
              <w:spacing w:after="0" w:line="240" w:lineRule="auto"/>
              <w:jc w:val="right"/>
              <w:rPr>
                <w:rFonts w:ascii="Tahoma" w:hAnsi="Tahoma" w:cs="Tahoma"/>
                <w:color w:val="000000"/>
                <w:highlight w:val="yellow"/>
              </w:rPr>
            </w:pPr>
            <w:r w:rsidRPr="00461306">
              <w:t>6,352</w:t>
            </w:r>
          </w:p>
        </w:tc>
        <w:tc>
          <w:tcPr>
            <w:tcW w:w="1710" w:type="dxa"/>
          </w:tcPr>
          <w:p w14:paraId="3E34E7B6" w14:textId="5D43C9DF" w:rsidR="004061EA" w:rsidRPr="00D95E5A" w:rsidRDefault="004061EA" w:rsidP="004061EA">
            <w:pPr>
              <w:spacing w:after="0" w:line="240" w:lineRule="auto"/>
              <w:jc w:val="right"/>
              <w:rPr>
                <w:rFonts w:ascii="Tahoma" w:hAnsi="Tahoma" w:cs="Tahoma"/>
                <w:color w:val="000000"/>
                <w:highlight w:val="yellow"/>
              </w:rPr>
            </w:pPr>
            <w:r w:rsidRPr="00461306">
              <w:t>19,431,617.48</w:t>
            </w:r>
          </w:p>
        </w:tc>
        <w:tc>
          <w:tcPr>
            <w:tcW w:w="3505" w:type="dxa"/>
          </w:tcPr>
          <w:p w14:paraId="0EAA12C1" w14:textId="5295F81A" w:rsidR="004061EA" w:rsidRPr="00251A35" w:rsidRDefault="004061EA" w:rsidP="004061EA">
            <w:pPr>
              <w:spacing w:after="0" w:line="240" w:lineRule="auto"/>
              <w:rPr>
                <w:rFonts w:ascii="Tahoma" w:hAnsi="Tahoma" w:cs="Tahoma"/>
                <w:color w:val="FF0000"/>
                <w:highlight w:val="yellow"/>
              </w:rPr>
            </w:pPr>
          </w:p>
        </w:tc>
      </w:tr>
    </w:tbl>
    <w:p w14:paraId="3C357E8C" w14:textId="77777777" w:rsidR="00111CE9" w:rsidRPr="00405355" w:rsidRDefault="00111CE9" w:rsidP="00D87847">
      <w:pPr>
        <w:rPr>
          <w:highlight w:val="yellow"/>
        </w:rPr>
      </w:pPr>
    </w:p>
    <w:p w14:paraId="3769505D" w14:textId="0FAA1165" w:rsidR="00D0512E" w:rsidRPr="005B4A14" w:rsidRDefault="00D0512E" w:rsidP="003114FE">
      <w:pPr>
        <w:pStyle w:val="Heading1"/>
      </w:pPr>
      <w:bookmarkStart w:id="282" w:name="_Toc205894783"/>
      <w:r w:rsidRPr="005B4A14">
        <w:lastRenderedPageBreak/>
        <w:t>System Events</w:t>
      </w:r>
      <w:bookmarkEnd w:id="282"/>
    </w:p>
    <w:p w14:paraId="155BEAB9" w14:textId="527DE130" w:rsidR="00182B2F" w:rsidRPr="00F668A0" w:rsidRDefault="00182B2F" w:rsidP="00670135">
      <w:pPr>
        <w:pStyle w:val="Heading2"/>
      </w:pPr>
      <w:bookmarkStart w:id="283" w:name="_Toc205894784"/>
      <w:r w:rsidRPr="00F668A0">
        <w:t>ERCOT Peak Load</w:t>
      </w:r>
      <w:bookmarkEnd w:id="283"/>
    </w:p>
    <w:p w14:paraId="409F769B" w14:textId="00456FB0" w:rsidR="00BA67E0" w:rsidRPr="00C8684F" w:rsidRDefault="002D36D1" w:rsidP="001E75EB">
      <w:r w:rsidRPr="00C8684F">
        <w:t xml:space="preserve">The unofficial ERCOT peak load for </w:t>
      </w:r>
      <w:r w:rsidR="00C8684F" w:rsidRPr="00C8684F">
        <w:t>August</w:t>
      </w:r>
      <w:r w:rsidR="00C8684F">
        <w:t xml:space="preserve"> </w:t>
      </w:r>
      <w:r w:rsidRPr="00C8684F">
        <w:t xml:space="preserve">2025 was </w:t>
      </w:r>
      <w:r w:rsidR="00C8684F" w:rsidRPr="00C8684F">
        <w:t>83,679</w:t>
      </w:r>
      <w:r w:rsidR="00C8684F">
        <w:t xml:space="preserve"> </w:t>
      </w:r>
      <w:r w:rsidRPr="00C8684F">
        <w:t xml:space="preserve">MW and occurred on </w:t>
      </w:r>
      <w:r w:rsidR="00C8684F">
        <w:t>8</w:t>
      </w:r>
      <w:r w:rsidRPr="00C8684F">
        <w:t>/</w:t>
      </w:r>
      <w:r w:rsidR="00C8684F">
        <w:t>18</w:t>
      </w:r>
      <w:r w:rsidRPr="00C8684F">
        <w:t>/2025 during hour ending 1</w:t>
      </w:r>
      <w:r w:rsidR="0037153C" w:rsidRPr="00C8684F">
        <w:t>8</w:t>
      </w:r>
      <w:r w:rsidRPr="00C8684F">
        <w:t xml:space="preserve">:00, this is </w:t>
      </w:r>
      <w:r w:rsidR="00C8684F" w:rsidRPr="00C8684F">
        <w:t>1,5</w:t>
      </w:r>
      <w:r w:rsidR="000E1F5D">
        <w:t>66</w:t>
      </w:r>
      <w:r w:rsidRPr="00C8684F">
        <w:t xml:space="preserve"> MW </w:t>
      </w:r>
      <w:r w:rsidR="00C8684F">
        <w:t>less</w:t>
      </w:r>
      <w:r w:rsidRPr="00C8684F">
        <w:t xml:space="preserve"> than the </w:t>
      </w:r>
      <w:r w:rsidR="00C8684F" w:rsidRPr="00C8684F">
        <w:t>August</w:t>
      </w:r>
      <w:r w:rsidR="00C8684F">
        <w:t xml:space="preserve"> </w:t>
      </w:r>
      <w:r w:rsidRPr="00C8684F">
        <w:t xml:space="preserve">2024 demand of </w:t>
      </w:r>
      <w:r w:rsidR="00C8684F" w:rsidRPr="00C8684F">
        <w:t>85,</w:t>
      </w:r>
      <w:r w:rsidR="000E1F5D">
        <w:t>245</w:t>
      </w:r>
      <w:r w:rsidR="00C8684F" w:rsidRPr="00C8684F">
        <w:t xml:space="preserve"> </w:t>
      </w:r>
      <w:r w:rsidRPr="00C8684F">
        <w:t xml:space="preserve">MW on </w:t>
      </w:r>
      <w:r w:rsidR="00C8684F">
        <w:t>8</w:t>
      </w:r>
      <w:r w:rsidRPr="00C8684F">
        <w:t>/</w:t>
      </w:r>
      <w:r w:rsidR="00C8684F">
        <w:t>20</w:t>
      </w:r>
      <w:r w:rsidRPr="00C8684F">
        <w:t xml:space="preserve">/2024 during hour ending 18:00. Instantaneous peak for </w:t>
      </w:r>
      <w:r w:rsidR="00F42E35">
        <w:t>August</w:t>
      </w:r>
      <w:r w:rsidRPr="00C8684F">
        <w:t xml:space="preserve"> 2025 was </w:t>
      </w:r>
      <w:r w:rsidR="00836530" w:rsidRPr="00836530">
        <w:t>84</w:t>
      </w:r>
      <w:r w:rsidR="00836530">
        <w:t>,</w:t>
      </w:r>
      <w:r w:rsidR="00836530" w:rsidRPr="00836530">
        <w:t xml:space="preserve">312 </w:t>
      </w:r>
      <w:r w:rsidRPr="00C8684F">
        <w:t xml:space="preserve">MW. Actual instantaneous peak for the same month last year was </w:t>
      </w:r>
      <w:r w:rsidR="00453152" w:rsidRPr="00453152">
        <w:t xml:space="preserve">85,934 </w:t>
      </w:r>
      <w:r w:rsidRPr="00C8684F">
        <w:t>MW.</w:t>
      </w:r>
    </w:p>
    <w:p w14:paraId="2DC78643" w14:textId="4DDF7810" w:rsidR="00F57318" w:rsidRPr="0068181F" w:rsidRDefault="005B1104" w:rsidP="00670135">
      <w:pPr>
        <w:pStyle w:val="Heading2"/>
      </w:pPr>
      <w:bookmarkStart w:id="284" w:name="_Toc205894785"/>
      <w:r w:rsidRPr="0068181F">
        <w:t>Load Shed Events</w:t>
      </w:r>
      <w:bookmarkEnd w:id="284"/>
    </w:p>
    <w:p w14:paraId="0F11CBF2" w14:textId="60B9CAE4" w:rsidR="00B07F85" w:rsidRPr="0068181F" w:rsidRDefault="0068181F" w:rsidP="00B07F85">
      <w:r w:rsidRPr="0068181F">
        <w:t>None</w:t>
      </w:r>
    </w:p>
    <w:p w14:paraId="2817A742" w14:textId="37A704ED" w:rsidR="00182B2F" w:rsidRPr="0068181F" w:rsidRDefault="00AD0318" w:rsidP="00670135">
      <w:pPr>
        <w:pStyle w:val="Heading2"/>
      </w:pPr>
      <w:r w:rsidRPr="0068181F">
        <w:rPr>
          <w:szCs w:val="21"/>
        </w:rPr>
        <w:t xml:space="preserve">None: </w:t>
      </w:r>
      <w:bookmarkStart w:id="285" w:name="_Toc205894786"/>
      <w:r w:rsidR="005B1104" w:rsidRPr="0068181F">
        <w:t>Stability Events</w:t>
      </w:r>
      <w:bookmarkEnd w:id="285"/>
    </w:p>
    <w:p w14:paraId="7795F0CF" w14:textId="1A92B998" w:rsidR="005B1104" w:rsidRPr="0068181F" w:rsidRDefault="00F75668" w:rsidP="00670135">
      <w:pPr>
        <w:rPr>
          <w:szCs w:val="21"/>
        </w:rPr>
      </w:pPr>
      <w:r w:rsidRPr="0068181F">
        <w:rPr>
          <w:szCs w:val="21"/>
        </w:rPr>
        <w:t>None.</w:t>
      </w:r>
    </w:p>
    <w:p w14:paraId="004123AC" w14:textId="0B993739" w:rsidR="00F20217" w:rsidRPr="005B4A14" w:rsidRDefault="005B1104" w:rsidP="00670135">
      <w:pPr>
        <w:pStyle w:val="Heading2"/>
      </w:pPr>
      <w:bookmarkStart w:id="286" w:name="_Toc205894787"/>
      <w:r w:rsidRPr="005B4A14">
        <w:t>Notable PMU Events</w:t>
      </w:r>
      <w:bookmarkEnd w:id="286"/>
    </w:p>
    <w:p w14:paraId="7521668E" w14:textId="7A23427B" w:rsidR="00771C72" w:rsidRPr="005B4A14" w:rsidRDefault="005155DC" w:rsidP="00670135">
      <w:r w:rsidRPr="005B4A14">
        <w:t>ERCOT analyzes PMU data for any significant system disturbances that do not fall into the Frequency Events category reported in section 2.1. The results are summarized in this section once the analysis has been completed.</w:t>
      </w:r>
    </w:p>
    <w:p w14:paraId="6D6271E4" w14:textId="0255B5AB" w:rsidR="00841733" w:rsidRPr="005B4A14" w:rsidRDefault="00841733" w:rsidP="00670135">
      <w:r w:rsidRPr="005B4A14">
        <w:t>There were no PMU events outside of those reported in section 2.1.</w:t>
      </w:r>
    </w:p>
    <w:p w14:paraId="32F9B538" w14:textId="284E9E64" w:rsidR="00657F5C" w:rsidRPr="00F668A0" w:rsidRDefault="00D360EB" w:rsidP="00657F5C">
      <w:pPr>
        <w:pStyle w:val="Heading2"/>
      </w:pPr>
      <w:bookmarkStart w:id="287" w:name="_Toc205894788"/>
      <w:r w:rsidRPr="00F668A0">
        <w:t>DC Tie Curtailment</w:t>
      </w:r>
      <w:bookmarkEnd w:id="287"/>
    </w:p>
    <w:p w14:paraId="27F9AC25" w14:textId="67A9732B" w:rsidR="00912883" w:rsidRPr="00F668A0" w:rsidRDefault="00F668A0" w:rsidP="001E75EB">
      <w:r w:rsidRPr="00F668A0">
        <w:t>The DC_N (North) DC Tie will be unavailable from 08/21/2025 09:00 through 08/21/2025 17:00 due to a forced outage.</w:t>
      </w:r>
    </w:p>
    <w:p w14:paraId="1BFB9812" w14:textId="4149E6F8" w:rsidR="00B42572" w:rsidRPr="007A50DB" w:rsidRDefault="005B1104" w:rsidP="009235D0">
      <w:pPr>
        <w:pStyle w:val="Heading2"/>
      </w:pPr>
      <w:bookmarkStart w:id="288" w:name="_Toc205894789"/>
      <w:bookmarkStart w:id="289" w:name="_Hlk164863863"/>
      <w:r w:rsidRPr="007A50DB">
        <w:t>TRE/DOE Reportable Events</w:t>
      </w:r>
      <w:bookmarkStart w:id="290" w:name="_Hlk141082606"/>
      <w:bookmarkStart w:id="291" w:name="_Hlk135641502"/>
      <w:bookmarkEnd w:id="288"/>
    </w:p>
    <w:bookmarkEnd w:id="289"/>
    <w:bookmarkEnd w:id="290"/>
    <w:p w14:paraId="7DE43159" w14:textId="22AC4408" w:rsidR="00AD0318" w:rsidRPr="007A50DB" w:rsidRDefault="00AD0318" w:rsidP="0092683D">
      <w:pPr>
        <w:rPr>
          <w:rFonts w:cs="Arial"/>
          <w:color w:val="000000"/>
        </w:rPr>
      </w:pPr>
      <w:r w:rsidRPr="007A50DB">
        <w:rPr>
          <w:rFonts w:cs="Arial"/>
          <w:color w:val="000000"/>
        </w:rPr>
        <w:t>EDP Submitted a</w:t>
      </w:r>
      <w:r w:rsidR="007A50DB" w:rsidRPr="007A50DB">
        <w:rPr>
          <w:rFonts w:cs="Arial"/>
          <w:color w:val="000000"/>
        </w:rPr>
        <w:t>n</w:t>
      </w:r>
      <w:r w:rsidRPr="007A50DB">
        <w:rPr>
          <w:rFonts w:cs="Arial"/>
          <w:color w:val="000000"/>
        </w:rPr>
        <w:t xml:space="preserve"> EOP-004-4 for 08/22/2025 – Physical threat to its Facility.</w:t>
      </w:r>
    </w:p>
    <w:p w14:paraId="2E0DE7BA" w14:textId="3D0FE446" w:rsidR="00514E91" w:rsidRPr="005E1531" w:rsidRDefault="00514E91" w:rsidP="00514E91">
      <w:pPr>
        <w:pStyle w:val="Heading2"/>
      </w:pPr>
      <w:bookmarkStart w:id="292" w:name="_Toc13724670"/>
      <w:bookmarkStart w:id="293" w:name="_Toc205894790"/>
      <w:bookmarkEnd w:id="291"/>
      <w:r w:rsidRPr="005E1531">
        <w:t>New/Updated Constraint Management Plans</w:t>
      </w:r>
      <w:bookmarkEnd w:id="292"/>
      <w:bookmarkEnd w:id="293"/>
    </w:p>
    <w:p w14:paraId="13492C0F" w14:textId="5728065B" w:rsidR="006526E5" w:rsidRPr="005E1531" w:rsidRDefault="007C5078" w:rsidP="007C5078">
      <w:r w:rsidRPr="005E1531">
        <w:t>None</w:t>
      </w:r>
    </w:p>
    <w:p w14:paraId="520CB9BA" w14:textId="5B31049E" w:rsidR="00514E91" w:rsidRPr="005E1531" w:rsidRDefault="00514E91" w:rsidP="00514E91">
      <w:pPr>
        <w:pStyle w:val="Heading2"/>
      </w:pPr>
      <w:bookmarkStart w:id="294" w:name="_Toc205894791"/>
      <w:r w:rsidRPr="005E1531">
        <w:t>New/Modified/Removed RAS</w:t>
      </w:r>
      <w:bookmarkEnd w:id="294"/>
    </w:p>
    <w:p w14:paraId="5669B192" w14:textId="163254CE" w:rsidR="003576BD" w:rsidRPr="005E1531" w:rsidRDefault="00514E91" w:rsidP="00670135">
      <w:r w:rsidRPr="005E1531">
        <w:t>None.</w:t>
      </w:r>
    </w:p>
    <w:p w14:paraId="165902BC" w14:textId="2208D63D" w:rsidR="00F126EA" w:rsidRPr="00907FF9" w:rsidRDefault="001708C5" w:rsidP="00F126EA">
      <w:pPr>
        <w:pStyle w:val="Heading2"/>
      </w:pPr>
      <w:bookmarkStart w:id="295" w:name="_Toc205894792"/>
      <w:r w:rsidRPr="00907FF9">
        <w:t>New Procedures/Forms/Operating Bulletins</w:t>
      </w:r>
      <w:bookmarkEnd w:id="295"/>
    </w:p>
    <w:tbl>
      <w:tblPr>
        <w:tblW w:w="8219" w:type="dxa"/>
        <w:jc w:val="center"/>
        <w:tblLook w:val="04A0" w:firstRow="1" w:lastRow="0" w:firstColumn="1" w:lastColumn="0" w:noHBand="0" w:noVBand="1"/>
      </w:tblPr>
      <w:tblGrid>
        <w:gridCol w:w="1557"/>
        <w:gridCol w:w="5273"/>
        <w:gridCol w:w="1389"/>
      </w:tblGrid>
      <w:tr w:rsidR="0069081C" w:rsidRPr="00907FF9" w14:paraId="6128CFC0" w14:textId="77777777" w:rsidTr="00CD22BC">
        <w:trPr>
          <w:trHeight w:val="315"/>
          <w:jc w:val="center"/>
        </w:trPr>
        <w:tc>
          <w:tcPr>
            <w:tcW w:w="1557" w:type="dxa"/>
            <w:tcBorders>
              <w:top w:val="single" w:sz="8" w:space="0" w:color="auto"/>
              <w:left w:val="single" w:sz="8" w:space="0" w:color="auto"/>
              <w:bottom w:val="single" w:sz="8" w:space="0" w:color="auto"/>
              <w:right w:val="single" w:sz="8" w:space="0" w:color="auto"/>
            </w:tcBorders>
            <w:shd w:val="clear" w:color="000000" w:fill="444D53"/>
            <w:vAlign w:val="center"/>
            <w:hideMark/>
          </w:tcPr>
          <w:p w14:paraId="0960B274" w14:textId="77777777" w:rsidR="0069081C" w:rsidRPr="00907FF9" w:rsidRDefault="0069081C" w:rsidP="00B070BB">
            <w:pPr>
              <w:spacing w:after="0" w:line="240" w:lineRule="auto"/>
              <w:jc w:val="center"/>
              <w:rPr>
                <w:rFonts w:cs="Arial"/>
                <w:b/>
                <w:bCs/>
                <w:color w:val="FFFFFF"/>
              </w:rPr>
            </w:pPr>
            <w:bookmarkStart w:id="296" w:name="_Hlk207973620"/>
            <w:r w:rsidRPr="00907FF9">
              <w:rPr>
                <w:rFonts w:cs="Arial"/>
                <w:b/>
                <w:bCs/>
                <w:color w:val="FFFFFF"/>
              </w:rPr>
              <w:t>Date</w:t>
            </w:r>
          </w:p>
        </w:tc>
        <w:tc>
          <w:tcPr>
            <w:tcW w:w="5273" w:type="dxa"/>
            <w:tcBorders>
              <w:top w:val="single" w:sz="8" w:space="0" w:color="auto"/>
              <w:left w:val="nil"/>
              <w:bottom w:val="single" w:sz="8" w:space="0" w:color="auto"/>
              <w:right w:val="single" w:sz="8" w:space="0" w:color="auto"/>
            </w:tcBorders>
            <w:shd w:val="clear" w:color="000000" w:fill="444D53"/>
            <w:vAlign w:val="center"/>
            <w:hideMark/>
          </w:tcPr>
          <w:p w14:paraId="5DAAD44C" w14:textId="77777777" w:rsidR="0069081C" w:rsidRPr="00907FF9" w:rsidRDefault="0069081C" w:rsidP="00B070BB">
            <w:pPr>
              <w:spacing w:after="0" w:line="240" w:lineRule="auto"/>
              <w:jc w:val="center"/>
              <w:rPr>
                <w:rFonts w:cs="Arial"/>
                <w:b/>
                <w:bCs/>
                <w:color w:val="FFFFFF"/>
              </w:rPr>
            </w:pPr>
            <w:r w:rsidRPr="00907FF9">
              <w:rPr>
                <w:rFonts w:cs="Arial"/>
                <w:b/>
                <w:bCs/>
                <w:color w:val="FFFFFF"/>
              </w:rPr>
              <w:t>Subject</w:t>
            </w:r>
          </w:p>
        </w:tc>
        <w:tc>
          <w:tcPr>
            <w:tcW w:w="1389" w:type="dxa"/>
            <w:tcBorders>
              <w:top w:val="single" w:sz="8" w:space="0" w:color="auto"/>
              <w:left w:val="nil"/>
              <w:bottom w:val="single" w:sz="8" w:space="0" w:color="auto"/>
              <w:right w:val="single" w:sz="8" w:space="0" w:color="auto"/>
            </w:tcBorders>
            <w:shd w:val="clear" w:color="000000" w:fill="444D53"/>
            <w:vAlign w:val="center"/>
            <w:hideMark/>
          </w:tcPr>
          <w:p w14:paraId="7D9F3E5F" w14:textId="77777777" w:rsidR="0069081C" w:rsidRPr="00907FF9" w:rsidRDefault="0069081C" w:rsidP="00B070BB">
            <w:pPr>
              <w:spacing w:after="0" w:line="240" w:lineRule="auto"/>
              <w:jc w:val="center"/>
              <w:rPr>
                <w:rFonts w:cs="Arial"/>
                <w:b/>
                <w:bCs/>
                <w:color w:val="FFFFFF"/>
              </w:rPr>
            </w:pPr>
            <w:r w:rsidRPr="00907FF9">
              <w:rPr>
                <w:rFonts w:cs="Arial"/>
                <w:b/>
                <w:bCs/>
                <w:color w:val="FFFFFF"/>
              </w:rPr>
              <w:t>Bulletin No.</w:t>
            </w:r>
          </w:p>
        </w:tc>
      </w:tr>
      <w:tr w:rsidR="0069081C" w:rsidRPr="00907FF9" w14:paraId="37F19982" w14:textId="77777777" w:rsidTr="00CD22BC">
        <w:trPr>
          <w:trHeight w:val="315"/>
          <w:jc w:val="center"/>
        </w:trPr>
        <w:tc>
          <w:tcPr>
            <w:tcW w:w="1557" w:type="dxa"/>
            <w:tcBorders>
              <w:top w:val="nil"/>
              <w:left w:val="single" w:sz="8" w:space="0" w:color="auto"/>
              <w:bottom w:val="nil"/>
              <w:right w:val="single" w:sz="8" w:space="0" w:color="auto"/>
            </w:tcBorders>
            <w:shd w:val="clear" w:color="000000" w:fill="FFFFFF"/>
            <w:noWrap/>
            <w:vAlign w:val="center"/>
            <w:hideMark/>
          </w:tcPr>
          <w:p w14:paraId="75B6E1B9" w14:textId="5F03AFF9" w:rsidR="0069081C" w:rsidRPr="00907FF9" w:rsidRDefault="00177D6B" w:rsidP="00B070BB">
            <w:pPr>
              <w:spacing w:after="0" w:line="240" w:lineRule="auto"/>
              <w:jc w:val="center"/>
              <w:rPr>
                <w:rFonts w:cs="Arial"/>
                <w:color w:val="000000"/>
              </w:rPr>
            </w:pPr>
            <w:r w:rsidRPr="00907FF9">
              <w:rPr>
                <w:rFonts w:cs="Arial"/>
                <w:color w:val="000000"/>
              </w:rPr>
              <w:t>0</w:t>
            </w:r>
            <w:r w:rsidR="00907FF9" w:rsidRPr="00907FF9">
              <w:rPr>
                <w:rFonts w:cs="Arial"/>
                <w:color w:val="000000"/>
              </w:rPr>
              <w:t>8</w:t>
            </w:r>
            <w:r w:rsidRPr="00907FF9">
              <w:rPr>
                <w:rFonts w:cs="Arial"/>
                <w:color w:val="000000"/>
              </w:rPr>
              <w:t>/</w:t>
            </w:r>
            <w:r w:rsidR="00907FF9" w:rsidRPr="00907FF9">
              <w:rPr>
                <w:rFonts w:cs="Arial"/>
                <w:color w:val="000000"/>
              </w:rPr>
              <w:t>29</w:t>
            </w:r>
            <w:r w:rsidRPr="00907FF9">
              <w:rPr>
                <w:rFonts w:cs="Arial"/>
                <w:color w:val="000000"/>
              </w:rPr>
              <w:t>/2025</w:t>
            </w:r>
          </w:p>
        </w:tc>
        <w:tc>
          <w:tcPr>
            <w:tcW w:w="5273" w:type="dxa"/>
            <w:tcBorders>
              <w:top w:val="nil"/>
              <w:left w:val="nil"/>
              <w:bottom w:val="nil"/>
              <w:right w:val="single" w:sz="8" w:space="0" w:color="auto"/>
            </w:tcBorders>
            <w:shd w:val="clear" w:color="000000" w:fill="FFFFFF"/>
            <w:vAlign w:val="center"/>
            <w:hideMark/>
          </w:tcPr>
          <w:p w14:paraId="03FE6268" w14:textId="76721A9B" w:rsidR="0069081C" w:rsidRPr="00907FF9" w:rsidRDefault="00907FF9" w:rsidP="00B070BB">
            <w:pPr>
              <w:spacing w:after="0" w:line="240" w:lineRule="auto"/>
              <w:ind w:firstLineChars="100" w:firstLine="200"/>
              <w:rPr>
                <w:rFonts w:cs="Arial"/>
                <w:color w:val="000000"/>
              </w:rPr>
            </w:pPr>
            <w:r w:rsidRPr="00907FF9">
              <w:rPr>
                <w:rFonts w:cs="Arial"/>
                <w:color w:val="000000"/>
              </w:rPr>
              <w:t>Shift Supervisor Desk V1 Rev 10</w:t>
            </w:r>
            <w:r>
              <w:rPr>
                <w:rFonts w:cs="Arial"/>
                <w:color w:val="000000"/>
              </w:rPr>
              <w:t>2</w:t>
            </w:r>
          </w:p>
        </w:tc>
        <w:tc>
          <w:tcPr>
            <w:tcW w:w="1389" w:type="dxa"/>
            <w:tcBorders>
              <w:top w:val="nil"/>
              <w:left w:val="nil"/>
              <w:bottom w:val="nil"/>
              <w:right w:val="single" w:sz="8" w:space="0" w:color="auto"/>
            </w:tcBorders>
            <w:shd w:val="clear" w:color="000000" w:fill="FFFFFF"/>
            <w:noWrap/>
            <w:vAlign w:val="center"/>
            <w:hideMark/>
          </w:tcPr>
          <w:p w14:paraId="5111EE58" w14:textId="10136FAB" w:rsidR="0069081C" w:rsidRPr="00907FF9" w:rsidRDefault="00177D6B" w:rsidP="00B070BB">
            <w:pPr>
              <w:spacing w:after="0" w:line="240" w:lineRule="auto"/>
              <w:jc w:val="center"/>
              <w:rPr>
                <w:rFonts w:cs="Arial"/>
                <w:color w:val="000000"/>
              </w:rPr>
            </w:pPr>
            <w:r w:rsidRPr="00907FF9">
              <w:rPr>
                <w:rFonts w:cs="Arial"/>
                <w:color w:val="000000"/>
              </w:rPr>
              <w:t>11</w:t>
            </w:r>
            <w:r w:rsidR="00907FF9">
              <w:rPr>
                <w:rFonts w:cs="Arial"/>
                <w:color w:val="000000"/>
              </w:rPr>
              <w:t>90</w:t>
            </w:r>
          </w:p>
        </w:tc>
      </w:tr>
      <w:tr w:rsidR="00CD22BC" w:rsidRPr="00907FF9" w14:paraId="13978AA2" w14:textId="77777777" w:rsidTr="00CD22BC">
        <w:trPr>
          <w:trHeight w:val="315"/>
          <w:jc w:val="center"/>
        </w:trPr>
        <w:tc>
          <w:tcPr>
            <w:tcW w:w="1557" w:type="dxa"/>
            <w:tcBorders>
              <w:top w:val="nil"/>
              <w:left w:val="single" w:sz="8" w:space="0" w:color="auto"/>
              <w:bottom w:val="nil"/>
              <w:right w:val="single" w:sz="8" w:space="0" w:color="auto"/>
            </w:tcBorders>
            <w:shd w:val="clear" w:color="000000" w:fill="FFFFFF"/>
            <w:noWrap/>
            <w:vAlign w:val="center"/>
          </w:tcPr>
          <w:p w14:paraId="2B90BF49" w14:textId="22152D2C" w:rsidR="00CD22BC" w:rsidRPr="00907FF9" w:rsidRDefault="00177D6B" w:rsidP="00CD22BC">
            <w:pPr>
              <w:spacing w:after="0" w:line="240" w:lineRule="auto"/>
              <w:jc w:val="center"/>
              <w:rPr>
                <w:rFonts w:cs="Arial"/>
                <w:color w:val="000000"/>
              </w:rPr>
            </w:pPr>
            <w:r w:rsidRPr="00907FF9">
              <w:rPr>
                <w:rFonts w:cs="Arial"/>
                <w:color w:val="000000"/>
              </w:rPr>
              <w:t>0</w:t>
            </w:r>
            <w:r w:rsidR="00907FF9" w:rsidRPr="00907FF9">
              <w:rPr>
                <w:rFonts w:cs="Arial"/>
                <w:color w:val="000000"/>
              </w:rPr>
              <w:t>8</w:t>
            </w:r>
            <w:r w:rsidRPr="00907FF9">
              <w:rPr>
                <w:rFonts w:cs="Arial"/>
                <w:color w:val="000000"/>
              </w:rPr>
              <w:t>/</w:t>
            </w:r>
            <w:r w:rsidR="00907FF9" w:rsidRPr="00907FF9">
              <w:rPr>
                <w:rFonts w:cs="Arial"/>
                <w:color w:val="000000"/>
              </w:rPr>
              <w:t>29</w:t>
            </w:r>
            <w:r w:rsidRPr="00907FF9">
              <w:rPr>
                <w:rFonts w:cs="Arial"/>
                <w:color w:val="000000"/>
              </w:rPr>
              <w:t>/2025</w:t>
            </w:r>
          </w:p>
        </w:tc>
        <w:tc>
          <w:tcPr>
            <w:tcW w:w="5273" w:type="dxa"/>
            <w:tcBorders>
              <w:top w:val="nil"/>
              <w:left w:val="nil"/>
              <w:bottom w:val="nil"/>
              <w:right w:val="single" w:sz="8" w:space="0" w:color="auto"/>
            </w:tcBorders>
            <w:shd w:val="clear" w:color="000000" w:fill="FFFFFF"/>
            <w:vAlign w:val="center"/>
          </w:tcPr>
          <w:p w14:paraId="6B072A5C" w14:textId="241B508C" w:rsidR="00CD22BC" w:rsidRPr="00907FF9" w:rsidRDefault="00907FF9" w:rsidP="00CD22BC">
            <w:pPr>
              <w:spacing w:after="0" w:line="240" w:lineRule="auto"/>
              <w:ind w:firstLineChars="100" w:firstLine="200"/>
              <w:rPr>
                <w:rFonts w:cs="Arial"/>
                <w:color w:val="000000"/>
              </w:rPr>
            </w:pPr>
            <w:r>
              <w:rPr>
                <w:rFonts w:cs="Arial"/>
                <w:color w:val="000000"/>
              </w:rPr>
              <w:t>Script V1 Rev 68</w:t>
            </w:r>
          </w:p>
        </w:tc>
        <w:tc>
          <w:tcPr>
            <w:tcW w:w="1389" w:type="dxa"/>
            <w:tcBorders>
              <w:top w:val="nil"/>
              <w:left w:val="nil"/>
              <w:bottom w:val="nil"/>
              <w:right w:val="single" w:sz="8" w:space="0" w:color="auto"/>
            </w:tcBorders>
            <w:shd w:val="clear" w:color="000000" w:fill="FFFFFF"/>
            <w:noWrap/>
            <w:vAlign w:val="center"/>
          </w:tcPr>
          <w:p w14:paraId="0CF0F945" w14:textId="2DA82D01" w:rsidR="00CD22BC" w:rsidRPr="00907FF9" w:rsidRDefault="00177D6B" w:rsidP="00CD22BC">
            <w:pPr>
              <w:spacing w:after="0" w:line="240" w:lineRule="auto"/>
              <w:jc w:val="center"/>
              <w:rPr>
                <w:rFonts w:cs="Arial"/>
                <w:color w:val="000000"/>
              </w:rPr>
            </w:pPr>
            <w:r w:rsidRPr="00907FF9">
              <w:rPr>
                <w:rFonts w:cs="Arial"/>
                <w:color w:val="000000"/>
              </w:rPr>
              <w:t>118</w:t>
            </w:r>
            <w:r w:rsidR="00907FF9">
              <w:rPr>
                <w:rFonts w:cs="Arial"/>
                <w:color w:val="000000"/>
              </w:rPr>
              <w:t>9</w:t>
            </w:r>
          </w:p>
        </w:tc>
      </w:tr>
      <w:tr w:rsidR="00CD22BC" w:rsidRPr="00907FF9" w14:paraId="37E3D41E" w14:textId="77777777" w:rsidTr="00907FF9">
        <w:trPr>
          <w:trHeight w:val="315"/>
          <w:jc w:val="center"/>
        </w:trPr>
        <w:tc>
          <w:tcPr>
            <w:tcW w:w="1557" w:type="dxa"/>
            <w:tcBorders>
              <w:top w:val="nil"/>
              <w:left w:val="single" w:sz="8" w:space="0" w:color="auto"/>
              <w:bottom w:val="nil"/>
              <w:right w:val="single" w:sz="8" w:space="0" w:color="auto"/>
            </w:tcBorders>
            <w:shd w:val="clear" w:color="000000" w:fill="FFFFFF"/>
            <w:noWrap/>
            <w:vAlign w:val="center"/>
          </w:tcPr>
          <w:p w14:paraId="61A09177" w14:textId="56790BD1" w:rsidR="00CD22BC" w:rsidRPr="00907FF9" w:rsidRDefault="00177D6B" w:rsidP="00CD22BC">
            <w:pPr>
              <w:spacing w:after="0" w:line="240" w:lineRule="auto"/>
              <w:jc w:val="center"/>
              <w:rPr>
                <w:rFonts w:cs="Arial"/>
                <w:color w:val="000000"/>
              </w:rPr>
            </w:pPr>
            <w:r w:rsidRPr="00907FF9">
              <w:rPr>
                <w:rFonts w:cs="Arial"/>
                <w:color w:val="000000"/>
              </w:rPr>
              <w:t>0</w:t>
            </w:r>
            <w:r w:rsidR="00907FF9" w:rsidRPr="00907FF9">
              <w:rPr>
                <w:rFonts w:cs="Arial"/>
                <w:color w:val="000000"/>
              </w:rPr>
              <w:t>8</w:t>
            </w:r>
            <w:r w:rsidRPr="00907FF9">
              <w:rPr>
                <w:rFonts w:cs="Arial"/>
                <w:color w:val="000000"/>
              </w:rPr>
              <w:t>/</w:t>
            </w:r>
            <w:r w:rsidR="00907FF9" w:rsidRPr="00907FF9">
              <w:rPr>
                <w:rFonts w:cs="Arial"/>
                <w:color w:val="000000"/>
              </w:rPr>
              <w:t>29</w:t>
            </w:r>
            <w:r w:rsidRPr="00907FF9">
              <w:rPr>
                <w:rFonts w:cs="Arial"/>
                <w:color w:val="000000"/>
              </w:rPr>
              <w:t>/2025</w:t>
            </w:r>
          </w:p>
        </w:tc>
        <w:tc>
          <w:tcPr>
            <w:tcW w:w="5273" w:type="dxa"/>
            <w:tcBorders>
              <w:top w:val="nil"/>
              <w:left w:val="nil"/>
              <w:bottom w:val="nil"/>
              <w:right w:val="single" w:sz="8" w:space="0" w:color="auto"/>
            </w:tcBorders>
            <w:shd w:val="clear" w:color="000000" w:fill="FFFFFF"/>
            <w:vAlign w:val="center"/>
          </w:tcPr>
          <w:p w14:paraId="67F97817" w14:textId="713A5B42" w:rsidR="00CD22BC" w:rsidRPr="00907FF9" w:rsidRDefault="00177D6B" w:rsidP="00CD22BC">
            <w:pPr>
              <w:spacing w:after="0" w:line="240" w:lineRule="auto"/>
              <w:ind w:firstLineChars="100" w:firstLine="200"/>
              <w:rPr>
                <w:rFonts w:cs="Arial"/>
                <w:color w:val="000000"/>
              </w:rPr>
            </w:pPr>
            <w:r w:rsidRPr="00907FF9">
              <w:rPr>
                <w:rFonts w:cs="Arial"/>
                <w:color w:val="000000"/>
              </w:rPr>
              <w:t>Reliability Unit Commitment V1 Rev 7</w:t>
            </w:r>
            <w:r w:rsidR="00907FF9">
              <w:rPr>
                <w:rFonts w:cs="Arial"/>
                <w:color w:val="000000"/>
              </w:rPr>
              <w:t>9</w:t>
            </w:r>
          </w:p>
        </w:tc>
        <w:tc>
          <w:tcPr>
            <w:tcW w:w="1389" w:type="dxa"/>
            <w:tcBorders>
              <w:top w:val="nil"/>
              <w:left w:val="nil"/>
              <w:bottom w:val="nil"/>
              <w:right w:val="single" w:sz="8" w:space="0" w:color="auto"/>
            </w:tcBorders>
            <w:shd w:val="clear" w:color="000000" w:fill="FFFFFF"/>
            <w:noWrap/>
            <w:vAlign w:val="center"/>
          </w:tcPr>
          <w:p w14:paraId="6880FFD7" w14:textId="397F1A8F" w:rsidR="00CD22BC" w:rsidRPr="00907FF9" w:rsidRDefault="00177D6B" w:rsidP="00CD22BC">
            <w:pPr>
              <w:spacing w:after="0" w:line="240" w:lineRule="auto"/>
              <w:jc w:val="center"/>
              <w:rPr>
                <w:rFonts w:cs="Arial"/>
                <w:color w:val="000000"/>
              </w:rPr>
            </w:pPr>
            <w:r w:rsidRPr="00907FF9">
              <w:rPr>
                <w:rFonts w:cs="Arial"/>
                <w:color w:val="000000"/>
              </w:rPr>
              <w:t>118</w:t>
            </w:r>
            <w:r w:rsidR="00907FF9">
              <w:rPr>
                <w:rFonts w:cs="Arial"/>
                <w:color w:val="000000"/>
              </w:rPr>
              <w:t>8</w:t>
            </w:r>
          </w:p>
        </w:tc>
      </w:tr>
      <w:tr w:rsidR="00907FF9" w:rsidRPr="00405355" w14:paraId="1E8276C6" w14:textId="77777777" w:rsidTr="00CD22BC">
        <w:trPr>
          <w:trHeight w:val="315"/>
          <w:jc w:val="center"/>
        </w:trPr>
        <w:tc>
          <w:tcPr>
            <w:tcW w:w="1557" w:type="dxa"/>
            <w:tcBorders>
              <w:top w:val="nil"/>
              <w:left w:val="single" w:sz="8" w:space="0" w:color="auto"/>
              <w:bottom w:val="single" w:sz="8" w:space="0" w:color="auto"/>
              <w:right w:val="single" w:sz="8" w:space="0" w:color="auto"/>
            </w:tcBorders>
            <w:shd w:val="clear" w:color="000000" w:fill="FFFFFF"/>
            <w:noWrap/>
            <w:vAlign w:val="center"/>
          </w:tcPr>
          <w:p w14:paraId="1333478D" w14:textId="2CED929C" w:rsidR="00907FF9" w:rsidRPr="00907FF9" w:rsidRDefault="00907FF9" w:rsidP="00CD22BC">
            <w:pPr>
              <w:spacing w:after="0" w:line="240" w:lineRule="auto"/>
              <w:jc w:val="center"/>
              <w:rPr>
                <w:rFonts w:cs="Arial"/>
                <w:color w:val="000000"/>
              </w:rPr>
            </w:pPr>
            <w:r w:rsidRPr="00907FF9">
              <w:rPr>
                <w:rFonts w:cs="Arial"/>
                <w:color w:val="000000"/>
              </w:rPr>
              <w:t>08/29/2025</w:t>
            </w:r>
          </w:p>
        </w:tc>
        <w:tc>
          <w:tcPr>
            <w:tcW w:w="5273" w:type="dxa"/>
            <w:tcBorders>
              <w:top w:val="nil"/>
              <w:left w:val="nil"/>
              <w:bottom w:val="single" w:sz="8" w:space="0" w:color="auto"/>
              <w:right w:val="single" w:sz="8" w:space="0" w:color="auto"/>
            </w:tcBorders>
            <w:shd w:val="clear" w:color="000000" w:fill="FFFFFF"/>
            <w:vAlign w:val="center"/>
          </w:tcPr>
          <w:p w14:paraId="314CB355" w14:textId="20B8BD4C" w:rsidR="00907FF9" w:rsidRPr="00907FF9" w:rsidRDefault="00907FF9" w:rsidP="00CD22BC">
            <w:pPr>
              <w:spacing w:after="0" w:line="240" w:lineRule="auto"/>
              <w:ind w:firstLineChars="100" w:firstLine="200"/>
              <w:rPr>
                <w:rFonts w:cs="Arial"/>
                <w:color w:val="000000"/>
              </w:rPr>
            </w:pPr>
            <w:r>
              <w:rPr>
                <w:rFonts w:cs="Arial"/>
                <w:color w:val="000000"/>
              </w:rPr>
              <w:t>Real Time Desk V1 Rev 103</w:t>
            </w:r>
          </w:p>
        </w:tc>
        <w:tc>
          <w:tcPr>
            <w:tcW w:w="1389" w:type="dxa"/>
            <w:tcBorders>
              <w:top w:val="nil"/>
              <w:left w:val="nil"/>
              <w:bottom w:val="single" w:sz="8" w:space="0" w:color="auto"/>
              <w:right w:val="single" w:sz="8" w:space="0" w:color="auto"/>
            </w:tcBorders>
            <w:shd w:val="clear" w:color="000000" w:fill="FFFFFF"/>
            <w:noWrap/>
            <w:vAlign w:val="center"/>
          </w:tcPr>
          <w:p w14:paraId="668885D0" w14:textId="43CFD8A8" w:rsidR="00907FF9" w:rsidRPr="00907FF9" w:rsidRDefault="00907FF9" w:rsidP="00CD22BC">
            <w:pPr>
              <w:spacing w:after="0" w:line="240" w:lineRule="auto"/>
              <w:jc w:val="center"/>
              <w:rPr>
                <w:rFonts w:cs="Arial"/>
                <w:color w:val="000000"/>
              </w:rPr>
            </w:pPr>
            <w:r>
              <w:rPr>
                <w:rFonts w:cs="Arial"/>
                <w:color w:val="000000"/>
              </w:rPr>
              <w:t>1187</w:t>
            </w:r>
          </w:p>
        </w:tc>
      </w:tr>
    </w:tbl>
    <w:p w14:paraId="278704EB" w14:textId="50D17958" w:rsidR="001E75EB" w:rsidRPr="006A6838" w:rsidRDefault="001E75EB" w:rsidP="005866DE">
      <w:pPr>
        <w:pStyle w:val="Heading1"/>
      </w:pPr>
      <w:bookmarkStart w:id="297" w:name="_Toc205894793"/>
      <w:bookmarkStart w:id="298" w:name="_Hlk164863872"/>
      <w:bookmarkEnd w:id="296"/>
      <w:r w:rsidRPr="006A6838">
        <w:lastRenderedPageBreak/>
        <w:t>Emergency Conditions</w:t>
      </w:r>
      <w:bookmarkEnd w:id="297"/>
    </w:p>
    <w:p w14:paraId="501E5569" w14:textId="111618BD" w:rsidR="00150743" w:rsidRPr="006A6838" w:rsidRDefault="001E75EB" w:rsidP="00150743">
      <w:pPr>
        <w:pStyle w:val="Heading2"/>
      </w:pPr>
      <w:bookmarkStart w:id="299" w:name="_Toc205894794"/>
      <w:r w:rsidRPr="006A6838">
        <w:t>OCNs</w:t>
      </w:r>
      <w:bookmarkEnd w:id="299"/>
    </w:p>
    <w:p w14:paraId="31A0AB16" w14:textId="64EA062B" w:rsidR="00F369BF" w:rsidRPr="006A6838" w:rsidRDefault="00F369BF" w:rsidP="00F369BF">
      <w:r w:rsidRPr="006A6838">
        <w:t>None.</w:t>
      </w:r>
    </w:p>
    <w:p w14:paraId="31A04B00" w14:textId="77777777" w:rsidR="001E75EB" w:rsidRPr="006A6838" w:rsidRDefault="001E75EB" w:rsidP="001E75EB">
      <w:pPr>
        <w:pStyle w:val="Heading2"/>
      </w:pPr>
      <w:bookmarkStart w:id="300" w:name="_Toc205894795"/>
      <w:r w:rsidRPr="006A6838">
        <w:t>Advisories</w:t>
      </w:r>
      <w:bookmarkEnd w:id="300"/>
    </w:p>
    <w:p w14:paraId="62090355" w14:textId="6F613133" w:rsidR="00C05138" w:rsidRPr="006A6838" w:rsidRDefault="00FF2C75" w:rsidP="00C05138">
      <w:r>
        <w:t>1 Advisory d</w:t>
      </w:r>
      <w:r w:rsidR="006A6838" w:rsidRPr="006A6838">
        <w:t>ue to</w:t>
      </w:r>
      <w:r w:rsidR="00033DBB">
        <w:rPr>
          <w:szCs w:val="21"/>
        </w:rPr>
        <w:t xml:space="preserve"> the </w:t>
      </w:r>
      <w:r w:rsidR="00033DBB" w:rsidRPr="0013083C">
        <w:rPr>
          <w:szCs w:val="21"/>
        </w:rPr>
        <w:t>timeline deviation of the Day Ahead Market</w:t>
      </w:r>
      <w:r w:rsidR="006A6838" w:rsidRPr="006A6838">
        <w:t>.</w:t>
      </w:r>
    </w:p>
    <w:p w14:paraId="26B2D6CE" w14:textId="698AE201" w:rsidR="00D23355" w:rsidRPr="006A6838" w:rsidRDefault="001E75EB" w:rsidP="00D23355">
      <w:pPr>
        <w:pStyle w:val="Heading2"/>
      </w:pPr>
      <w:bookmarkStart w:id="301" w:name="_Toc205894796"/>
      <w:r w:rsidRPr="006A6838">
        <w:t>Watches</w:t>
      </w:r>
      <w:bookmarkEnd w:id="301"/>
    </w:p>
    <w:p w14:paraId="28E7E046" w14:textId="7D28E350" w:rsidR="009920C5" w:rsidRPr="006A6838" w:rsidRDefault="00F1636F" w:rsidP="001E75EB">
      <w:r w:rsidRPr="006A6838">
        <w:t>None.</w:t>
      </w:r>
    </w:p>
    <w:p w14:paraId="6B96ECAA" w14:textId="209397CE" w:rsidR="009920C5" w:rsidRPr="006A6838" w:rsidRDefault="001E75EB" w:rsidP="00615E44">
      <w:pPr>
        <w:pStyle w:val="Heading2"/>
      </w:pPr>
      <w:bookmarkStart w:id="302" w:name="_Toc205894797"/>
      <w:r w:rsidRPr="006A6838">
        <w:t>Emergency Notices</w:t>
      </w:r>
      <w:bookmarkEnd w:id="302"/>
    </w:p>
    <w:p w14:paraId="17C591A7" w14:textId="6B52DE27" w:rsidR="00E56B36" w:rsidRPr="006A6838" w:rsidRDefault="00F1636F" w:rsidP="00E56B36">
      <w:r w:rsidRPr="006A6838">
        <w:t>None.</w:t>
      </w:r>
    </w:p>
    <w:p w14:paraId="19A13AA0" w14:textId="68C65DE8" w:rsidR="005B1104" w:rsidRPr="00D153A1" w:rsidRDefault="005B1104" w:rsidP="002D2B82">
      <w:pPr>
        <w:pStyle w:val="Heading1"/>
      </w:pPr>
      <w:bookmarkStart w:id="303" w:name="_Toc205894798"/>
      <w:r w:rsidRPr="00D153A1">
        <w:t>Application Performance</w:t>
      </w:r>
      <w:bookmarkEnd w:id="303"/>
    </w:p>
    <w:p w14:paraId="2A078BEA" w14:textId="67CEEF95" w:rsidR="00075C8B" w:rsidRPr="00D153A1" w:rsidRDefault="00B7590B" w:rsidP="00670135">
      <w:pPr>
        <w:pStyle w:val="Heading2"/>
      </w:pPr>
      <w:bookmarkStart w:id="304" w:name="_Toc205894799"/>
      <w:r w:rsidRPr="00D153A1">
        <w:t>TSAT/VSAT Performance Issues</w:t>
      </w:r>
      <w:bookmarkEnd w:id="304"/>
    </w:p>
    <w:p w14:paraId="2C6F8B9E" w14:textId="461C52FF" w:rsidR="00B32DB1" w:rsidRPr="00D153A1" w:rsidRDefault="00B32DB1" w:rsidP="00B32DB1">
      <w:r w:rsidRPr="00D153A1">
        <w:t>None</w:t>
      </w:r>
    </w:p>
    <w:p w14:paraId="4B157D27" w14:textId="000FE09E" w:rsidR="00B7590B" w:rsidRPr="00D153A1" w:rsidRDefault="00B7590B" w:rsidP="00670135">
      <w:pPr>
        <w:pStyle w:val="Heading2"/>
      </w:pPr>
      <w:bookmarkStart w:id="305" w:name="_Toc205894800"/>
      <w:r w:rsidRPr="00D153A1">
        <w:t>Communication Issues</w:t>
      </w:r>
      <w:bookmarkEnd w:id="305"/>
    </w:p>
    <w:bookmarkEnd w:id="298"/>
    <w:p w14:paraId="7C28ABD1" w14:textId="7F4815F0" w:rsidR="00B7590B" w:rsidRPr="00D153A1" w:rsidRDefault="002F499A" w:rsidP="00670135">
      <w:pPr>
        <w:tabs>
          <w:tab w:val="left" w:pos="1830"/>
        </w:tabs>
      </w:pPr>
      <w:r w:rsidRPr="00D153A1">
        <w:t>None.</w:t>
      </w:r>
    </w:p>
    <w:p w14:paraId="7CFD30DF" w14:textId="71B271E0" w:rsidR="00B7590B" w:rsidRPr="00D153A1" w:rsidRDefault="00B7590B" w:rsidP="00670135">
      <w:pPr>
        <w:pStyle w:val="Heading2"/>
      </w:pPr>
      <w:bookmarkStart w:id="306" w:name="_Toc205894801"/>
      <w:bookmarkStart w:id="307" w:name="_Hlk164863883"/>
      <w:r w:rsidRPr="00D153A1">
        <w:t>Market System Issues</w:t>
      </w:r>
      <w:bookmarkEnd w:id="306"/>
    </w:p>
    <w:bookmarkEnd w:id="307"/>
    <w:p w14:paraId="65C792E3" w14:textId="748685FB" w:rsidR="00794AE0" w:rsidRPr="00E96151" w:rsidRDefault="00794AE0" w:rsidP="00794AE0">
      <w:r w:rsidRPr="00D153A1">
        <w:t>None.</w:t>
      </w:r>
    </w:p>
    <w:p w14:paraId="5DA684AD" w14:textId="2063ECEF" w:rsidR="00771B6E" w:rsidRPr="008B2957" w:rsidRDefault="00771B6E" w:rsidP="002D2B82">
      <w:pPr>
        <w:pStyle w:val="Heading1"/>
      </w:pPr>
      <w:bookmarkStart w:id="308" w:name="_Toc205894802"/>
      <w:r w:rsidRPr="008B2957">
        <w:t>Model Updates</w:t>
      </w:r>
      <w:bookmarkEnd w:id="308"/>
    </w:p>
    <w:p w14:paraId="378B7EEB" w14:textId="586FC0B5" w:rsidR="007268A9" w:rsidRPr="008B2957" w:rsidRDefault="007268A9" w:rsidP="007268A9">
      <w:r w:rsidRPr="008B2957">
        <w:t>The Downstream Production Change (DPC) process allows ERCOT to make changes in the on</w:t>
      </w:r>
      <w:r w:rsidR="00E660AC" w:rsidRPr="008B2957">
        <w:t>e</w:t>
      </w:r>
      <w:r w:rsidRPr="008B2957">
        <w:t>-line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90D7F5" w14:textId="77777777" w:rsidR="007268A9" w:rsidRPr="008B2957" w:rsidRDefault="007268A9" w:rsidP="007268A9">
      <w:pPr>
        <w:pStyle w:val="ListParagraph"/>
        <w:numPr>
          <w:ilvl w:val="0"/>
          <w:numId w:val="19"/>
        </w:numPr>
      </w:pPr>
      <w:r w:rsidRPr="008B2957">
        <w:t>Static Line ratings (Interim Update)</w:t>
      </w:r>
    </w:p>
    <w:p w14:paraId="38B9C2FF" w14:textId="77777777" w:rsidR="007268A9" w:rsidRPr="008B2957" w:rsidRDefault="007268A9" w:rsidP="007268A9">
      <w:pPr>
        <w:pStyle w:val="ListParagraph"/>
        <w:numPr>
          <w:ilvl w:val="0"/>
          <w:numId w:val="19"/>
        </w:numPr>
      </w:pPr>
      <w:r w:rsidRPr="008B2957">
        <w:t>Dynamic Line ratings (non-Interim Update)</w:t>
      </w:r>
    </w:p>
    <w:p w14:paraId="497A872E" w14:textId="77777777" w:rsidR="007268A9" w:rsidRPr="008B2957" w:rsidRDefault="007268A9" w:rsidP="007268A9">
      <w:pPr>
        <w:pStyle w:val="ListParagraph"/>
        <w:numPr>
          <w:ilvl w:val="0"/>
          <w:numId w:val="19"/>
        </w:numPr>
      </w:pPr>
      <w:r w:rsidRPr="008B2957">
        <w:t>Autotransformer ratings (non-Interim Update)</w:t>
      </w:r>
    </w:p>
    <w:p w14:paraId="7CA0C1AE" w14:textId="77777777" w:rsidR="007268A9" w:rsidRPr="008B2957" w:rsidRDefault="007268A9" w:rsidP="007268A9">
      <w:pPr>
        <w:pStyle w:val="ListParagraph"/>
        <w:numPr>
          <w:ilvl w:val="0"/>
          <w:numId w:val="19"/>
        </w:numPr>
      </w:pPr>
      <w:r w:rsidRPr="008B2957">
        <w:t>Breaker and Switch Normal status (Interim Update)</w:t>
      </w:r>
    </w:p>
    <w:p w14:paraId="3E332579" w14:textId="77777777" w:rsidR="007268A9" w:rsidRPr="008B2957" w:rsidRDefault="007268A9" w:rsidP="007268A9">
      <w:pPr>
        <w:pStyle w:val="ListParagraph"/>
        <w:numPr>
          <w:ilvl w:val="0"/>
          <w:numId w:val="19"/>
        </w:numPr>
      </w:pPr>
      <w:r w:rsidRPr="008B2957">
        <w:t>Contingency Definitions (Interim Update)</w:t>
      </w:r>
    </w:p>
    <w:p w14:paraId="4B317723" w14:textId="77777777" w:rsidR="007268A9" w:rsidRPr="008B2957" w:rsidRDefault="007268A9" w:rsidP="007268A9">
      <w:pPr>
        <w:pStyle w:val="ListParagraph"/>
        <w:numPr>
          <w:ilvl w:val="0"/>
          <w:numId w:val="19"/>
        </w:numPr>
      </w:pPr>
      <w:r w:rsidRPr="008B2957">
        <w:t>RAP and RAS changes or additions (Interim Update)</w:t>
      </w:r>
    </w:p>
    <w:p w14:paraId="43B44DEF" w14:textId="77777777" w:rsidR="007268A9" w:rsidRPr="008B2957" w:rsidRDefault="007268A9" w:rsidP="007268A9">
      <w:pPr>
        <w:pStyle w:val="ListParagraph"/>
        <w:numPr>
          <w:ilvl w:val="0"/>
          <w:numId w:val="19"/>
        </w:numPr>
      </w:pPr>
      <w:r w:rsidRPr="008B2957">
        <w:t>Net Dependable and Reactive Capability (NDCRC) values (Interim Update)</w:t>
      </w:r>
    </w:p>
    <w:p w14:paraId="147427FB" w14:textId="18C86050" w:rsidR="00704A1F" w:rsidRPr="008B2957" w:rsidRDefault="007268A9" w:rsidP="00E45FAD">
      <w:pPr>
        <w:pStyle w:val="ListParagraph"/>
        <w:numPr>
          <w:ilvl w:val="0"/>
          <w:numId w:val="19"/>
        </w:numPr>
      </w:pPr>
      <w:r w:rsidRPr="008B2957">
        <w:t>Impedance Updates (non-Interim)</w:t>
      </w:r>
    </w:p>
    <w:p w14:paraId="59DB6BD7" w14:textId="0CB40EEB" w:rsidR="00384F9C" w:rsidRPr="00405355" w:rsidRDefault="006376C6" w:rsidP="00101055">
      <w:pPr>
        <w:rPr>
          <w:highlight w:val="yellow"/>
        </w:rPr>
      </w:pPr>
      <w:r>
        <w:rPr>
          <w:noProof/>
        </w:rPr>
        <w:lastRenderedPageBreak/>
        <w:drawing>
          <wp:inline distT="0" distB="0" distL="0" distR="0" wp14:anchorId="72AD1539" wp14:editId="0514E3F8">
            <wp:extent cx="5943600" cy="4317365"/>
            <wp:effectExtent l="0" t="0" r="0" b="6985"/>
            <wp:docPr id="1300507162"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56AA2B6" w14:textId="55835893" w:rsidR="0029330B" w:rsidRPr="006376C6" w:rsidRDefault="007268A9" w:rsidP="007268A9">
      <w:r w:rsidRPr="006376C6">
        <w:t xml:space="preserve">A total of </w:t>
      </w:r>
      <w:r w:rsidR="006376C6" w:rsidRPr="006376C6">
        <w:t>2</w:t>
      </w:r>
      <w:r w:rsidR="00E17626" w:rsidRPr="006376C6">
        <w:t>4</w:t>
      </w:r>
      <w:r w:rsidR="0085501D" w:rsidRPr="006376C6">
        <w:t xml:space="preserve"> </w:t>
      </w:r>
      <w:r w:rsidRPr="006376C6">
        <w:t>DPC</w:t>
      </w:r>
      <w:r w:rsidR="00D5100F" w:rsidRPr="006376C6">
        <w:t>s</w:t>
      </w:r>
      <w:r w:rsidRPr="006376C6">
        <w:t xml:space="preserve"> </w:t>
      </w:r>
      <w:r w:rsidR="0077538C" w:rsidRPr="006376C6">
        <w:t>w</w:t>
      </w:r>
      <w:r w:rsidR="00D5100F" w:rsidRPr="006376C6">
        <w:t xml:space="preserve">ere </w:t>
      </w:r>
      <w:r w:rsidRPr="006376C6">
        <w:t>implemented</w:t>
      </w:r>
      <w:r w:rsidR="00D5100F" w:rsidRPr="006376C6">
        <w:t xml:space="preserve"> in </w:t>
      </w:r>
      <w:r w:rsidR="006376C6" w:rsidRPr="006376C6">
        <w:t>August</w:t>
      </w:r>
      <w:r w:rsidR="0029330B" w:rsidRPr="006376C6">
        <w:t xml:space="preserve"> 2025</w:t>
      </w:r>
      <w:r w:rsidRPr="006376C6">
        <w:t xml:space="preserve">. </w:t>
      </w:r>
      <w:r w:rsidR="006376C6" w:rsidRPr="006376C6">
        <w:t>319</w:t>
      </w:r>
      <w:r w:rsidRPr="006376C6">
        <w:t xml:space="preserve"> DPCs have been implemented year to date. DPCs submitted by TDSPs are mainly updates to transmission element ratings. DPCs submitted by ERCOT are mainly updates to manual contingency definitions. </w:t>
      </w:r>
    </w:p>
    <w:tbl>
      <w:tblPr>
        <w:tblW w:w="7041" w:type="dxa"/>
        <w:tblLook w:val="04A0" w:firstRow="1" w:lastRow="0" w:firstColumn="1" w:lastColumn="0" w:noHBand="0" w:noVBand="1"/>
      </w:tblPr>
      <w:tblGrid>
        <w:gridCol w:w="5766"/>
        <w:gridCol w:w="1275"/>
      </w:tblGrid>
      <w:tr w:rsidR="009B2ED3" w:rsidRPr="00405355" w14:paraId="6A7583DF" w14:textId="77777777" w:rsidTr="009B2ED3">
        <w:trPr>
          <w:trHeight w:val="649"/>
        </w:trPr>
        <w:tc>
          <w:tcPr>
            <w:tcW w:w="5766" w:type="dxa"/>
            <w:tcBorders>
              <w:top w:val="single" w:sz="8" w:space="0" w:color="A6A6A6"/>
              <w:left w:val="single" w:sz="8" w:space="0" w:color="A6A6A6"/>
              <w:bottom w:val="single" w:sz="8" w:space="0" w:color="A6A6A6"/>
              <w:right w:val="single" w:sz="8" w:space="0" w:color="A6A6A6"/>
            </w:tcBorders>
            <w:shd w:val="clear" w:color="000000" w:fill="404040"/>
            <w:noWrap/>
            <w:vAlign w:val="center"/>
            <w:hideMark/>
          </w:tcPr>
          <w:p w14:paraId="0504B25B" w14:textId="77777777" w:rsidR="009B2ED3" w:rsidRPr="006376C6" w:rsidRDefault="009B2ED3" w:rsidP="0029330B">
            <w:pPr>
              <w:spacing w:after="0" w:line="240" w:lineRule="auto"/>
              <w:jc w:val="center"/>
              <w:rPr>
                <w:rFonts w:cs="Arial"/>
                <w:b/>
                <w:bCs/>
                <w:color w:val="FFFFFF"/>
                <w:sz w:val="18"/>
                <w:szCs w:val="18"/>
              </w:rPr>
            </w:pPr>
            <w:r w:rsidRPr="006376C6">
              <w:rPr>
                <w:rFonts w:cs="Arial"/>
                <w:b/>
                <w:bCs/>
                <w:color w:val="FFFFFF"/>
                <w:sz w:val="18"/>
                <w:szCs w:val="18"/>
              </w:rPr>
              <w:t>Transmission Operator</w:t>
            </w:r>
          </w:p>
        </w:tc>
        <w:tc>
          <w:tcPr>
            <w:tcW w:w="1275" w:type="dxa"/>
            <w:tcBorders>
              <w:top w:val="single" w:sz="8" w:space="0" w:color="A6A6A6"/>
              <w:left w:val="nil"/>
              <w:bottom w:val="single" w:sz="8" w:space="0" w:color="A6A6A6"/>
              <w:right w:val="single" w:sz="8" w:space="0" w:color="A6A6A6"/>
            </w:tcBorders>
            <w:shd w:val="clear" w:color="000000" w:fill="404040"/>
            <w:vAlign w:val="center"/>
            <w:hideMark/>
          </w:tcPr>
          <w:p w14:paraId="203AF6A5" w14:textId="77777777" w:rsidR="009B2ED3" w:rsidRPr="006376C6" w:rsidRDefault="009B2ED3" w:rsidP="0029330B">
            <w:pPr>
              <w:spacing w:after="0" w:line="240" w:lineRule="auto"/>
              <w:jc w:val="center"/>
              <w:rPr>
                <w:rFonts w:cs="Arial"/>
                <w:b/>
                <w:bCs/>
                <w:color w:val="FFFFFF"/>
                <w:sz w:val="18"/>
                <w:szCs w:val="18"/>
              </w:rPr>
            </w:pPr>
            <w:r w:rsidRPr="006376C6">
              <w:rPr>
                <w:rFonts w:cs="Arial"/>
                <w:b/>
                <w:bCs/>
                <w:color w:val="FFFFFF"/>
                <w:sz w:val="18"/>
                <w:szCs w:val="18"/>
              </w:rPr>
              <w:t>Number of DPCs</w:t>
            </w:r>
          </w:p>
        </w:tc>
      </w:tr>
      <w:tr w:rsidR="009B2ED3" w:rsidRPr="00405355" w14:paraId="3E7F5163"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3950EB83"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AEP TEXAS COMPANY (TDSP)</w:t>
            </w:r>
          </w:p>
        </w:tc>
        <w:tc>
          <w:tcPr>
            <w:tcW w:w="1275" w:type="dxa"/>
            <w:tcBorders>
              <w:top w:val="nil"/>
              <w:left w:val="nil"/>
              <w:bottom w:val="single" w:sz="4" w:space="0" w:color="A6A6A6"/>
              <w:right w:val="single" w:sz="8" w:space="0" w:color="A6A6A6"/>
            </w:tcBorders>
            <w:noWrap/>
            <w:hideMark/>
          </w:tcPr>
          <w:p w14:paraId="7067D0D6" w14:textId="0AB6EE48" w:rsidR="009B2ED3" w:rsidRPr="006376C6" w:rsidRDefault="009B2ED3" w:rsidP="00265AB9">
            <w:pPr>
              <w:spacing w:after="0" w:line="240" w:lineRule="auto"/>
              <w:ind w:firstLineChars="200" w:firstLine="360"/>
              <w:jc w:val="right"/>
              <w:rPr>
                <w:rFonts w:cs="Arial"/>
                <w:sz w:val="18"/>
                <w:szCs w:val="18"/>
              </w:rPr>
            </w:pPr>
            <w:r>
              <w:rPr>
                <w:rFonts w:cs="Arial"/>
                <w:sz w:val="18"/>
                <w:szCs w:val="18"/>
              </w:rPr>
              <w:t>4</w:t>
            </w:r>
          </w:p>
        </w:tc>
      </w:tr>
      <w:tr w:rsidR="009B2ED3" w:rsidRPr="00405355" w14:paraId="2D7857F5"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35621589"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BRAZOS ELECTRIC POWER CO OP INC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0EE1090E" w14:textId="1D7BADB1" w:rsidR="009B2ED3" w:rsidRPr="006376C6" w:rsidRDefault="009B2ED3" w:rsidP="00265AB9">
            <w:pPr>
              <w:spacing w:after="0" w:line="240" w:lineRule="auto"/>
              <w:ind w:firstLineChars="200" w:firstLine="400"/>
              <w:jc w:val="right"/>
              <w:rPr>
                <w:rFonts w:cs="Arial"/>
                <w:sz w:val="18"/>
                <w:szCs w:val="18"/>
              </w:rPr>
            </w:pPr>
            <w:r w:rsidRPr="006376C6">
              <w:t>0</w:t>
            </w:r>
          </w:p>
        </w:tc>
      </w:tr>
      <w:tr w:rsidR="009B2ED3" w:rsidRPr="00405355" w14:paraId="75F276A2"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7CD31A15"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BROWNSVILLE PUBLIC UTILITIES BOARD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499C8DCA" w14:textId="55C7CA87" w:rsidR="009B2ED3" w:rsidRPr="006376C6" w:rsidRDefault="009B2ED3" w:rsidP="00265AB9">
            <w:pPr>
              <w:spacing w:after="0" w:line="240" w:lineRule="auto"/>
              <w:ind w:firstLineChars="200" w:firstLine="400"/>
              <w:jc w:val="right"/>
              <w:rPr>
                <w:rFonts w:cs="Arial"/>
                <w:sz w:val="18"/>
                <w:szCs w:val="18"/>
              </w:rPr>
            </w:pPr>
            <w:r w:rsidRPr="006376C6">
              <w:t>0</w:t>
            </w:r>
          </w:p>
        </w:tc>
      </w:tr>
      <w:tr w:rsidR="009B2ED3" w:rsidRPr="00405355" w14:paraId="7EF6E403"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71BE097A"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BRYAN TEXAS UTILITIES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227E8B6D" w14:textId="725AE90B" w:rsidR="009B2ED3" w:rsidRPr="006376C6" w:rsidRDefault="009B2ED3" w:rsidP="00265AB9">
            <w:pPr>
              <w:spacing w:after="0" w:line="240" w:lineRule="auto"/>
              <w:ind w:firstLineChars="200" w:firstLine="400"/>
              <w:jc w:val="right"/>
              <w:rPr>
                <w:rFonts w:cs="Arial"/>
                <w:sz w:val="18"/>
                <w:szCs w:val="18"/>
              </w:rPr>
            </w:pPr>
            <w:r w:rsidRPr="006376C6">
              <w:t>0</w:t>
            </w:r>
          </w:p>
        </w:tc>
      </w:tr>
      <w:tr w:rsidR="009B2ED3" w:rsidRPr="00405355" w14:paraId="72CA0335"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60965394"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CENTERPOINT ENERGY HOUSTON ELECTRIC LLC (TDSP)</w:t>
            </w:r>
          </w:p>
        </w:tc>
        <w:tc>
          <w:tcPr>
            <w:tcW w:w="1275" w:type="dxa"/>
            <w:tcBorders>
              <w:top w:val="nil"/>
              <w:left w:val="nil"/>
              <w:bottom w:val="single" w:sz="4" w:space="0" w:color="A6A6A6"/>
              <w:right w:val="single" w:sz="8" w:space="0" w:color="A6A6A6"/>
            </w:tcBorders>
            <w:noWrap/>
            <w:hideMark/>
          </w:tcPr>
          <w:p w14:paraId="021144CA" w14:textId="14840839" w:rsidR="009B2ED3" w:rsidRPr="006376C6" w:rsidRDefault="009B2ED3" w:rsidP="00265AB9">
            <w:pPr>
              <w:spacing w:after="0" w:line="240" w:lineRule="auto"/>
              <w:ind w:firstLineChars="200" w:firstLine="360"/>
              <w:jc w:val="right"/>
              <w:rPr>
                <w:rFonts w:cs="Arial"/>
                <w:sz w:val="18"/>
                <w:szCs w:val="18"/>
              </w:rPr>
            </w:pPr>
            <w:r>
              <w:rPr>
                <w:rFonts w:cs="Arial"/>
                <w:sz w:val="18"/>
                <w:szCs w:val="18"/>
              </w:rPr>
              <w:t>2</w:t>
            </w:r>
          </w:p>
        </w:tc>
      </w:tr>
      <w:tr w:rsidR="009B2ED3" w:rsidRPr="00405355" w14:paraId="42AE4B3E"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4AEA0FA6"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CITY OF AUSTIN DBA AUSTIN ENERGY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106735D7" w14:textId="258656C6" w:rsidR="009B2ED3" w:rsidRPr="006376C6" w:rsidRDefault="009B2ED3" w:rsidP="00265AB9">
            <w:pPr>
              <w:spacing w:after="0" w:line="240" w:lineRule="auto"/>
              <w:ind w:firstLineChars="200" w:firstLine="360"/>
              <w:jc w:val="right"/>
              <w:rPr>
                <w:rFonts w:cs="Arial"/>
                <w:sz w:val="18"/>
                <w:szCs w:val="18"/>
              </w:rPr>
            </w:pPr>
            <w:r>
              <w:rPr>
                <w:rFonts w:cs="Arial"/>
                <w:sz w:val="18"/>
                <w:szCs w:val="18"/>
              </w:rPr>
              <w:t>1</w:t>
            </w:r>
          </w:p>
        </w:tc>
      </w:tr>
      <w:tr w:rsidR="009B2ED3" w:rsidRPr="00405355" w14:paraId="503492C6"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33895CD8"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CITY OF COLLEGE STATION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37BBA3B6" w14:textId="0802BF2A" w:rsidR="009B2ED3" w:rsidRPr="006376C6" w:rsidRDefault="009B2ED3" w:rsidP="00265AB9">
            <w:pPr>
              <w:spacing w:after="0" w:line="240" w:lineRule="auto"/>
              <w:ind w:firstLineChars="200" w:firstLine="400"/>
              <w:jc w:val="right"/>
              <w:rPr>
                <w:rFonts w:cs="Arial"/>
                <w:sz w:val="18"/>
                <w:szCs w:val="18"/>
              </w:rPr>
            </w:pPr>
            <w:r w:rsidRPr="006376C6">
              <w:t>0</w:t>
            </w:r>
          </w:p>
        </w:tc>
      </w:tr>
      <w:tr w:rsidR="009B2ED3" w:rsidRPr="00405355" w14:paraId="0B0B42BA"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0BEFA786"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CITY OF GARLAND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03FA813F" w14:textId="17328FAA" w:rsidR="009B2ED3" w:rsidRPr="006376C6" w:rsidRDefault="009B2ED3" w:rsidP="00265AB9">
            <w:pPr>
              <w:spacing w:after="0" w:line="240" w:lineRule="auto"/>
              <w:ind w:firstLineChars="200" w:firstLine="360"/>
              <w:jc w:val="right"/>
              <w:rPr>
                <w:rFonts w:cs="Arial"/>
                <w:sz w:val="18"/>
                <w:szCs w:val="18"/>
              </w:rPr>
            </w:pPr>
            <w:r>
              <w:rPr>
                <w:rFonts w:cs="Arial"/>
                <w:sz w:val="18"/>
                <w:szCs w:val="18"/>
              </w:rPr>
              <w:t>0</w:t>
            </w:r>
          </w:p>
        </w:tc>
      </w:tr>
      <w:tr w:rsidR="009B2ED3" w:rsidRPr="00405355" w14:paraId="23DDE431"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4A0BA180"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CPS ENERGY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3B3F93BA" w14:textId="3D536B2D" w:rsidR="009B2ED3" w:rsidRPr="006376C6" w:rsidRDefault="009B2ED3" w:rsidP="00265AB9">
            <w:pPr>
              <w:spacing w:after="0" w:line="240" w:lineRule="auto"/>
              <w:ind w:firstLineChars="200" w:firstLine="360"/>
              <w:jc w:val="right"/>
              <w:rPr>
                <w:rFonts w:cs="Arial"/>
                <w:sz w:val="18"/>
                <w:szCs w:val="18"/>
              </w:rPr>
            </w:pPr>
            <w:r w:rsidRPr="006376C6">
              <w:rPr>
                <w:rFonts w:cs="Arial"/>
                <w:sz w:val="18"/>
                <w:szCs w:val="18"/>
              </w:rPr>
              <w:t>1</w:t>
            </w:r>
          </w:p>
        </w:tc>
      </w:tr>
      <w:tr w:rsidR="009B2ED3" w:rsidRPr="00405355" w14:paraId="2B653C2F"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tcPr>
          <w:p w14:paraId="04DA70B7" w14:textId="0A572C93"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CROSS TEXAS TRANSMISSION LLC (TSP))</w:t>
            </w:r>
          </w:p>
        </w:tc>
        <w:tc>
          <w:tcPr>
            <w:tcW w:w="1275" w:type="dxa"/>
            <w:tcBorders>
              <w:top w:val="single" w:sz="4" w:space="0" w:color="A6A6A6"/>
              <w:left w:val="single" w:sz="8" w:space="0" w:color="A6A6A6"/>
              <w:bottom w:val="single" w:sz="4" w:space="0" w:color="A6A6A6"/>
              <w:right w:val="single" w:sz="8" w:space="0" w:color="A6A6A6"/>
            </w:tcBorders>
            <w:noWrap/>
          </w:tcPr>
          <w:p w14:paraId="4B22DBA5" w14:textId="1DF2154D" w:rsidR="009B2ED3" w:rsidRPr="006376C6" w:rsidRDefault="009B2ED3" w:rsidP="00265AB9">
            <w:pPr>
              <w:spacing w:after="0" w:line="240" w:lineRule="auto"/>
              <w:ind w:firstLineChars="200" w:firstLine="400"/>
              <w:jc w:val="right"/>
              <w:rPr>
                <w:rFonts w:cs="Arial"/>
                <w:sz w:val="18"/>
                <w:szCs w:val="18"/>
              </w:rPr>
            </w:pPr>
            <w:r w:rsidRPr="006376C6">
              <w:t>0</w:t>
            </w:r>
          </w:p>
        </w:tc>
      </w:tr>
      <w:tr w:rsidR="009B2ED3" w:rsidRPr="00405355" w14:paraId="7B20DB65"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1287F53C"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DENTON MUNICIPAL ELECTRIC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04D7B294" w14:textId="74C4257B" w:rsidR="009B2ED3" w:rsidRPr="006376C6" w:rsidRDefault="009B2ED3" w:rsidP="00265AB9">
            <w:pPr>
              <w:spacing w:after="0" w:line="240" w:lineRule="auto"/>
              <w:ind w:firstLineChars="200" w:firstLine="400"/>
              <w:jc w:val="right"/>
              <w:rPr>
                <w:rFonts w:cs="Arial"/>
                <w:sz w:val="18"/>
                <w:szCs w:val="18"/>
              </w:rPr>
            </w:pPr>
            <w:r w:rsidRPr="006376C6">
              <w:t>0</w:t>
            </w:r>
          </w:p>
        </w:tc>
      </w:tr>
      <w:tr w:rsidR="009B2ED3" w:rsidRPr="00405355" w14:paraId="386D51DA"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368DA7C7"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ELECTRIC TRANSMISSION TEXAS LLC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736A6152" w14:textId="34BF0190" w:rsidR="009B2ED3" w:rsidRPr="006376C6" w:rsidRDefault="009B2ED3" w:rsidP="00265AB9">
            <w:pPr>
              <w:spacing w:after="0" w:line="240" w:lineRule="auto"/>
              <w:ind w:firstLineChars="200" w:firstLine="400"/>
              <w:jc w:val="right"/>
              <w:rPr>
                <w:rFonts w:cs="Arial"/>
                <w:sz w:val="18"/>
                <w:szCs w:val="18"/>
              </w:rPr>
            </w:pPr>
            <w:r w:rsidRPr="006376C6">
              <w:t>0</w:t>
            </w:r>
          </w:p>
        </w:tc>
      </w:tr>
      <w:tr w:rsidR="009B2ED3" w:rsidRPr="00405355" w14:paraId="24F2EE50"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54E9DA95"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ERCOT</w:t>
            </w:r>
          </w:p>
        </w:tc>
        <w:tc>
          <w:tcPr>
            <w:tcW w:w="1275" w:type="dxa"/>
            <w:tcBorders>
              <w:top w:val="single" w:sz="4" w:space="0" w:color="A6A6A6"/>
              <w:left w:val="single" w:sz="8" w:space="0" w:color="A6A6A6"/>
              <w:bottom w:val="single" w:sz="4" w:space="0" w:color="A6A6A6"/>
              <w:right w:val="single" w:sz="8" w:space="0" w:color="A6A6A6"/>
            </w:tcBorders>
            <w:noWrap/>
            <w:hideMark/>
          </w:tcPr>
          <w:p w14:paraId="2A735D6C" w14:textId="1075FE6A" w:rsidR="009B2ED3" w:rsidRPr="006376C6" w:rsidRDefault="009B2ED3" w:rsidP="00265AB9">
            <w:pPr>
              <w:spacing w:after="0" w:line="240" w:lineRule="auto"/>
              <w:ind w:firstLineChars="200" w:firstLine="360"/>
              <w:jc w:val="right"/>
              <w:rPr>
                <w:rFonts w:cs="Arial"/>
                <w:sz w:val="18"/>
                <w:szCs w:val="18"/>
              </w:rPr>
            </w:pPr>
            <w:r>
              <w:rPr>
                <w:rFonts w:cs="Arial"/>
                <w:sz w:val="18"/>
                <w:szCs w:val="18"/>
              </w:rPr>
              <w:t>2</w:t>
            </w:r>
          </w:p>
        </w:tc>
      </w:tr>
      <w:tr w:rsidR="009B2ED3" w:rsidRPr="00405355" w14:paraId="32276237"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16AD348D"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LCRA TRANSMISSION SERVICES CORPORATION (TDSP)</w:t>
            </w:r>
          </w:p>
        </w:tc>
        <w:tc>
          <w:tcPr>
            <w:tcW w:w="1275" w:type="dxa"/>
            <w:tcBorders>
              <w:top w:val="nil"/>
              <w:left w:val="nil"/>
              <w:bottom w:val="single" w:sz="4" w:space="0" w:color="A6A6A6"/>
              <w:right w:val="single" w:sz="8" w:space="0" w:color="A6A6A6"/>
            </w:tcBorders>
            <w:noWrap/>
            <w:hideMark/>
          </w:tcPr>
          <w:p w14:paraId="0DC5D5A0" w14:textId="0ECF1AA4" w:rsidR="009B2ED3" w:rsidRPr="006376C6" w:rsidRDefault="009B2ED3" w:rsidP="00265AB9">
            <w:pPr>
              <w:spacing w:after="0" w:line="240" w:lineRule="auto"/>
              <w:ind w:firstLineChars="200" w:firstLine="360"/>
              <w:jc w:val="right"/>
              <w:rPr>
                <w:rFonts w:cs="Arial"/>
                <w:sz w:val="18"/>
                <w:szCs w:val="18"/>
              </w:rPr>
            </w:pPr>
            <w:r>
              <w:rPr>
                <w:rFonts w:cs="Arial"/>
                <w:sz w:val="18"/>
                <w:szCs w:val="18"/>
              </w:rPr>
              <w:t>10</w:t>
            </w:r>
          </w:p>
        </w:tc>
      </w:tr>
      <w:tr w:rsidR="009B2ED3" w:rsidRPr="00405355" w14:paraId="5BC88D8C"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2BEF9D71"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lastRenderedPageBreak/>
              <w:t>LONE STAR TRANSMISSION LLC (TSP)</w:t>
            </w:r>
          </w:p>
        </w:tc>
        <w:tc>
          <w:tcPr>
            <w:tcW w:w="1275" w:type="dxa"/>
            <w:tcBorders>
              <w:top w:val="single" w:sz="4" w:space="0" w:color="A6A6A6"/>
              <w:left w:val="single" w:sz="8" w:space="0" w:color="A6A6A6"/>
              <w:bottom w:val="single" w:sz="4" w:space="0" w:color="A6A6A6"/>
              <w:right w:val="single" w:sz="8" w:space="0" w:color="A6A6A6"/>
            </w:tcBorders>
            <w:noWrap/>
            <w:hideMark/>
          </w:tcPr>
          <w:p w14:paraId="2277BA24" w14:textId="5EC9982C" w:rsidR="009B2ED3" w:rsidRPr="006376C6" w:rsidRDefault="009B2ED3" w:rsidP="00265AB9">
            <w:pPr>
              <w:spacing w:after="0" w:line="240" w:lineRule="auto"/>
              <w:ind w:firstLineChars="200" w:firstLine="400"/>
              <w:jc w:val="right"/>
              <w:rPr>
                <w:rFonts w:cs="Arial"/>
                <w:sz w:val="18"/>
                <w:szCs w:val="18"/>
              </w:rPr>
            </w:pPr>
            <w:r w:rsidRPr="006376C6">
              <w:t>0</w:t>
            </w:r>
          </w:p>
        </w:tc>
      </w:tr>
      <w:tr w:rsidR="009B2ED3" w:rsidRPr="00405355" w14:paraId="36D1D68D"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37EB24C7"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ONCOR ELECTRIC DELIVERY COMPANY LLC (TDSP)</w:t>
            </w:r>
          </w:p>
        </w:tc>
        <w:tc>
          <w:tcPr>
            <w:tcW w:w="1275" w:type="dxa"/>
            <w:tcBorders>
              <w:top w:val="nil"/>
              <w:left w:val="nil"/>
              <w:bottom w:val="single" w:sz="4" w:space="0" w:color="A6A6A6"/>
              <w:right w:val="single" w:sz="8" w:space="0" w:color="A6A6A6"/>
            </w:tcBorders>
            <w:noWrap/>
            <w:hideMark/>
          </w:tcPr>
          <w:p w14:paraId="52EEB5DE" w14:textId="0092FB16" w:rsidR="009B2ED3" w:rsidRPr="006376C6" w:rsidRDefault="009B2ED3" w:rsidP="00265AB9">
            <w:pPr>
              <w:spacing w:after="0" w:line="240" w:lineRule="auto"/>
              <w:ind w:firstLineChars="200" w:firstLine="360"/>
              <w:jc w:val="right"/>
              <w:rPr>
                <w:rFonts w:cs="Arial"/>
                <w:sz w:val="18"/>
                <w:szCs w:val="18"/>
              </w:rPr>
            </w:pPr>
            <w:r>
              <w:rPr>
                <w:rFonts w:cs="Arial"/>
                <w:sz w:val="18"/>
                <w:szCs w:val="18"/>
              </w:rPr>
              <w:t>0</w:t>
            </w:r>
          </w:p>
        </w:tc>
      </w:tr>
      <w:tr w:rsidR="009B2ED3" w:rsidRPr="00405355" w14:paraId="4CCE9668"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2B20A07D"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PEDERNALES ELECTRIC CO OP INC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1DB996E8" w14:textId="0936FD86" w:rsidR="009B2ED3" w:rsidRPr="006376C6" w:rsidRDefault="009B2ED3" w:rsidP="00265AB9">
            <w:pPr>
              <w:spacing w:after="0" w:line="240" w:lineRule="auto"/>
              <w:ind w:firstLineChars="200" w:firstLine="360"/>
              <w:jc w:val="right"/>
              <w:rPr>
                <w:rFonts w:cs="Arial"/>
                <w:sz w:val="18"/>
                <w:szCs w:val="18"/>
              </w:rPr>
            </w:pPr>
            <w:r>
              <w:rPr>
                <w:rFonts w:cs="Arial"/>
                <w:sz w:val="18"/>
                <w:szCs w:val="18"/>
              </w:rPr>
              <w:t>0</w:t>
            </w:r>
          </w:p>
        </w:tc>
      </w:tr>
      <w:tr w:rsidR="009B2ED3" w:rsidRPr="00405355" w14:paraId="68A5BCF0"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2C6CE3BB"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RAYBURN COUNTRY CO OP DBA RAYBURN ELECTRIC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68694F81" w14:textId="6C2C86EE" w:rsidR="009B2ED3" w:rsidRPr="006376C6" w:rsidRDefault="009B2ED3" w:rsidP="00265AB9">
            <w:pPr>
              <w:spacing w:after="0" w:line="240" w:lineRule="auto"/>
              <w:ind w:firstLineChars="200" w:firstLine="360"/>
              <w:jc w:val="right"/>
              <w:rPr>
                <w:rFonts w:cs="Arial"/>
                <w:sz w:val="18"/>
                <w:szCs w:val="18"/>
              </w:rPr>
            </w:pPr>
            <w:r>
              <w:rPr>
                <w:rFonts w:cs="Arial"/>
                <w:sz w:val="18"/>
                <w:szCs w:val="18"/>
              </w:rPr>
              <w:t>2</w:t>
            </w:r>
          </w:p>
        </w:tc>
      </w:tr>
      <w:tr w:rsidR="009B2ED3" w:rsidRPr="00405355" w14:paraId="2E9E929A"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394E39CD"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SHARYLAND UTILITIES LP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090C358F" w14:textId="0452C74E" w:rsidR="009B2ED3" w:rsidRPr="006376C6" w:rsidRDefault="009B2ED3" w:rsidP="00265AB9">
            <w:pPr>
              <w:spacing w:after="0" w:line="240" w:lineRule="auto"/>
              <w:ind w:firstLineChars="200" w:firstLine="400"/>
              <w:jc w:val="right"/>
              <w:rPr>
                <w:rFonts w:cs="Arial"/>
                <w:sz w:val="18"/>
                <w:szCs w:val="18"/>
              </w:rPr>
            </w:pPr>
            <w:r w:rsidRPr="006376C6">
              <w:t>0</w:t>
            </w:r>
          </w:p>
        </w:tc>
      </w:tr>
      <w:tr w:rsidR="009B2ED3" w:rsidRPr="00405355" w14:paraId="62511A73"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146AE01C"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SOUTH TEXAS ELECTRIC CO OP INC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6324548E" w14:textId="78CD2340" w:rsidR="009B2ED3" w:rsidRPr="006376C6" w:rsidRDefault="009B2ED3" w:rsidP="00265AB9">
            <w:pPr>
              <w:spacing w:after="0" w:line="240" w:lineRule="auto"/>
              <w:ind w:firstLineChars="200" w:firstLine="360"/>
              <w:jc w:val="right"/>
              <w:rPr>
                <w:rFonts w:cs="Arial"/>
                <w:sz w:val="18"/>
                <w:szCs w:val="18"/>
              </w:rPr>
            </w:pPr>
            <w:r>
              <w:rPr>
                <w:rFonts w:cs="Arial"/>
                <w:sz w:val="18"/>
                <w:szCs w:val="18"/>
              </w:rPr>
              <w:t>2</w:t>
            </w:r>
          </w:p>
        </w:tc>
      </w:tr>
      <w:tr w:rsidR="009B2ED3" w:rsidRPr="00405355" w14:paraId="77541431"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5C70A031"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TEXAS MUNICIPAL POWER AGENCY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67BE5FA6" w14:textId="0A8C1358" w:rsidR="009B2ED3" w:rsidRPr="006376C6" w:rsidRDefault="009B2ED3" w:rsidP="00265AB9">
            <w:pPr>
              <w:spacing w:after="0" w:line="240" w:lineRule="auto"/>
              <w:ind w:firstLineChars="200" w:firstLine="400"/>
              <w:jc w:val="right"/>
              <w:rPr>
                <w:rFonts w:cs="Arial"/>
                <w:sz w:val="18"/>
                <w:szCs w:val="18"/>
              </w:rPr>
            </w:pPr>
            <w:r w:rsidRPr="006376C6">
              <w:t>0</w:t>
            </w:r>
          </w:p>
        </w:tc>
      </w:tr>
      <w:tr w:rsidR="009B2ED3" w:rsidRPr="00405355" w14:paraId="6063E7E8"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6F9789B8"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TEXAS-NEW MEXICO POWER CO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238B43AB" w14:textId="34545006" w:rsidR="009B2ED3" w:rsidRPr="006376C6" w:rsidRDefault="009B2ED3" w:rsidP="00265AB9">
            <w:pPr>
              <w:spacing w:after="0" w:line="240" w:lineRule="auto"/>
              <w:ind w:firstLineChars="200" w:firstLine="360"/>
              <w:jc w:val="right"/>
              <w:rPr>
                <w:rFonts w:cs="Arial"/>
                <w:sz w:val="18"/>
                <w:szCs w:val="18"/>
              </w:rPr>
            </w:pPr>
            <w:r>
              <w:rPr>
                <w:rFonts w:cs="Arial"/>
                <w:sz w:val="18"/>
                <w:szCs w:val="18"/>
              </w:rPr>
              <w:t>0</w:t>
            </w:r>
          </w:p>
        </w:tc>
      </w:tr>
      <w:tr w:rsidR="009B2ED3" w:rsidRPr="00405355" w14:paraId="2C8E7A50" w14:textId="77777777" w:rsidTr="009B2ED3">
        <w:trPr>
          <w:trHeight w:val="300"/>
        </w:trPr>
        <w:tc>
          <w:tcPr>
            <w:tcW w:w="5766" w:type="dxa"/>
            <w:tcBorders>
              <w:top w:val="nil"/>
              <w:left w:val="single" w:sz="8" w:space="0" w:color="A6A6A6"/>
              <w:bottom w:val="single" w:sz="8" w:space="0" w:color="A6A6A6"/>
              <w:right w:val="single" w:sz="8" w:space="0" w:color="A6A6A6"/>
            </w:tcBorders>
            <w:noWrap/>
            <w:vAlign w:val="bottom"/>
            <w:hideMark/>
          </w:tcPr>
          <w:p w14:paraId="73C48692"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WIND ENERGY TRANSMISSION TEXAS LLC (TSP)</w:t>
            </w:r>
          </w:p>
        </w:tc>
        <w:tc>
          <w:tcPr>
            <w:tcW w:w="1275" w:type="dxa"/>
            <w:tcBorders>
              <w:top w:val="single" w:sz="4" w:space="0" w:color="A6A6A6"/>
              <w:left w:val="single" w:sz="8" w:space="0" w:color="A6A6A6"/>
              <w:bottom w:val="single" w:sz="8" w:space="0" w:color="A6A6A6"/>
              <w:right w:val="single" w:sz="8" w:space="0" w:color="A6A6A6"/>
            </w:tcBorders>
            <w:noWrap/>
            <w:hideMark/>
          </w:tcPr>
          <w:p w14:paraId="556B8054" w14:textId="731B4311" w:rsidR="009B2ED3" w:rsidRPr="006376C6" w:rsidRDefault="009B2ED3" w:rsidP="00265AB9">
            <w:pPr>
              <w:spacing w:after="0" w:line="240" w:lineRule="auto"/>
              <w:ind w:firstLineChars="200" w:firstLine="400"/>
              <w:jc w:val="right"/>
              <w:rPr>
                <w:rFonts w:cs="Arial"/>
                <w:sz w:val="18"/>
                <w:szCs w:val="18"/>
              </w:rPr>
            </w:pPr>
            <w:r w:rsidRPr="006376C6">
              <w:t>0</w:t>
            </w:r>
          </w:p>
        </w:tc>
      </w:tr>
    </w:tbl>
    <w:p w14:paraId="4F81B343" w14:textId="49047F2C" w:rsidR="00B7590B" w:rsidRPr="008F0687" w:rsidRDefault="00B7590B" w:rsidP="00670135">
      <w:pPr>
        <w:pStyle w:val="Heading1"/>
        <w:numPr>
          <w:ilvl w:val="0"/>
          <w:numId w:val="0"/>
        </w:numPr>
      </w:pPr>
      <w:bookmarkStart w:id="309" w:name="_Toc205894803"/>
      <w:r w:rsidRPr="008F0687">
        <w:t>Appendix A: Real-Time Constraints</w:t>
      </w:r>
      <w:bookmarkEnd w:id="309"/>
    </w:p>
    <w:p w14:paraId="1A9F57D9" w14:textId="47AD2BA7" w:rsidR="0089577A" w:rsidRPr="008F0687" w:rsidRDefault="00B7590B" w:rsidP="00BD682C">
      <w:pPr>
        <w:rPr>
          <w:rFonts w:cs="Arial"/>
          <w:szCs w:val="22"/>
        </w:rPr>
      </w:pPr>
      <w:r w:rsidRPr="008F0687">
        <w:rPr>
          <w:rFonts w:cs="Arial"/>
          <w:szCs w:val="22"/>
        </w:rPr>
        <w:t>The following is a complete list of constraints act</w:t>
      </w:r>
      <w:r w:rsidR="00BA21B3" w:rsidRPr="008F0687">
        <w:rPr>
          <w:rFonts w:cs="Arial"/>
          <w:szCs w:val="22"/>
        </w:rPr>
        <w:t>ivated in SCED</w:t>
      </w:r>
      <w:r w:rsidRPr="008F0687">
        <w:rPr>
          <w:rFonts w:cs="Arial"/>
          <w:szCs w:val="22"/>
        </w:rPr>
        <w:t>.</w:t>
      </w:r>
      <w:r w:rsidR="00D661D8" w:rsidRPr="008F0687">
        <w:rPr>
          <w:rFonts w:cs="Arial"/>
          <w:szCs w:val="22"/>
        </w:rPr>
        <w:t xml:space="preserve"> </w:t>
      </w:r>
      <w:r w:rsidRPr="008F0687">
        <w:rPr>
          <w:rFonts w:cs="Arial"/>
          <w:szCs w:val="22"/>
        </w:rPr>
        <w:t xml:space="preserve">Full contingency descriptions can be found in the Standard Contingencies List located on the MIS secure site at Grid </w:t>
      </w:r>
      <w:r w:rsidRPr="008F0687">
        <w:rPr>
          <w:rFonts w:cs="Arial"/>
          <w:szCs w:val="22"/>
        </w:rPr>
        <w:sym w:font="Wingdings" w:char="F0E0"/>
      </w:r>
      <w:r w:rsidRPr="008F0687">
        <w:rPr>
          <w:rFonts w:cs="Arial"/>
          <w:szCs w:val="22"/>
        </w:rPr>
        <w:t xml:space="preserve"> Generation </w:t>
      </w:r>
      <w:r w:rsidRPr="008F0687">
        <w:rPr>
          <w:rFonts w:cs="Arial"/>
          <w:szCs w:val="22"/>
        </w:rPr>
        <w:sym w:font="Wingdings" w:char="F0E0"/>
      </w:r>
      <w:r w:rsidRPr="008F0687">
        <w:rPr>
          <w:rFonts w:cs="Arial"/>
          <w:szCs w:val="22"/>
        </w:rPr>
        <w:t xml:space="preserve"> Reliability Unit Commitment.</w:t>
      </w:r>
    </w:p>
    <w:tbl>
      <w:tblPr>
        <w:tblW w:w="8435" w:type="dxa"/>
        <w:tblLook w:val="04A0" w:firstRow="1" w:lastRow="0" w:firstColumn="1" w:lastColumn="0" w:noHBand="0" w:noVBand="1"/>
      </w:tblPr>
      <w:tblGrid>
        <w:gridCol w:w="536"/>
        <w:gridCol w:w="679"/>
        <w:gridCol w:w="1580"/>
        <w:gridCol w:w="1980"/>
        <w:gridCol w:w="1180"/>
        <w:gridCol w:w="1180"/>
        <w:gridCol w:w="1300"/>
      </w:tblGrid>
      <w:tr w:rsidR="00D442DB" w:rsidRPr="00405355" w14:paraId="319DAB45" w14:textId="77777777" w:rsidTr="001F2BD0">
        <w:trPr>
          <w:trHeight w:val="255"/>
        </w:trPr>
        <w:tc>
          <w:tcPr>
            <w:tcW w:w="536" w:type="dxa"/>
            <w:tcBorders>
              <w:top w:val="single" w:sz="8" w:space="0" w:color="C0C0C0"/>
              <w:left w:val="single" w:sz="8" w:space="0" w:color="C0C0C0"/>
              <w:bottom w:val="nil"/>
              <w:right w:val="single" w:sz="8" w:space="0" w:color="C0C0C0"/>
            </w:tcBorders>
            <w:shd w:val="clear" w:color="auto" w:fill="FFFF00"/>
            <w:noWrap/>
            <w:hideMark/>
          </w:tcPr>
          <w:p w14:paraId="232B7177" w14:textId="77777777" w:rsidR="00D442DB" w:rsidRPr="00276DCE" w:rsidRDefault="00D442DB" w:rsidP="00D442DB">
            <w:pPr>
              <w:spacing w:after="0" w:line="240" w:lineRule="auto"/>
              <w:jc w:val="center"/>
              <w:rPr>
                <w:rFonts w:ascii="Andale WT" w:hAnsi="Andale WT" w:cs="Tahoma"/>
                <w:color w:val="333333"/>
                <w:sz w:val="16"/>
                <w:szCs w:val="16"/>
              </w:rPr>
            </w:pPr>
            <w:r w:rsidRPr="00276DCE">
              <w:rPr>
                <w:rFonts w:ascii="Andale WT" w:hAnsi="Andale WT" w:cs="Tahoma"/>
                <w:color w:val="333333"/>
                <w:sz w:val="16"/>
                <w:szCs w:val="16"/>
              </w:rPr>
              <w:t>Year</w:t>
            </w:r>
          </w:p>
        </w:tc>
        <w:tc>
          <w:tcPr>
            <w:tcW w:w="679" w:type="dxa"/>
            <w:tcBorders>
              <w:top w:val="single" w:sz="8" w:space="0" w:color="C0C0C0"/>
              <w:left w:val="nil"/>
              <w:bottom w:val="nil"/>
              <w:right w:val="single" w:sz="8" w:space="0" w:color="C0C0C0"/>
            </w:tcBorders>
            <w:shd w:val="clear" w:color="auto" w:fill="FFFF00"/>
            <w:noWrap/>
            <w:hideMark/>
          </w:tcPr>
          <w:p w14:paraId="54ACA73D" w14:textId="77777777" w:rsidR="00D442DB" w:rsidRPr="00276DCE" w:rsidRDefault="00D442DB" w:rsidP="00D442DB">
            <w:pPr>
              <w:spacing w:after="0" w:line="240" w:lineRule="auto"/>
              <w:jc w:val="center"/>
              <w:rPr>
                <w:rFonts w:ascii="Andale WT" w:hAnsi="Andale WT" w:cs="Tahoma"/>
                <w:color w:val="333333"/>
                <w:sz w:val="16"/>
                <w:szCs w:val="16"/>
              </w:rPr>
            </w:pPr>
            <w:r w:rsidRPr="00276DCE">
              <w:rPr>
                <w:rFonts w:ascii="Andale WT" w:hAnsi="Andale WT" w:cs="Tahoma"/>
                <w:color w:val="333333"/>
                <w:sz w:val="16"/>
                <w:szCs w:val="16"/>
              </w:rPr>
              <w:t>Month</w:t>
            </w:r>
          </w:p>
        </w:tc>
        <w:tc>
          <w:tcPr>
            <w:tcW w:w="1580" w:type="dxa"/>
            <w:tcBorders>
              <w:top w:val="single" w:sz="8" w:space="0" w:color="C0C0C0"/>
              <w:left w:val="nil"/>
              <w:bottom w:val="nil"/>
              <w:right w:val="single" w:sz="8" w:space="0" w:color="C0C0C0"/>
            </w:tcBorders>
            <w:shd w:val="clear" w:color="auto" w:fill="FFFF00"/>
            <w:noWrap/>
            <w:hideMark/>
          </w:tcPr>
          <w:p w14:paraId="7E98B429" w14:textId="77777777" w:rsidR="00D442DB" w:rsidRPr="00276DCE" w:rsidRDefault="00D442DB" w:rsidP="00D442DB">
            <w:pPr>
              <w:spacing w:after="0" w:line="240" w:lineRule="auto"/>
              <w:jc w:val="center"/>
              <w:rPr>
                <w:rFonts w:ascii="Andale WT" w:hAnsi="Andale WT" w:cs="Tahoma"/>
                <w:color w:val="333333"/>
                <w:sz w:val="16"/>
                <w:szCs w:val="16"/>
              </w:rPr>
            </w:pPr>
            <w:r w:rsidRPr="00276DCE">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auto" w:fill="FFFF00"/>
            <w:noWrap/>
            <w:hideMark/>
          </w:tcPr>
          <w:p w14:paraId="43448367" w14:textId="77777777" w:rsidR="00D442DB" w:rsidRPr="00276DCE" w:rsidRDefault="00D442DB" w:rsidP="00D442DB">
            <w:pPr>
              <w:spacing w:after="0" w:line="240" w:lineRule="auto"/>
              <w:jc w:val="center"/>
              <w:rPr>
                <w:rFonts w:ascii="Andale WT" w:hAnsi="Andale WT" w:cs="Tahoma"/>
                <w:color w:val="333333"/>
                <w:sz w:val="16"/>
                <w:szCs w:val="16"/>
              </w:rPr>
            </w:pPr>
            <w:r w:rsidRPr="00276DCE">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auto" w:fill="FFFF00"/>
            <w:noWrap/>
            <w:hideMark/>
          </w:tcPr>
          <w:p w14:paraId="3671DFA9" w14:textId="77777777" w:rsidR="00D442DB" w:rsidRPr="00276DCE" w:rsidRDefault="00D442DB" w:rsidP="00D442DB">
            <w:pPr>
              <w:spacing w:after="0" w:line="240" w:lineRule="auto"/>
              <w:jc w:val="center"/>
              <w:rPr>
                <w:rFonts w:ascii="Andale WT" w:hAnsi="Andale WT" w:cs="Tahoma"/>
                <w:color w:val="333333"/>
                <w:sz w:val="16"/>
                <w:szCs w:val="16"/>
              </w:rPr>
            </w:pPr>
            <w:r w:rsidRPr="00276DCE">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auto" w:fill="FFFF00"/>
            <w:noWrap/>
            <w:hideMark/>
          </w:tcPr>
          <w:p w14:paraId="499E16AF" w14:textId="77777777" w:rsidR="00D442DB" w:rsidRPr="00276DCE" w:rsidRDefault="00D442DB" w:rsidP="00D442DB">
            <w:pPr>
              <w:spacing w:after="0" w:line="240" w:lineRule="auto"/>
              <w:jc w:val="center"/>
              <w:rPr>
                <w:rFonts w:ascii="Andale WT" w:hAnsi="Andale WT" w:cs="Tahoma"/>
                <w:color w:val="333333"/>
                <w:sz w:val="16"/>
                <w:szCs w:val="16"/>
              </w:rPr>
            </w:pPr>
            <w:r w:rsidRPr="00276DCE">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auto" w:fill="FFFF00"/>
            <w:noWrap/>
            <w:hideMark/>
          </w:tcPr>
          <w:p w14:paraId="50D90B91" w14:textId="77777777" w:rsidR="00D442DB" w:rsidRPr="00276DCE" w:rsidRDefault="00D442DB" w:rsidP="00D442DB">
            <w:pPr>
              <w:spacing w:after="0" w:line="240" w:lineRule="auto"/>
              <w:jc w:val="center"/>
              <w:rPr>
                <w:rFonts w:ascii="Andale WT" w:hAnsi="Andale WT" w:cs="Tahoma"/>
                <w:color w:val="333333"/>
                <w:sz w:val="16"/>
                <w:szCs w:val="16"/>
              </w:rPr>
            </w:pPr>
            <w:r w:rsidRPr="00276DCE">
              <w:rPr>
                <w:rFonts w:ascii="Andale WT" w:hAnsi="Andale WT" w:cs="Tahoma"/>
                <w:color w:val="333333"/>
                <w:sz w:val="16"/>
                <w:szCs w:val="16"/>
              </w:rPr>
              <w:t>Count of Days</w:t>
            </w:r>
          </w:p>
        </w:tc>
      </w:tr>
      <w:tr w:rsidR="008F0687" w:rsidRPr="00405355" w14:paraId="068E3819" w14:textId="77777777" w:rsidTr="008F0687">
        <w:trPr>
          <w:trHeight w:val="255"/>
        </w:trPr>
        <w:tc>
          <w:tcPr>
            <w:tcW w:w="536" w:type="dxa"/>
            <w:tcBorders>
              <w:top w:val="single" w:sz="8" w:space="0" w:color="E2E2E2"/>
              <w:left w:val="single" w:sz="8" w:space="0" w:color="E2E2E2"/>
              <w:bottom w:val="single" w:sz="8" w:space="0" w:color="E2E2E2"/>
              <w:right w:val="single" w:sz="8" w:space="0" w:color="E2E2E2"/>
            </w:tcBorders>
            <w:noWrap/>
          </w:tcPr>
          <w:p w14:paraId="08C037A2" w14:textId="32308A7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single" w:sz="8" w:space="0" w:color="E2E2E2"/>
              <w:left w:val="nil"/>
              <w:bottom w:val="single" w:sz="8" w:space="0" w:color="E2E2E2"/>
              <w:right w:val="single" w:sz="8" w:space="0" w:color="E2E2E2"/>
            </w:tcBorders>
            <w:noWrap/>
          </w:tcPr>
          <w:p w14:paraId="5122F2DB" w14:textId="0B3D0AE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single" w:sz="8" w:space="0" w:color="E2E2E2"/>
              <w:left w:val="nil"/>
              <w:bottom w:val="single" w:sz="8" w:space="0" w:color="E2E2E2"/>
              <w:right w:val="single" w:sz="8" w:space="0" w:color="E2E2E2"/>
            </w:tcBorders>
            <w:noWrap/>
          </w:tcPr>
          <w:p w14:paraId="44CB8D75" w14:textId="3FD88D5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SW_LVLT5</w:t>
            </w:r>
          </w:p>
        </w:tc>
        <w:tc>
          <w:tcPr>
            <w:tcW w:w="1980" w:type="dxa"/>
            <w:tcBorders>
              <w:top w:val="single" w:sz="8" w:space="0" w:color="E2E2E2"/>
              <w:left w:val="nil"/>
              <w:bottom w:val="single" w:sz="8" w:space="0" w:color="E2E2E2"/>
              <w:right w:val="single" w:sz="8" w:space="0" w:color="E2E2E2"/>
            </w:tcBorders>
            <w:noWrap/>
          </w:tcPr>
          <w:p w14:paraId="4FFE896F" w14:textId="71B45199" w:rsidR="008F0687" w:rsidRPr="00405355" w:rsidRDefault="008F0687"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6"/>
                <w:szCs w:val="16"/>
              </w:rPr>
              <w:t>15060__</w:t>
            </w:r>
            <w:proofErr w:type="gramEnd"/>
            <w:r>
              <w:rPr>
                <w:rFonts w:ascii="Andale WT" w:hAnsi="Andale WT" w:cs="Tahoma"/>
                <w:color w:val="454545"/>
                <w:sz w:val="16"/>
                <w:szCs w:val="16"/>
              </w:rPr>
              <w:t>B</w:t>
            </w:r>
          </w:p>
        </w:tc>
        <w:tc>
          <w:tcPr>
            <w:tcW w:w="1180" w:type="dxa"/>
            <w:tcBorders>
              <w:top w:val="single" w:sz="8" w:space="0" w:color="E2E2E2"/>
              <w:left w:val="nil"/>
              <w:bottom w:val="single" w:sz="8" w:space="0" w:color="E2E2E2"/>
              <w:right w:val="single" w:sz="8" w:space="0" w:color="E2E2E2"/>
            </w:tcBorders>
            <w:noWrap/>
          </w:tcPr>
          <w:p w14:paraId="72EB4F8C" w14:textId="2DAB3D7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VEALMOOR</w:t>
            </w:r>
          </w:p>
        </w:tc>
        <w:tc>
          <w:tcPr>
            <w:tcW w:w="1180" w:type="dxa"/>
            <w:tcBorders>
              <w:top w:val="single" w:sz="8" w:space="0" w:color="E2E2E2"/>
              <w:left w:val="nil"/>
              <w:bottom w:val="single" w:sz="8" w:space="0" w:color="E2E2E2"/>
              <w:right w:val="single" w:sz="8" w:space="0" w:color="E2E2E2"/>
            </w:tcBorders>
            <w:noWrap/>
          </w:tcPr>
          <w:p w14:paraId="4857A119" w14:textId="1D62B54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KOCHTAP</w:t>
            </w:r>
          </w:p>
        </w:tc>
        <w:tc>
          <w:tcPr>
            <w:tcW w:w="1300" w:type="dxa"/>
            <w:tcBorders>
              <w:top w:val="single" w:sz="8" w:space="0" w:color="E2E2E2"/>
              <w:left w:val="nil"/>
              <w:bottom w:val="single" w:sz="8" w:space="0" w:color="E2E2E2"/>
              <w:right w:val="single" w:sz="8" w:space="0" w:color="E2E2E2"/>
            </w:tcBorders>
            <w:noWrap/>
          </w:tcPr>
          <w:p w14:paraId="64CC2401" w14:textId="6ED07E7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31</w:t>
            </w:r>
          </w:p>
        </w:tc>
      </w:tr>
      <w:tr w:rsidR="008F0687" w:rsidRPr="00405355" w14:paraId="5657525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90AC29E" w14:textId="4F8F8A3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CD8EF54" w14:textId="50B75A9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96251BE" w14:textId="251B4C8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0BE6B2E7" w14:textId="235423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HMLTN</w:t>
            </w:r>
          </w:p>
        </w:tc>
        <w:tc>
          <w:tcPr>
            <w:tcW w:w="1180" w:type="dxa"/>
            <w:tcBorders>
              <w:top w:val="nil"/>
              <w:left w:val="nil"/>
              <w:bottom w:val="single" w:sz="8" w:space="0" w:color="E2E2E2"/>
              <w:right w:val="single" w:sz="8" w:space="0" w:color="E2E2E2"/>
            </w:tcBorders>
            <w:noWrap/>
          </w:tcPr>
          <w:p w14:paraId="2C6A0955" w14:textId="6DDDDA2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7AF4CB4E" w14:textId="7307514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1C286FD7" w14:textId="7AC4F5E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30</w:t>
            </w:r>
          </w:p>
        </w:tc>
      </w:tr>
      <w:tr w:rsidR="008F0687" w:rsidRPr="00405355" w14:paraId="0CB715A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EFF89A8" w14:textId="711B00F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C50E3FF" w14:textId="3401511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647921E" w14:textId="3191745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SE4BIG8</w:t>
            </w:r>
          </w:p>
        </w:tc>
        <w:tc>
          <w:tcPr>
            <w:tcW w:w="1980" w:type="dxa"/>
            <w:tcBorders>
              <w:top w:val="nil"/>
              <w:left w:val="nil"/>
              <w:bottom w:val="single" w:sz="8" w:space="0" w:color="E2E2E2"/>
              <w:right w:val="single" w:sz="8" w:space="0" w:color="E2E2E2"/>
            </w:tcBorders>
            <w:noWrap/>
          </w:tcPr>
          <w:p w14:paraId="22BD52A1" w14:textId="342A01C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BIG_FOOT_69A1</w:t>
            </w:r>
          </w:p>
        </w:tc>
        <w:tc>
          <w:tcPr>
            <w:tcW w:w="1180" w:type="dxa"/>
            <w:tcBorders>
              <w:top w:val="nil"/>
              <w:left w:val="nil"/>
              <w:bottom w:val="single" w:sz="8" w:space="0" w:color="E2E2E2"/>
              <w:right w:val="single" w:sz="8" w:space="0" w:color="E2E2E2"/>
            </w:tcBorders>
            <w:noWrap/>
          </w:tcPr>
          <w:p w14:paraId="5417BA23" w14:textId="4A93220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noWrap/>
          </w:tcPr>
          <w:p w14:paraId="2D4CADC7" w14:textId="098C841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noWrap/>
          </w:tcPr>
          <w:p w14:paraId="71B375B2" w14:textId="6EB4264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29</w:t>
            </w:r>
          </w:p>
        </w:tc>
      </w:tr>
      <w:tr w:rsidR="008F0687" w:rsidRPr="00405355" w14:paraId="198AD3B7"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6C6F917" w14:textId="102CFC9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A4EDB7E" w14:textId="28E2BFF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E475F71" w14:textId="1DEB266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532556D4" w14:textId="612DBFD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ZAPSTR</w:t>
            </w:r>
          </w:p>
        </w:tc>
        <w:tc>
          <w:tcPr>
            <w:tcW w:w="1180" w:type="dxa"/>
            <w:tcBorders>
              <w:top w:val="nil"/>
              <w:left w:val="nil"/>
              <w:bottom w:val="single" w:sz="8" w:space="0" w:color="E2E2E2"/>
              <w:right w:val="single" w:sz="8" w:space="0" w:color="E2E2E2"/>
            </w:tcBorders>
            <w:noWrap/>
          </w:tcPr>
          <w:p w14:paraId="5A80E89E" w14:textId="3325ADA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1E68DAEE" w14:textId="478437B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37A394A8" w14:textId="3659281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29</w:t>
            </w:r>
          </w:p>
        </w:tc>
      </w:tr>
      <w:tr w:rsidR="008F0687" w:rsidRPr="00405355" w14:paraId="2BD8522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DE8CF6B" w14:textId="1564BDD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76A480F" w14:textId="54D3009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35B61F4" w14:textId="3DCAC93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13C9CD2C" w14:textId="279648C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E_PASP</w:t>
            </w:r>
          </w:p>
        </w:tc>
        <w:tc>
          <w:tcPr>
            <w:tcW w:w="1180" w:type="dxa"/>
            <w:tcBorders>
              <w:top w:val="nil"/>
              <w:left w:val="nil"/>
              <w:bottom w:val="single" w:sz="8" w:space="0" w:color="E2E2E2"/>
              <w:right w:val="single" w:sz="8" w:space="0" w:color="E2E2E2"/>
            </w:tcBorders>
            <w:noWrap/>
          </w:tcPr>
          <w:p w14:paraId="3FD0CA74" w14:textId="4B73CA0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47F3AA31" w14:textId="341B059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69D502C6" w14:textId="0BB1C2B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28</w:t>
            </w:r>
          </w:p>
        </w:tc>
      </w:tr>
      <w:tr w:rsidR="008F0687" w:rsidRPr="00405355" w14:paraId="4E3E03C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4D37A8E" w14:textId="3D8829B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01166C3" w14:textId="2BB6458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6A02421" w14:textId="0A95136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noWrap/>
          </w:tcPr>
          <w:p w14:paraId="1896BEF0" w14:textId="1416DA7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1710__C</w:t>
            </w:r>
          </w:p>
        </w:tc>
        <w:tc>
          <w:tcPr>
            <w:tcW w:w="1180" w:type="dxa"/>
            <w:tcBorders>
              <w:top w:val="nil"/>
              <w:left w:val="nil"/>
              <w:bottom w:val="single" w:sz="8" w:space="0" w:color="E2E2E2"/>
              <w:right w:val="single" w:sz="8" w:space="0" w:color="E2E2E2"/>
            </w:tcBorders>
            <w:noWrap/>
          </w:tcPr>
          <w:p w14:paraId="6A27B276" w14:textId="4BC8FFD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BELCNTY</w:t>
            </w:r>
          </w:p>
        </w:tc>
        <w:tc>
          <w:tcPr>
            <w:tcW w:w="1180" w:type="dxa"/>
            <w:tcBorders>
              <w:top w:val="nil"/>
              <w:left w:val="nil"/>
              <w:bottom w:val="single" w:sz="8" w:space="0" w:color="E2E2E2"/>
              <w:right w:val="single" w:sz="8" w:space="0" w:color="E2E2E2"/>
            </w:tcBorders>
            <w:noWrap/>
          </w:tcPr>
          <w:p w14:paraId="0FF63854" w14:textId="790AF24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noWrap/>
          </w:tcPr>
          <w:p w14:paraId="73DBB1B9" w14:textId="33FD8993"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28</w:t>
            </w:r>
          </w:p>
        </w:tc>
      </w:tr>
      <w:tr w:rsidR="008F0687" w:rsidRPr="00405355" w14:paraId="1548B94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C242058" w14:textId="2093A8F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0F9A024" w14:textId="5BC4E58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3816C8F" w14:textId="2BA6BD9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tcPr>
          <w:p w14:paraId="672E5781" w14:textId="36C5321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tcPr>
          <w:p w14:paraId="77DFDA7C" w14:textId="4620429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noWrap/>
          </w:tcPr>
          <w:p w14:paraId="61CDB317" w14:textId="5EA7CD0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tcPr>
          <w:p w14:paraId="2B5C76DD" w14:textId="6671A9D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26</w:t>
            </w:r>
          </w:p>
        </w:tc>
      </w:tr>
      <w:tr w:rsidR="008F0687" w:rsidRPr="00405355" w14:paraId="72EED66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1F8AD17" w14:textId="318E43B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C150C18" w14:textId="39C8F22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E7DCC29" w14:textId="6CFE121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2B0E19C3" w14:textId="6A07D87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E_PATA</w:t>
            </w:r>
          </w:p>
        </w:tc>
        <w:tc>
          <w:tcPr>
            <w:tcW w:w="1180" w:type="dxa"/>
            <w:tcBorders>
              <w:top w:val="nil"/>
              <w:left w:val="nil"/>
              <w:bottom w:val="single" w:sz="8" w:space="0" w:color="E2E2E2"/>
              <w:right w:val="single" w:sz="8" w:space="0" w:color="E2E2E2"/>
            </w:tcBorders>
            <w:noWrap/>
          </w:tcPr>
          <w:p w14:paraId="56FF11A6" w14:textId="4A0903C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1254F5E8" w14:textId="56E3F23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606A8EA2" w14:textId="01D015E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25</w:t>
            </w:r>
          </w:p>
        </w:tc>
      </w:tr>
      <w:tr w:rsidR="008F0687" w:rsidRPr="00405355" w14:paraId="4F6E766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FA35F44" w14:textId="26E5044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98AA2AC" w14:textId="3AE2DF7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68F7AB2" w14:textId="2CA3620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2962F32E" w14:textId="12F5385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NE_LOB</w:t>
            </w:r>
          </w:p>
        </w:tc>
        <w:tc>
          <w:tcPr>
            <w:tcW w:w="1180" w:type="dxa"/>
            <w:tcBorders>
              <w:top w:val="nil"/>
              <w:left w:val="nil"/>
              <w:bottom w:val="single" w:sz="8" w:space="0" w:color="E2E2E2"/>
              <w:right w:val="single" w:sz="8" w:space="0" w:color="E2E2E2"/>
            </w:tcBorders>
            <w:noWrap/>
          </w:tcPr>
          <w:p w14:paraId="5417F07F" w14:textId="647EE3C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3572083C" w14:textId="72F52D6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72B2C64D" w14:textId="42DB6F4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24</w:t>
            </w:r>
          </w:p>
        </w:tc>
      </w:tr>
      <w:tr w:rsidR="008F0687" w:rsidRPr="00405355" w14:paraId="5ED69A1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BC02B32" w14:textId="7749E7A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64613B3" w14:textId="694946E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96EA180" w14:textId="3B32570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noWrap/>
          </w:tcPr>
          <w:p w14:paraId="2436A5DC" w14:textId="1542519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noWrap/>
          </w:tcPr>
          <w:p w14:paraId="5F85B439" w14:textId="2C4196E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noWrap/>
          </w:tcPr>
          <w:p w14:paraId="275FDD9A" w14:textId="6B45FAF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noWrap/>
          </w:tcPr>
          <w:p w14:paraId="23C53031" w14:textId="76B9F60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23</w:t>
            </w:r>
          </w:p>
        </w:tc>
      </w:tr>
      <w:tr w:rsidR="008F0687" w:rsidRPr="00405355" w14:paraId="235EC377"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9E18F4F" w14:textId="571F4C3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D43C3B0" w14:textId="66BBE1A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BB6DF52" w14:textId="50CD81D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noWrap/>
          </w:tcPr>
          <w:p w14:paraId="31A24952" w14:textId="76F9EB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noWrap/>
          </w:tcPr>
          <w:p w14:paraId="39E3A46F" w14:textId="6CD98AC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noWrap/>
          </w:tcPr>
          <w:p w14:paraId="6D280166" w14:textId="70AE78F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noWrap/>
          </w:tcPr>
          <w:p w14:paraId="32CAA668" w14:textId="7063993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22</w:t>
            </w:r>
          </w:p>
        </w:tc>
      </w:tr>
      <w:tr w:rsidR="008F0687" w:rsidRPr="00405355" w14:paraId="3636118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57D845A" w14:textId="37FA763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B4B1530" w14:textId="1E966A6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A789785" w14:textId="0B7D01B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0F59B54B" w14:textId="55B836A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noWrap/>
          </w:tcPr>
          <w:p w14:paraId="7F8CA7E7" w14:textId="1714943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521248D2" w14:textId="0B86874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22807C87" w14:textId="43016AD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22</w:t>
            </w:r>
          </w:p>
        </w:tc>
      </w:tr>
      <w:tr w:rsidR="008F0687" w:rsidRPr="00405355" w14:paraId="749E0D0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34B0A49" w14:textId="286C9A1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0D66CBD" w14:textId="696031F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D163673" w14:textId="2A6A4AE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tcPr>
          <w:p w14:paraId="18339E91" w14:textId="4AC8DFF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6056__Z</w:t>
            </w:r>
          </w:p>
        </w:tc>
        <w:tc>
          <w:tcPr>
            <w:tcW w:w="1180" w:type="dxa"/>
            <w:tcBorders>
              <w:top w:val="nil"/>
              <w:left w:val="nil"/>
              <w:bottom w:val="single" w:sz="8" w:space="0" w:color="E2E2E2"/>
              <w:right w:val="single" w:sz="8" w:space="0" w:color="E2E2E2"/>
            </w:tcBorders>
            <w:noWrap/>
          </w:tcPr>
          <w:p w14:paraId="0F56D5E1" w14:textId="1744718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noWrap/>
          </w:tcPr>
          <w:p w14:paraId="1157CADE" w14:textId="37C4125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noWrap/>
          </w:tcPr>
          <w:p w14:paraId="700E6DFA" w14:textId="7801A78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22</w:t>
            </w:r>
          </w:p>
        </w:tc>
      </w:tr>
      <w:tr w:rsidR="008F0687" w:rsidRPr="00405355" w14:paraId="1DD090A7"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E668D19" w14:textId="728561F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F3FE3E7" w14:textId="020B9B3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116FD72" w14:textId="124D80A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noWrap/>
          </w:tcPr>
          <w:p w14:paraId="6A05C0E0" w14:textId="424CE54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138_IH2_COT_1</w:t>
            </w:r>
          </w:p>
        </w:tc>
        <w:tc>
          <w:tcPr>
            <w:tcW w:w="1180" w:type="dxa"/>
            <w:tcBorders>
              <w:top w:val="nil"/>
              <w:left w:val="nil"/>
              <w:bottom w:val="single" w:sz="8" w:space="0" w:color="E2E2E2"/>
              <w:right w:val="single" w:sz="8" w:space="0" w:color="E2E2E2"/>
            </w:tcBorders>
            <w:noWrap/>
          </w:tcPr>
          <w:p w14:paraId="79C52FA2" w14:textId="1B03B8A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IH20</w:t>
            </w:r>
          </w:p>
        </w:tc>
        <w:tc>
          <w:tcPr>
            <w:tcW w:w="1180" w:type="dxa"/>
            <w:tcBorders>
              <w:top w:val="nil"/>
              <w:left w:val="nil"/>
              <w:bottom w:val="single" w:sz="8" w:space="0" w:color="E2E2E2"/>
              <w:right w:val="single" w:sz="8" w:space="0" w:color="E2E2E2"/>
            </w:tcBorders>
            <w:noWrap/>
          </w:tcPr>
          <w:p w14:paraId="1CC1527D" w14:textId="78CF571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TNCOLIET</w:t>
            </w:r>
          </w:p>
        </w:tc>
        <w:tc>
          <w:tcPr>
            <w:tcW w:w="1300" w:type="dxa"/>
            <w:tcBorders>
              <w:top w:val="nil"/>
              <w:left w:val="nil"/>
              <w:bottom w:val="single" w:sz="8" w:space="0" w:color="E2E2E2"/>
              <w:right w:val="single" w:sz="8" w:space="0" w:color="E2E2E2"/>
            </w:tcBorders>
            <w:noWrap/>
          </w:tcPr>
          <w:p w14:paraId="3F8649F8" w14:textId="454D4D0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21</w:t>
            </w:r>
          </w:p>
        </w:tc>
      </w:tr>
      <w:tr w:rsidR="008F0687" w:rsidRPr="00405355" w14:paraId="7B31FFE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54A1D2C" w14:textId="4190AB3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74E1E43" w14:textId="6605DE4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AEBE527" w14:textId="0A2D66E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noWrap/>
          </w:tcPr>
          <w:p w14:paraId="06C2E9D4" w14:textId="0AD21B6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noWrap/>
          </w:tcPr>
          <w:p w14:paraId="7E9129A0" w14:textId="397192E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noWrap/>
          </w:tcPr>
          <w:p w14:paraId="21F6E77F" w14:textId="551CD3D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noWrap/>
          </w:tcPr>
          <w:p w14:paraId="181BBD18" w14:textId="4DF80D5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21</w:t>
            </w:r>
          </w:p>
        </w:tc>
      </w:tr>
      <w:tr w:rsidR="008F0687" w:rsidRPr="00405355" w14:paraId="72B3461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8335E58" w14:textId="40239BF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5B72192" w14:textId="31232DC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D8FC272" w14:textId="2D9FACA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SPLSFAS9</w:t>
            </w:r>
          </w:p>
        </w:tc>
        <w:tc>
          <w:tcPr>
            <w:tcW w:w="1980" w:type="dxa"/>
            <w:tcBorders>
              <w:top w:val="nil"/>
              <w:left w:val="nil"/>
              <w:bottom w:val="single" w:sz="8" w:space="0" w:color="E2E2E2"/>
              <w:right w:val="single" w:sz="8" w:space="0" w:color="E2E2E2"/>
            </w:tcBorders>
            <w:noWrap/>
          </w:tcPr>
          <w:p w14:paraId="5F23522C" w14:textId="61AEF3C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POT_PEAR_1</w:t>
            </w:r>
          </w:p>
        </w:tc>
        <w:tc>
          <w:tcPr>
            <w:tcW w:w="1180" w:type="dxa"/>
            <w:tcBorders>
              <w:top w:val="nil"/>
              <w:left w:val="nil"/>
              <w:bottom w:val="single" w:sz="8" w:space="0" w:color="E2E2E2"/>
              <w:right w:val="single" w:sz="8" w:space="0" w:color="E2E2E2"/>
            </w:tcBorders>
            <w:noWrap/>
          </w:tcPr>
          <w:p w14:paraId="69145C1E" w14:textId="0FCA2DB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noWrap/>
          </w:tcPr>
          <w:p w14:paraId="4D1EC796" w14:textId="5A47E5C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POTEETS</w:t>
            </w:r>
          </w:p>
        </w:tc>
        <w:tc>
          <w:tcPr>
            <w:tcW w:w="1300" w:type="dxa"/>
            <w:tcBorders>
              <w:top w:val="nil"/>
              <w:left w:val="nil"/>
              <w:bottom w:val="single" w:sz="8" w:space="0" w:color="E2E2E2"/>
              <w:right w:val="single" w:sz="8" w:space="0" w:color="E2E2E2"/>
            </w:tcBorders>
            <w:noWrap/>
          </w:tcPr>
          <w:p w14:paraId="30DB936B" w14:textId="13479EA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19</w:t>
            </w:r>
          </w:p>
        </w:tc>
      </w:tr>
      <w:tr w:rsidR="008F0687" w:rsidRPr="00405355" w14:paraId="6604F9C4"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295A2FF" w14:textId="3D9F04F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19AF02C" w14:textId="188EB22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FFC922A" w14:textId="3555590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noWrap/>
          </w:tcPr>
          <w:p w14:paraId="2780285B" w14:textId="26448F9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noWrap/>
          </w:tcPr>
          <w:p w14:paraId="7A98EF64" w14:textId="2F44B8D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noWrap/>
          </w:tcPr>
          <w:p w14:paraId="5824C258" w14:textId="7A730F8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noWrap/>
          </w:tcPr>
          <w:p w14:paraId="15407CEB" w14:textId="2B279393"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19</w:t>
            </w:r>
          </w:p>
        </w:tc>
      </w:tr>
      <w:tr w:rsidR="008F0687" w:rsidRPr="00405355" w14:paraId="16091D04"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7EECF75" w14:textId="285526A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F99B3FD" w14:textId="65B97E2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69ACDBF" w14:textId="1828BC8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DBLW2JC5</w:t>
            </w:r>
          </w:p>
        </w:tc>
        <w:tc>
          <w:tcPr>
            <w:tcW w:w="1980" w:type="dxa"/>
            <w:tcBorders>
              <w:top w:val="nil"/>
              <w:left w:val="nil"/>
              <w:bottom w:val="single" w:sz="8" w:space="0" w:color="E2E2E2"/>
              <w:right w:val="single" w:sz="8" w:space="0" w:color="E2E2E2"/>
            </w:tcBorders>
            <w:noWrap/>
          </w:tcPr>
          <w:p w14:paraId="0BD3F441" w14:textId="6DD5B9F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WAPWLY72_A</w:t>
            </w:r>
          </w:p>
        </w:tc>
        <w:tc>
          <w:tcPr>
            <w:tcW w:w="1180" w:type="dxa"/>
            <w:tcBorders>
              <w:top w:val="nil"/>
              <w:left w:val="nil"/>
              <w:bottom w:val="single" w:sz="8" w:space="0" w:color="E2E2E2"/>
              <w:right w:val="single" w:sz="8" w:space="0" w:color="E2E2E2"/>
            </w:tcBorders>
            <w:noWrap/>
          </w:tcPr>
          <w:p w14:paraId="5D4E0940" w14:textId="3B4C560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WLY</w:t>
            </w:r>
          </w:p>
        </w:tc>
        <w:tc>
          <w:tcPr>
            <w:tcW w:w="1180" w:type="dxa"/>
            <w:tcBorders>
              <w:top w:val="nil"/>
              <w:left w:val="nil"/>
              <w:bottom w:val="single" w:sz="8" w:space="0" w:color="E2E2E2"/>
              <w:right w:val="single" w:sz="8" w:space="0" w:color="E2E2E2"/>
            </w:tcBorders>
            <w:noWrap/>
          </w:tcPr>
          <w:p w14:paraId="15C5B977" w14:textId="7A8C486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noWrap/>
          </w:tcPr>
          <w:p w14:paraId="5D68BC35" w14:textId="72C210F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18</w:t>
            </w:r>
          </w:p>
        </w:tc>
      </w:tr>
      <w:tr w:rsidR="008F0687" w:rsidRPr="00405355" w14:paraId="6AFAB0B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6AADB2C" w14:textId="1A1208F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3A71415" w14:textId="40EF6E0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BBA2F17" w14:textId="3C5C20F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noWrap/>
          </w:tcPr>
          <w:p w14:paraId="00AD4772" w14:textId="356A50B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F2_11_1</w:t>
            </w:r>
          </w:p>
        </w:tc>
        <w:tc>
          <w:tcPr>
            <w:tcW w:w="1180" w:type="dxa"/>
            <w:tcBorders>
              <w:top w:val="nil"/>
              <w:left w:val="nil"/>
              <w:bottom w:val="single" w:sz="8" w:space="0" w:color="E2E2E2"/>
              <w:right w:val="single" w:sz="8" w:space="0" w:color="E2E2E2"/>
            </w:tcBorders>
            <w:noWrap/>
          </w:tcPr>
          <w:p w14:paraId="129A9BD6" w14:textId="4AA76F4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noWrap/>
          </w:tcPr>
          <w:p w14:paraId="505915CB" w14:textId="14648E6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F2</w:t>
            </w:r>
          </w:p>
        </w:tc>
        <w:tc>
          <w:tcPr>
            <w:tcW w:w="1300" w:type="dxa"/>
            <w:tcBorders>
              <w:top w:val="nil"/>
              <w:left w:val="nil"/>
              <w:bottom w:val="single" w:sz="8" w:space="0" w:color="E2E2E2"/>
              <w:right w:val="single" w:sz="8" w:space="0" w:color="E2E2E2"/>
            </w:tcBorders>
            <w:noWrap/>
          </w:tcPr>
          <w:p w14:paraId="04A5E2CE" w14:textId="70B79AD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17</w:t>
            </w:r>
          </w:p>
        </w:tc>
      </w:tr>
      <w:tr w:rsidR="008F0687" w:rsidRPr="00405355" w14:paraId="43EF2CE5"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E5AE31B" w14:textId="4EBC4EB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FC74F4F" w14:textId="2924EB9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C3A74FF" w14:textId="086EFEA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DPDSCNR8</w:t>
            </w:r>
          </w:p>
        </w:tc>
        <w:tc>
          <w:tcPr>
            <w:tcW w:w="1980" w:type="dxa"/>
            <w:tcBorders>
              <w:top w:val="nil"/>
              <w:left w:val="nil"/>
              <w:bottom w:val="single" w:sz="8" w:space="0" w:color="E2E2E2"/>
              <w:right w:val="single" w:sz="8" w:space="0" w:color="E2E2E2"/>
            </w:tcBorders>
            <w:noWrap/>
          </w:tcPr>
          <w:p w14:paraId="79A738AB" w14:textId="252B739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3660__A</w:t>
            </w:r>
          </w:p>
        </w:tc>
        <w:tc>
          <w:tcPr>
            <w:tcW w:w="1180" w:type="dxa"/>
            <w:tcBorders>
              <w:top w:val="nil"/>
              <w:left w:val="nil"/>
              <w:bottom w:val="single" w:sz="8" w:space="0" w:color="E2E2E2"/>
              <w:right w:val="single" w:sz="8" w:space="0" w:color="E2E2E2"/>
            </w:tcBorders>
            <w:noWrap/>
          </w:tcPr>
          <w:p w14:paraId="1F35F6C1" w14:textId="0EFDCFB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LHSES</w:t>
            </w:r>
          </w:p>
        </w:tc>
        <w:tc>
          <w:tcPr>
            <w:tcW w:w="1180" w:type="dxa"/>
            <w:tcBorders>
              <w:top w:val="nil"/>
              <w:left w:val="nil"/>
              <w:bottom w:val="single" w:sz="8" w:space="0" w:color="E2E2E2"/>
              <w:right w:val="single" w:sz="8" w:space="0" w:color="E2E2E2"/>
            </w:tcBorders>
            <w:noWrap/>
          </w:tcPr>
          <w:p w14:paraId="7447FCB0" w14:textId="3A17000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PRCSW</w:t>
            </w:r>
          </w:p>
        </w:tc>
        <w:tc>
          <w:tcPr>
            <w:tcW w:w="1300" w:type="dxa"/>
            <w:tcBorders>
              <w:top w:val="nil"/>
              <w:left w:val="nil"/>
              <w:bottom w:val="single" w:sz="8" w:space="0" w:color="E2E2E2"/>
              <w:right w:val="single" w:sz="8" w:space="0" w:color="E2E2E2"/>
            </w:tcBorders>
            <w:noWrap/>
          </w:tcPr>
          <w:p w14:paraId="08B5DD15" w14:textId="1F6967E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16</w:t>
            </w:r>
          </w:p>
        </w:tc>
      </w:tr>
      <w:tr w:rsidR="008F0687" w:rsidRPr="00405355" w14:paraId="40DA424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99A24DB" w14:textId="29C50FA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984D354" w14:textId="07F6F6C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7AC1B54" w14:textId="2865FA1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STHSVE65</w:t>
            </w:r>
          </w:p>
        </w:tc>
        <w:tc>
          <w:tcPr>
            <w:tcW w:w="1980" w:type="dxa"/>
            <w:tcBorders>
              <w:top w:val="nil"/>
              <w:left w:val="nil"/>
              <w:bottom w:val="single" w:sz="8" w:space="0" w:color="E2E2E2"/>
              <w:right w:val="single" w:sz="8" w:space="0" w:color="E2E2E2"/>
            </w:tcBorders>
            <w:noWrap/>
          </w:tcPr>
          <w:p w14:paraId="60A128E0" w14:textId="6B3867B2" w:rsidR="008F0687" w:rsidRPr="00405355" w:rsidRDefault="008F0687"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6"/>
                <w:szCs w:val="16"/>
              </w:rPr>
              <w:t>35050__</w:t>
            </w:r>
            <w:proofErr w:type="gramEnd"/>
            <w:r>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noWrap/>
          </w:tcPr>
          <w:p w14:paraId="21A9FE88" w14:textId="6DEF16F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FTSSW</w:t>
            </w:r>
          </w:p>
        </w:tc>
        <w:tc>
          <w:tcPr>
            <w:tcW w:w="1180" w:type="dxa"/>
            <w:tcBorders>
              <w:top w:val="nil"/>
              <w:left w:val="nil"/>
              <w:bottom w:val="single" w:sz="8" w:space="0" w:color="E2E2E2"/>
              <w:right w:val="single" w:sz="8" w:space="0" w:color="E2E2E2"/>
            </w:tcBorders>
            <w:noWrap/>
          </w:tcPr>
          <w:p w14:paraId="11966321" w14:textId="0850F2F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tcPr>
          <w:p w14:paraId="5165938C" w14:textId="2485197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16</w:t>
            </w:r>
          </w:p>
        </w:tc>
      </w:tr>
      <w:tr w:rsidR="008F0687" w:rsidRPr="00405355" w14:paraId="27D3563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02E0852" w14:textId="212DAA4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101F9CB" w14:textId="6FE9BE9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3D8CFF0" w14:textId="75421A3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DSLKSOL5</w:t>
            </w:r>
          </w:p>
        </w:tc>
        <w:tc>
          <w:tcPr>
            <w:tcW w:w="1980" w:type="dxa"/>
            <w:tcBorders>
              <w:top w:val="nil"/>
              <w:left w:val="nil"/>
              <w:bottom w:val="single" w:sz="8" w:space="0" w:color="E2E2E2"/>
              <w:right w:val="single" w:sz="8" w:space="0" w:color="E2E2E2"/>
            </w:tcBorders>
            <w:noWrap/>
          </w:tcPr>
          <w:p w14:paraId="3FAE194E" w14:textId="03F4D55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138_FLT_FXT_1</w:t>
            </w:r>
          </w:p>
        </w:tc>
        <w:tc>
          <w:tcPr>
            <w:tcW w:w="1180" w:type="dxa"/>
            <w:tcBorders>
              <w:top w:val="nil"/>
              <w:left w:val="nil"/>
              <w:bottom w:val="single" w:sz="8" w:space="0" w:color="E2E2E2"/>
              <w:right w:val="single" w:sz="8" w:space="0" w:color="E2E2E2"/>
            </w:tcBorders>
            <w:noWrap/>
          </w:tcPr>
          <w:p w14:paraId="150DAD7D" w14:textId="62A98CA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TNFXTAIL</w:t>
            </w:r>
          </w:p>
        </w:tc>
        <w:tc>
          <w:tcPr>
            <w:tcW w:w="1180" w:type="dxa"/>
            <w:tcBorders>
              <w:top w:val="nil"/>
              <w:left w:val="nil"/>
              <w:bottom w:val="single" w:sz="8" w:space="0" w:color="E2E2E2"/>
              <w:right w:val="single" w:sz="8" w:space="0" w:color="E2E2E2"/>
            </w:tcBorders>
            <w:noWrap/>
          </w:tcPr>
          <w:p w14:paraId="48C55A51" w14:textId="1D869E6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FLAT_TOP</w:t>
            </w:r>
          </w:p>
        </w:tc>
        <w:tc>
          <w:tcPr>
            <w:tcW w:w="1300" w:type="dxa"/>
            <w:tcBorders>
              <w:top w:val="nil"/>
              <w:left w:val="nil"/>
              <w:bottom w:val="single" w:sz="8" w:space="0" w:color="E2E2E2"/>
              <w:right w:val="single" w:sz="8" w:space="0" w:color="E2E2E2"/>
            </w:tcBorders>
            <w:noWrap/>
          </w:tcPr>
          <w:p w14:paraId="5626C152" w14:textId="507832F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14</w:t>
            </w:r>
          </w:p>
        </w:tc>
      </w:tr>
      <w:tr w:rsidR="008F0687" w:rsidRPr="00405355" w14:paraId="66F0E1E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19F0CE9" w14:textId="2E48A54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DBF48CB" w14:textId="33FA0D7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E588138" w14:textId="1AE3FC5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noWrap/>
          </w:tcPr>
          <w:p w14:paraId="1462035C" w14:textId="3754EC4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F2_11_1</w:t>
            </w:r>
          </w:p>
        </w:tc>
        <w:tc>
          <w:tcPr>
            <w:tcW w:w="1180" w:type="dxa"/>
            <w:tcBorders>
              <w:top w:val="nil"/>
              <w:left w:val="nil"/>
              <w:bottom w:val="single" w:sz="8" w:space="0" w:color="E2E2E2"/>
              <w:right w:val="single" w:sz="8" w:space="0" w:color="E2E2E2"/>
            </w:tcBorders>
            <w:noWrap/>
          </w:tcPr>
          <w:p w14:paraId="0F2794E0" w14:textId="4FF922A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noWrap/>
          </w:tcPr>
          <w:p w14:paraId="7C870E8B" w14:textId="23B2553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F2</w:t>
            </w:r>
          </w:p>
        </w:tc>
        <w:tc>
          <w:tcPr>
            <w:tcW w:w="1300" w:type="dxa"/>
            <w:tcBorders>
              <w:top w:val="nil"/>
              <w:left w:val="nil"/>
              <w:bottom w:val="single" w:sz="8" w:space="0" w:color="E2E2E2"/>
              <w:right w:val="single" w:sz="8" w:space="0" w:color="E2E2E2"/>
            </w:tcBorders>
            <w:noWrap/>
          </w:tcPr>
          <w:p w14:paraId="6445DB09" w14:textId="0B7C6AA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14</w:t>
            </w:r>
          </w:p>
        </w:tc>
      </w:tr>
      <w:tr w:rsidR="008F0687" w:rsidRPr="00405355" w14:paraId="6564C5F7"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2164702" w14:textId="3F13BD8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BAF027F" w14:textId="735A43A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3FFBC1F" w14:textId="68E30BB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SHELKEN8</w:t>
            </w:r>
          </w:p>
        </w:tc>
        <w:tc>
          <w:tcPr>
            <w:tcW w:w="1980" w:type="dxa"/>
            <w:tcBorders>
              <w:top w:val="nil"/>
              <w:left w:val="nil"/>
              <w:bottom w:val="single" w:sz="8" w:space="0" w:color="E2E2E2"/>
              <w:right w:val="single" w:sz="8" w:space="0" w:color="E2E2E2"/>
            </w:tcBorders>
            <w:noWrap/>
          </w:tcPr>
          <w:p w14:paraId="74E0C002" w14:textId="6944D9B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F2_11_1</w:t>
            </w:r>
          </w:p>
        </w:tc>
        <w:tc>
          <w:tcPr>
            <w:tcW w:w="1180" w:type="dxa"/>
            <w:tcBorders>
              <w:top w:val="nil"/>
              <w:left w:val="nil"/>
              <w:bottom w:val="single" w:sz="8" w:space="0" w:color="E2E2E2"/>
              <w:right w:val="single" w:sz="8" w:space="0" w:color="E2E2E2"/>
            </w:tcBorders>
            <w:noWrap/>
          </w:tcPr>
          <w:p w14:paraId="6D330941" w14:textId="1161662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noWrap/>
          </w:tcPr>
          <w:p w14:paraId="59F6FE9E" w14:textId="6099894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F2</w:t>
            </w:r>
          </w:p>
        </w:tc>
        <w:tc>
          <w:tcPr>
            <w:tcW w:w="1300" w:type="dxa"/>
            <w:tcBorders>
              <w:top w:val="nil"/>
              <w:left w:val="nil"/>
              <w:bottom w:val="single" w:sz="8" w:space="0" w:color="E2E2E2"/>
              <w:right w:val="single" w:sz="8" w:space="0" w:color="E2E2E2"/>
            </w:tcBorders>
            <w:noWrap/>
          </w:tcPr>
          <w:p w14:paraId="7392E4E9" w14:textId="7D33C30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14</w:t>
            </w:r>
          </w:p>
        </w:tc>
      </w:tr>
      <w:tr w:rsidR="008F0687" w:rsidRPr="00405355" w14:paraId="747D434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60B705E" w14:textId="45CDCEC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FE2A59B" w14:textId="03820C5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4F814E3" w14:textId="2F206F5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DDILPE89</w:t>
            </w:r>
          </w:p>
        </w:tc>
        <w:tc>
          <w:tcPr>
            <w:tcW w:w="1980" w:type="dxa"/>
            <w:tcBorders>
              <w:top w:val="nil"/>
              <w:left w:val="nil"/>
              <w:bottom w:val="single" w:sz="8" w:space="0" w:color="E2E2E2"/>
              <w:right w:val="single" w:sz="8" w:space="0" w:color="E2E2E2"/>
            </w:tcBorders>
            <w:noWrap/>
          </w:tcPr>
          <w:p w14:paraId="0C45F952" w14:textId="0A5B977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noWrap/>
          </w:tcPr>
          <w:p w14:paraId="737A82BF" w14:textId="76CDD78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noWrap/>
          </w:tcPr>
          <w:p w14:paraId="3DF6CFEC" w14:textId="51D1BA6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noWrap/>
          </w:tcPr>
          <w:p w14:paraId="4093785C" w14:textId="75E88DA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14</w:t>
            </w:r>
          </w:p>
        </w:tc>
      </w:tr>
      <w:tr w:rsidR="008F0687" w:rsidRPr="00405355" w14:paraId="3C015E15"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48ADD2E" w14:textId="758E4AA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E53CDDB" w14:textId="6ED1E71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00D217A" w14:textId="059C41A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DALASOA8</w:t>
            </w:r>
          </w:p>
        </w:tc>
        <w:tc>
          <w:tcPr>
            <w:tcW w:w="1980" w:type="dxa"/>
            <w:tcBorders>
              <w:top w:val="nil"/>
              <w:left w:val="nil"/>
              <w:bottom w:val="single" w:sz="8" w:space="0" w:color="E2E2E2"/>
              <w:right w:val="single" w:sz="8" w:space="0" w:color="E2E2E2"/>
            </w:tcBorders>
            <w:noWrap/>
          </w:tcPr>
          <w:p w14:paraId="22CA13C6" w14:textId="568EFF0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138_FTS_LNC_1</w:t>
            </w:r>
          </w:p>
        </w:tc>
        <w:tc>
          <w:tcPr>
            <w:tcW w:w="1180" w:type="dxa"/>
            <w:tcBorders>
              <w:top w:val="nil"/>
              <w:left w:val="nil"/>
              <w:bottom w:val="single" w:sz="8" w:space="0" w:color="E2E2E2"/>
              <w:right w:val="single" w:sz="8" w:space="0" w:color="E2E2E2"/>
            </w:tcBorders>
            <w:noWrap/>
          </w:tcPr>
          <w:p w14:paraId="3D654D39" w14:textId="46DA903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noWrap/>
          </w:tcPr>
          <w:p w14:paraId="725069AF" w14:textId="49DADA8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LEONCRK</w:t>
            </w:r>
          </w:p>
        </w:tc>
        <w:tc>
          <w:tcPr>
            <w:tcW w:w="1300" w:type="dxa"/>
            <w:tcBorders>
              <w:top w:val="nil"/>
              <w:left w:val="nil"/>
              <w:bottom w:val="single" w:sz="8" w:space="0" w:color="E2E2E2"/>
              <w:right w:val="single" w:sz="8" w:space="0" w:color="E2E2E2"/>
            </w:tcBorders>
            <w:noWrap/>
          </w:tcPr>
          <w:p w14:paraId="11F34095" w14:textId="6BFD68D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13</w:t>
            </w:r>
          </w:p>
        </w:tc>
      </w:tr>
      <w:tr w:rsidR="008F0687" w:rsidRPr="00405355" w14:paraId="7603E04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B83302F" w14:textId="73ACFCF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2DC4BC6" w14:textId="4E71745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853B676" w14:textId="7189C52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MDFRYSK8</w:t>
            </w:r>
          </w:p>
        </w:tc>
        <w:tc>
          <w:tcPr>
            <w:tcW w:w="1980" w:type="dxa"/>
            <w:tcBorders>
              <w:top w:val="nil"/>
              <w:left w:val="nil"/>
              <w:bottom w:val="single" w:sz="8" w:space="0" w:color="E2E2E2"/>
              <w:right w:val="single" w:sz="8" w:space="0" w:color="E2E2E2"/>
            </w:tcBorders>
            <w:noWrap/>
          </w:tcPr>
          <w:p w14:paraId="2E8B83F1" w14:textId="4D5DAA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SEA_AAT1</w:t>
            </w:r>
          </w:p>
        </w:tc>
        <w:tc>
          <w:tcPr>
            <w:tcW w:w="1180" w:type="dxa"/>
            <w:tcBorders>
              <w:top w:val="nil"/>
              <w:left w:val="nil"/>
              <w:bottom w:val="single" w:sz="8" w:space="0" w:color="E2E2E2"/>
              <w:right w:val="single" w:sz="8" w:space="0" w:color="E2E2E2"/>
            </w:tcBorders>
            <w:noWrap/>
          </w:tcPr>
          <w:p w14:paraId="39517B6F" w14:textId="1D67E2B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SEA</w:t>
            </w:r>
          </w:p>
        </w:tc>
        <w:tc>
          <w:tcPr>
            <w:tcW w:w="1180" w:type="dxa"/>
            <w:tcBorders>
              <w:top w:val="nil"/>
              <w:left w:val="nil"/>
              <w:bottom w:val="single" w:sz="8" w:space="0" w:color="E2E2E2"/>
              <w:right w:val="single" w:sz="8" w:space="0" w:color="E2E2E2"/>
            </w:tcBorders>
            <w:noWrap/>
          </w:tcPr>
          <w:p w14:paraId="05F924B9" w14:textId="357071F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SEA</w:t>
            </w:r>
          </w:p>
        </w:tc>
        <w:tc>
          <w:tcPr>
            <w:tcW w:w="1300" w:type="dxa"/>
            <w:tcBorders>
              <w:top w:val="nil"/>
              <w:left w:val="nil"/>
              <w:bottom w:val="single" w:sz="8" w:space="0" w:color="E2E2E2"/>
              <w:right w:val="single" w:sz="8" w:space="0" w:color="E2E2E2"/>
            </w:tcBorders>
            <w:noWrap/>
          </w:tcPr>
          <w:p w14:paraId="4202870D" w14:textId="35D136D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13</w:t>
            </w:r>
          </w:p>
        </w:tc>
      </w:tr>
      <w:tr w:rsidR="008F0687" w:rsidRPr="00405355" w14:paraId="52EA2595"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DBEF1FC" w14:textId="3631F10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1561867" w14:textId="34F9983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EF308AE" w14:textId="6650CED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MTULBAS8</w:t>
            </w:r>
          </w:p>
        </w:tc>
        <w:tc>
          <w:tcPr>
            <w:tcW w:w="1980" w:type="dxa"/>
            <w:tcBorders>
              <w:top w:val="nil"/>
              <w:left w:val="nil"/>
              <w:bottom w:val="single" w:sz="8" w:space="0" w:color="E2E2E2"/>
              <w:right w:val="single" w:sz="8" w:space="0" w:color="E2E2E2"/>
            </w:tcBorders>
            <w:noWrap/>
          </w:tcPr>
          <w:p w14:paraId="1CA0A5FF" w14:textId="451CFB8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noWrap/>
          </w:tcPr>
          <w:p w14:paraId="5A0CF69C" w14:textId="03EA64E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noWrap/>
          </w:tcPr>
          <w:p w14:paraId="3E5DA9BF" w14:textId="522EADB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noWrap/>
          </w:tcPr>
          <w:p w14:paraId="2A45CD85" w14:textId="63CC1D1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13</w:t>
            </w:r>
          </w:p>
        </w:tc>
      </w:tr>
      <w:tr w:rsidR="008F0687" w:rsidRPr="00405355" w14:paraId="7C212BA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BB09CCB" w14:textId="2885487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17C0584" w14:textId="1C38A9E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DEC76D6" w14:textId="44DC06F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noWrap/>
          </w:tcPr>
          <w:p w14:paraId="0397E070" w14:textId="48044D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noWrap/>
          </w:tcPr>
          <w:p w14:paraId="7489E35A" w14:textId="681B600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noWrap/>
          </w:tcPr>
          <w:p w14:paraId="68E3FC83" w14:textId="7D40026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noWrap/>
          </w:tcPr>
          <w:p w14:paraId="0D5B2182" w14:textId="1BA8E7B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13</w:t>
            </w:r>
          </w:p>
        </w:tc>
      </w:tr>
      <w:tr w:rsidR="008F0687" w:rsidRPr="00405355" w14:paraId="5C12FAF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F938A32" w14:textId="39CCFC5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lastRenderedPageBreak/>
              <w:t>2025</w:t>
            </w:r>
          </w:p>
        </w:tc>
        <w:tc>
          <w:tcPr>
            <w:tcW w:w="679" w:type="dxa"/>
            <w:tcBorders>
              <w:top w:val="nil"/>
              <w:left w:val="nil"/>
              <w:bottom w:val="single" w:sz="8" w:space="0" w:color="E2E2E2"/>
              <w:right w:val="single" w:sz="8" w:space="0" w:color="E2E2E2"/>
            </w:tcBorders>
            <w:noWrap/>
          </w:tcPr>
          <w:p w14:paraId="7A295762" w14:textId="07F87DC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F0A45C9" w14:textId="62FEFB2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noWrap/>
          </w:tcPr>
          <w:p w14:paraId="6823FB2C" w14:textId="6AF63DF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noWrap/>
          </w:tcPr>
          <w:p w14:paraId="4767A7F1" w14:textId="03B51AE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SACRC</w:t>
            </w:r>
          </w:p>
        </w:tc>
        <w:tc>
          <w:tcPr>
            <w:tcW w:w="1180" w:type="dxa"/>
            <w:tcBorders>
              <w:top w:val="nil"/>
              <w:left w:val="nil"/>
              <w:bottom w:val="single" w:sz="8" w:space="0" w:color="E2E2E2"/>
              <w:right w:val="single" w:sz="8" w:space="0" w:color="E2E2E2"/>
            </w:tcBorders>
            <w:noWrap/>
          </w:tcPr>
          <w:p w14:paraId="6EA2A409" w14:textId="55D603D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noWrap/>
          </w:tcPr>
          <w:p w14:paraId="707BE527" w14:textId="0E5DDC2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12</w:t>
            </w:r>
          </w:p>
        </w:tc>
      </w:tr>
      <w:tr w:rsidR="008F0687" w:rsidRPr="00405355" w14:paraId="2E5624E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F336C16" w14:textId="41D3422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2C68054" w14:textId="609D62F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435E56B" w14:textId="10E9F87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DCAGPIN8</w:t>
            </w:r>
          </w:p>
        </w:tc>
        <w:tc>
          <w:tcPr>
            <w:tcW w:w="1980" w:type="dxa"/>
            <w:tcBorders>
              <w:top w:val="nil"/>
              <w:left w:val="nil"/>
              <w:bottom w:val="single" w:sz="8" w:space="0" w:color="E2E2E2"/>
              <w:right w:val="single" w:sz="8" w:space="0" w:color="E2E2E2"/>
            </w:tcBorders>
            <w:noWrap/>
          </w:tcPr>
          <w:p w14:paraId="42AEF79D" w14:textId="7AEEC90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U4_X1_1</w:t>
            </w:r>
          </w:p>
        </w:tc>
        <w:tc>
          <w:tcPr>
            <w:tcW w:w="1180" w:type="dxa"/>
            <w:tcBorders>
              <w:top w:val="nil"/>
              <w:left w:val="nil"/>
              <w:bottom w:val="single" w:sz="8" w:space="0" w:color="E2E2E2"/>
              <w:right w:val="single" w:sz="8" w:space="0" w:color="E2E2E2"/>
            </w:tcBorders>
            <w:noWrap/>
          </w:tcPr>
          <w:p w14:paraId="4D5E0F49" w14:textId="35A3B1F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X1</w:t>
            </w:r>
          </w:p>
        </w:tc>
        <w:tc>
          <w:tcPr>
            <w:tcW w:w="1180" w:type="dxa"/>
            <w:tcBorders>
              <w:top w:val="nil"/>
              <w:left w:val="nil"/>
              <w:bottom w:val="single" w:sz="8" w:space="0" w:color="E2E2E2"/>
              <w:right w:val="single" w:sz="8" w:space="0" w:color="E2E2E2"/>
            </w:tcBorders>
            <w:noWrap/>
          </w:tcPr>
          <w:p w14:paraId="2C7D47C6" w14:textId="63EE49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U4</w:t>
            </w:r>
          </w:p>
        </w:tc>
        <w:tc>
          <w:tcPr>
            <w:tcW w:w="1300" w:type="dxa"/>
            <w:tcBorders>
              <w:top w:val="nil"/>
              <w:left w:val="nil"/>
              <w:bottom w:val="single" w:sz="8" w:space="0" w:color="E2E2E2"/>
              <w:right w:val="single" w:sz="8" w:space="0" w:color="E2E2E2"/>
            </w:tcBorders>
            <w:noWrap/>
          </w:tcPr>
          <w:p w14:paraId="5D37521E" w14:textId="478BB8F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12</w:t>
            </w:r>
          </w:p>
        </w:tc>
      </w:tr>
      <w:tr w:rsidR="008F0687" w:rsidRPr="00405355" w14:paraId="78C11D6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9D2DA95" w14:textId="564307B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9185B18" w14:textId="648C9FB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66BA72B" w14:textId="01D9442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MIDUMCL8</w:t>
            </w:r>
          </w:p>
        </w:tc>
        <w:tc>
          <w:tcPr>
            <w:tcW w:w="1980" w:type="dxa"/>
            <w:tcBorders>
              <w:top w:val="nil"/>
              <w:left w:val="nil"/>
              <w:bottom w:val="single" w:sz="8" w:space="0" w:color="E2E2E2"/>
              <w:right w:val="single" w:sz="8" w:space="0" w:color="E2E2E2"/>
            </w:tcBorders>
            <w:noWrap/>
          </w:tcPr>
          <w:p w14:paraId="4AF91BB3" w14:textId="0719010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I_DUPS_RESNIK2_2</w:t>
            </w:r>
          </w:p>
        </w:tc>
        <w:tc>
          <w:tcPr>
            <w:tcW w:w="1180" w:type="dxa"/>
            <w:tcBorders>
              <w:top w:val="nil"/>
              <w:left w:val="nil"/>
              <w:bottom w:val="single" w:sz="8" w:space="0" w:color="E2E2E2"/>
              <w:right w:val="single" w:sz="8" w:space="0" w:color="E2E2E2"/>
            </w:tcBorders>
            <w:noWrap/>
          </w:tcPr>
          <w:p w14:paraId="51A87E43" w14:textId="654980D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noWrap/>
          </w:tcPr>
          <w:p w14:paraId="4800C12F" w14:textId="4FE0053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RESNIK</w:t>
            </w:r>
          </w:p>
        </w:tc>
        <w:tc>
          <w:tcPr>
            <w:tcW w:w="1300" w:type="dxa"/>
            <w:tcBorders>
              <w:top w:val="nil"/>
              <w:left w:val="nil"/>
              <w:bottom w:val="single" w:sz="8" w:space="0" w:color="E2E2E2"/>
              <w:right w:val="single" w:sz="8" w:space="0" w:color="E2E2E2"/>
            </w:tcBorders>
            <w:noWrap/>
          </w:tcPr>
          <w:p w14:paraId="5FFFF0AE" w14:textId="6035197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11</w:t>
            </w:r>
          </w:p>
        </w:tc>
      </w:tr>
      <w:tr w:rsidR="008F0687" w:rsidRPr="00405355" w14:paraId="716E1E9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392ACC0" w14:textId="701E1E0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CFA069C" w14:textId="4E72D6C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EDC65BD" w14:textId="26A72B7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noWrap/>
          </w:tcPr>
          <w:p w14:paraId="5837E00C" w14:textId="763A9E5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noWrap/>
          </w:tcPr>
          <w:p w14:paraId="729B04C6" w14:textId="41DA297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noWrap/>
          </w:tcPr>
          <w:p w14:paraId="401306A8" w14:textId="6976297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noWrap/>
          </w:tcPr>
          <w:p w14:paraId="34F33612" w14:textId="7522065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11</w:t>
            </w:r>
          </w:p>
        </w:tc>
      </w:tr>
      <w:tr w:rsidR="008F0687" w:rsidRPr="00405355" w14:paraId="3EA1E18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8995137" w14:textId="3559E2F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CCD7F47" w14:textId="5465E45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2988789" w14:textId="63F5D50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noWrap/>
          </w:tcPr>
          <w:p w14:paraId="009443DA" w14:textId="68FACF0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noWrap/>
          </w:tcPr>
          <w:p w14:paraId="52FBB4B2" w14:textId="78E4223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noWrap/>
          </w:tcPr>
          <w:p w14:paraId="1D4FFAD7" w14:textId="6300A0E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noWrap/>
          </w:tcPr>
          <w:p w14:paraId="2056D7CF" w14:textId="2A2A3F9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11</w:t>
            </w:r>
          </w:p>
        </w:tc>
      </w:tr>
      <w:tr w:rsidR="008F0687" w:rsidRPr="00405355" w14:paraId="0B9F147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3562D98" w14:textId="31D69D7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C1FFE7A" w14:textId="1163794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2727B7D" w14:textId="3030889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SLONSAX8</w:t>
            </w:r>
          </w:p>
        </w:tc>
        <w:tc>
          <w:tcPr>
            <w:tcW w:w="1980" w:type="dxa"/>
            <w:tcBorders>
              <w:top w:val="nil"/>
              <w:left w:val="nil"/>
              <w:bottom w:val="single" w:sz="8" w:space="0" w:color="E2E2E2"/>
              <w:right w:val="single" w:sz="8" w:space="0" w:color="E2E2E2"/>
            </w:tcBorders>
            <w:noWrap/>
          </w:tcPr>
          <w:p w14:paraId="2CF85D47" w14:textId="50F4BCA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MORRIS_NUECES1_1</w:t>
            </w:r>
          </w:p>
        </w:tc>
        <w:tc>
          <w:tcPr>
            <w:tcW w:w="1180" w:type="dxa"/>
            <w:tcBorders>
              <w:top w:val="nil"/>
              <w:left w:val="nil"/>
              <w:bottom w:val="single" w:sz="8" w:space="0" w:color="E2E2E2"/>
              <w:right w:val="single" w:sz="8" w:space="0" w:color="E2E2E2"/>
            </w:tcBorders>
            <w:noWrap/>
          </w:tcPr>
          <w:p w14:paraId="4F1F31CD" w14:textId="57F55A0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noWrap/>
          </w:tcPr>
          <w:p w14:paraId="7AC66A79" w14:textId="7A8BD42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MORRIS</w:t>
            </w:r>
          </w:p>
        </w:tc>
        <w:tc>
          <w:tcPr>
            <w:tcW w:w="1300" w:type="dxa"/>
            <w:tcBorders>
              <w:top w:val="nil"/>
              <w:left w:val="nil"/>
              <w:bottom w:val="single" w:sz="8" w:space="0" w:color="E2E2E2"/>
              <w:right w:val="single" w:sz="8" w:space="0" w:color="E2E2E2"/>
            </w:tcBorders>
            <w:noWrap/>
          </w:tcPr>
          <w:p w14:paraId="28EF9E77" w14:textId="6157921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11</w:t>
            </w:r>
          </w:p>
        </w:tc>
      </w:tr>
      <w:tr w:rsidR="008F0687" w:rsidRPr="00405355" w14:paraId="7D9F604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0E1263E" w14:textId="778BA09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88512E3" w14:textId="429BC75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4323367" w14:textId="6D3A7D5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44EAE550" w14:textId="77E64EC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138_FTS_LNC_1</w:t>
            </w:r>
          </w:p>
        </w:tc>
        <w:tc>
          <w:tcPr>
            <w:tcW w:w="1180" w:type="dxa"/>
            <w:tcBorders>
              <w:top w:val="nil"/>
              <w:left w:val="nil"/>
              <w:bottom w:val="single" w:sz="8" w:space="0" w:color="E2E2E2"/>
              <w:right w:val="single" w:sz="8" w:space="0" w:color="E2E2E2"/>
            </w:tcBorders>
            <w:noWrap/>
          </w:tcPr>
          <w:p w14:paraId="026C0150" w14:textId="596A590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noWrap/>
          </w:tcPr>
          <w:p w14:paraId="047B05F9" w14:textId="5FE5544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LEONCRK</w:t>
            </w:r>
          </w:p>
        </w:tc>
        <w:tc>
          <w:tcPr>
            <w:tcW w:w="1300" w:type="dxa"/>
            <w:tcBorders>
              <w:top w:val="nil"/>
              <w:left w:val="nil"/>
              <w:bottom w:val="single" w:sz="8" w:space="0" w:color="E2E2E2"/>
              <w:right w:val="single" w:sz="8" w:space="0" w:color="E2E2E2"/>
            </w:tcBorders>
            <w:noWrap/>
          </w:tcPr>
          <w:p w14:paraId="7EA0E5DE" w14:textId="7BDFFF1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11</w:t>
            </w:r>
          </w:p>
        </w:tc>
      </w:tr>
      <w:tr w:rsidR="008F0687" w:rsidRPr="00405355" w14:paraId="2B4A8C8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63CC72D" w14:textId="5B4AE00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4B1E549" w14:textId="6280C34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7B5F67C" w14:textId="00CF919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DWAP_BI5</w:t>
            </w:r>
          </w:p>
        </w:tc>
        <w:tc>
          <w:tcPr>
            <w:tcW w:w="1980" w:type="dxa"/>
            <w:tcBorders>
              <w:top w:val="nil"/>
              <w:left w:val="nil"/>
              <w:bottom w:val="single" w:sz="8" w:space="0" w:color="E2E2E2"/>
              <w:right w:val="single" w:sz="8" w:space="0" w:color="E2E2E2"/>
            </w:tcBorders>
            <w:noWrap/>
          </w:tcPr>
          <w:p w14:paraId="1ABDF281" w14:textId="36114D2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BI_JN_64_A</w:t>
            </w:r>
          </w:p>
        </w:tc>
        <w:tc>
          <w:tcPr>
            <w:tcW w:w="1180" w:type="dxa"/>
            <w:tcBorders>
              <w:top w:val="nil"/>
              <w:left w:val="nil"/>
              <w:bottom w:val="single" w:sz="8" w:space="0" w:color="E2E2E2"/>
              <w:right w:val="single" w:sz="8" w:space="0" w:color="E2E2E2"/>
            </w:tcBorders>
            <w:noWrap/>
          </w:tcPr>
          <w:p w14:paraId="040CF14B" w14:textId="50C9E8A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JN</w:t>
            </w:r>
          </w:p>
        </w:tc>
        <w:tc>
          <w:tcPr>
            <w:tcW w:w="1180" w:type="dxa"/>
            <w:tcBorders>
              <w:top w:val="nil"/>
              <w:left w:val="nil"/>
              <w:bottom w:val="single" w:sz="8" w:space="0" w:color="E2E2E2"/>
              <w:right w:val="single" w:sz="8" w:space="0" w:color="E2E2E2"/>
            </w:tcBorders>
            <w:noWrap/>
          </w:tcPr>
          <w:p w14:paraId="7F918716" w14:textId="6CEFFE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noWrap/>
          </w:tcPr>
          <w:p w14:paraId="0CF843B7" w14:textId="4E0083A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11</w:t>
            </w:r>
          </w:p>
        </w:tc>
      </w:tr>
      <w:tr w:rsidR="008F0687" w:rsidRPr="00405355" w14:paraId="6AEDD247"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5FE416E" w14:textId="04C842D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620F4BF" w14:textId="11B9E8E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95A30C9" w14:textId="2428F7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SCT2CAR8</w:t>
            </w:r>
          </w:p>
        </w:tc>
        <w:tc>
          <w:tcPr>
            <w:tcW w:w="1980" w:type="dxa"/>
            <w:tcBorders>
              <w:top w:val="nil"/>
              <w:left w:val="nil"/>
              <w:bottom w:val="single" w:sz="8" w:space="0" w:color="E2E2E2"/>
              <w:right w:val="single" w:sz="8" w:space="0" w:color="E2E2E2"/>
            </w:tcBorders>
            <w:noWrap/>
          </w:tcPr>
          <w:p w14:paraId="340E49FD" w14:textId="52A0677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noWrap/>
          </w:tcPr>
          <w:p w14:paraId="233946E1" w14:textId="6EAD6D4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noWrap/>
          </w:tcPr>
          <w:p w14:paraId="6760E2A7" w14:textId="0E46607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noWrap/>
          </w:tcPr>
          <w:p w14:paraId="0AE4145C" w14:textId="3CEE7723"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10</w:t>
            </w:r>
          </w:p>
        </w:tc>
      </w:tr>
      <w:tr w:rsidR="008F0687" w:rsidRPr="00405355" w14:paraId="3FEF36A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0A8EB39" w14:textId="235D5A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B54C63F" w14:textId="4F60D47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E461EDF" w14:textId="50C4A1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noWrap/>
          </w:tcPr>
          <w:p w14:paraId="131B55DD" w14:textId="22714FD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noWrap/>
          </w:tcPr>
          <w:p w14:paraId="1AB9B4B6" w14:textId="7010363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noWrap/>
          </w:tcPr>
          <w:p w14:paraId="61567126" w14:textId="38FC5FF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noWrap/>
          </w:tcPr>
          <w:p w14:paraId="4C3FA023" w14:textId="44F9DF3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10</w:t>
            </w:r>
          </w:p>
        </w:tc>
      </w:tr>
      <w:tr w:rsidR="008F0687" w:rsidRPr="00405355" w14:paraId="7C19552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711947D" w14:textId="40F631E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87A7319" w14:textId="3FE63A3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C9E714D" w14:textId="7E54707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SP5CAG8</w:t>
            </w:r>
          </w:p>
        </w:tc>
        <w:tc>
          <w:tcPr>
            <w:tcW w:w="1980" w:type="dxa"/>
            <w:tcBorders>
              <w:top w:val="nil"/>
              <w:left w:val="nil"/>
              <w:bottom w:val="single" w:sz="8" w:space="0" w:color="E2E2E2"/>
              <w:right w:val="single" w:sz="8" w:space="0" w:color="E2E2E2"/>
            </w:tcBorders>
            <w:noWrap/>
          </w:tcPr>
          <w:p w14:paraId="156D9468" w14:textId="086BD50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D5_S1_1</w:t>
            </w:r>
          </w:p>
        </w:tc>
        <w:tc>
          <w:tcPr>
            <w:tcW w:w="1180" w:type="dxa"/>
            <w:tcBorders>
              <w:top w:val="nil"/>
              <w:left w:val="nil"/>
              <w:bottom w:val="single" w:sz="8" w:space="0" w:color="E2E2E2"/>
              <w:right w:val="single" w:sz="8" w:space="0" w:color="E2E2E2"/>
            </w:tcBorders>
            <w:noWrap/>
          </w:tcPr>
          <w:p w14:paraId="27E30FF5" w14:textId="2BD77BB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HOWARD</w:t>
            </w:r>
          </w:p>
        </w:tc>
        <w:tc>
          <w:tcPr>
            <w:tcW w:w="1180" w:type="dxa"/>
            <w:tcBorders>
              <w:top w:val="nil"/>
              <w:left w:val="nil"/>
              <w:bottom w:val="single" w:sz="8" w:space="0" w:color="E2E2E2"/>
              <w:right w:val="single" w:sz="8" w:space="0" w:color="E2E2E2"/>
            </w:tcBorders>
            <w:noWrap/>
          </w:tcPr>
          <w:p w14:paraId="4CE7E9FE" w14:textId="04B26BC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LEON_CRK</w:t>
            </w:r>
          </w:p>
        </w:tc>
        <w:tc>
          <w:tcPr>
            <w:tcW w:w="1300" w:type="dxa"/>
            <w:tcBorders>
              <w:top w:val="nil"/>
              <w:left w:val="nil"/>
              <w:bottom w:val="single" w:sz="8" w:space="0" w:color="E2E2E2"/>
              <w:right w:val="single" w:sz="8" w:space="0" w:color="E2E2E2"/>
            </w:tcBorders>
            <w:noWrap/>
          </w:tcPr>
          <w:p w14:paraId="780893C1" w14:textId="4BDDAFF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10</w:t>
            </w:r>
          </w:p>
        </w:tc>
      </w:tr>
      <w:tr w:rsidR="008F0687" w:rsidRPr="00405355" w14:paraId="499BCDB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2E5F8DD" w14:textId="12B5A96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B891BCF" w14:textId="5E3066C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5FCD932" w14:textId="01E3A70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DTWLCED5</w:t>
            </w:r>
          </w:p>
        </w:tc>
        <w:tc>
          <w:tcPr>
            <w:tcW w:w="1980" w:type="dxa"/>
            <w:tcBorders>
              <w:top w:val="nil"/>
              <w:left w:val="nil"/>
              <w:bottom w:val="single" w:sz="8" w:space="0" w:color="E2E2E2"/>
              <w:right w:val="single" w:sz="8" w:space="0" w:color="E2E2E2"/>
            </w:tcBorders>
            <w:noWrap/>
          </w:tcPr>
          <w:p w14:paraId="60253CE3" w14:textId="158B7D0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tcPr>
          <w:p w14:paraId="0F9DB59F" w14:textId="2347517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noWrap/>
          </w:tcPr>
          <w:p w14:paraId="304D507B" w14:textId="020CA19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tcPr>
          <w:p w14:paraId="21154F9C" w14:textId="399EE3A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10</w:t>
            </w:r>
          </w:p>
        </w:tc>
      </w:tr>
      <w:tr w:rsidR="008F0687" w:rsidRPr="00405355" w14:paraId="27965484"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930C318" w14:textId="1F9095C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EB95E16" w14:textId="08CEB36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85B6144" w14:textId="7CC66F6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noWrap/>
          </w:tcPr>
          <w:p w14:paraId="34AF1711" w14:textId="63ABD61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noWrap/>
          </w:tcPr>
          <w:p w14:paraId="3C14A4D8" w14:textId="524057D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ESCONDID</w:t>
            </w:r>
          </w:p>
        </w:tc>
        <w:tc>
          <w:tcPr>
            <w:tcW w:w="1180" w:type="dxa"/>
            <w:tcBorders>
              <w:top w:val="nil"/>
              <w:left w:val="nil"/>
              <w:bottom w:val="single" w:sz="8" w:space="0" w:color="E2E2E2"/>
              <w:right w:val="single" w:sz="8" w:space="0" w:color="E2E2E2"/>
            </w:tcBorders>
            <w:noWrap/>
          </w:tcPr>
          <w:p w14:paraId="7F04B8BF" w14:textId="0977A5A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noWrap/>
          </w:tcPr>
          <w:p w14:paraId="7330861F" w14:textId="4E1A045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10</w:t>
            </w:r>
          </w:p>
        </w:tc>
      </w:tr>
      <w:tr w:rsidR="008F0687" w:rsidRPr="00405355" w14:paraId="3784E85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D350C2B" w14:textId="5725DBF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7209AA7" w14:textId="62757D4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8D9A1A8" w14:textId="505517F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noWrap/>
          </w:tcPr>
          <w:p w14:paraId="201B6B39" w14:textId="6B85378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noWrap/>
          </w:tcPr>
          <w:p w14:paraId="56ED1E3B" w14:textId="70AFCC8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noWrap/>
          </w:tcPr>
          <w:p w14:paraId="61ADA3EF" w14:textId="2345F70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noWrap/>
          </w:tcPr>
          <w:p w14:paraId="5D76F43E" w14:textId="4E2303B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9</w:t>
            </w:r>
          </w:p>
        </w:tc>
      </w:tr>
      <w:tr w:rsidR="008F0687" w:rsidRPr="00405355" w14:paraId="2077E2A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0D2D23D" w14:textId="3051549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2D82635" w14:textId="3B274D5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93E9400" w14:textId="6DCFFC8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DWLDSCO5</w:t>
            </w:r>
          </w:p>
        </w:tc>
        <w:tc>
          <w:tcPr>
            <w:tcW w:w="1980" w:type="dxa"/>
            <w:tcBorders>
              <w:top w:val="nil"/>
              <w:left w:val="nil"/>
              <w:bottom w:val="single" w:sz="8" w:space="0" w:color="E2E2E2"/>
              <w:right w:val="single" w:sz="8" w:space="0" w:color="E2E2E2"/>
            </w:tcBorders>
            <w:noWrap/>
          </w:tcPr>
          <w:p w14:paraId="60C093AF" w14:textId="5F1841D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noWrap/>
          </w:tcPr>
          <w:p w14:paraId="56EE944D" w14:textId="40A23A0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noWrap/>
          </w:tcPr>
          <w:p w14:paraId="19BC298A" w14:textId="2A9A155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noWrap/>
          </w:tcPr>
          <w:p w14:paraId="62924542" w14:textId="74314D7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9</w:t>
            </w:r>
          </w:p>
        </w:tc>
      </w:tr>
      <w:tr w:rsidR="008F0687" w:rsidRPr="00405355" w14:paraId="5DBCCE0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23FB754" w14:textId="2274FA0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168D8FF" w14:textId="7CA818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E59936A" w14:textId="57C5ECF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tcPr>
          <w:p w14:paraId="0D792F1D" w14:textId="5F21CD1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noWrap/>
          </w:tcPr>
          <w:p w14:paraId="7D112AB2" w14:textId="2EC534F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noWrap/>
          </w:tcPr>
          <w:p w14:paraId="169FF397" w14:textId="5E8D79C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noWrap/>
          </w:tcPr>
          <w:p w14:paraId="1150A453" w14:textId="74860B9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9</w:t>
            </w:r>
          </w:p>
        </w:tc>
      </w:tr>
      <w:tr w:rsidR="008F0687" w:rsidRPr="00405355" w14:paraId="67237E3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F38E67E" w14:textId="55780F4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4EF4498" w14:textId="79EDF14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A27465F" w14:textId="384E014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SFMRRYS5</w:t>
            </w:r>
          </w:p>
        </w:tc>
        <w:tc>
          <w:tcPr>
            <w:tcW w:w="1980" w:type="dxa"/>
            <w:tcBorders>
              <w:top w:val="nil"/>
              <w:left w:val="nil"/>
              <w:bottom w:val="single" w:sz="8" w:space="0" w:color="E2E2E2"/>
              <w:right w:val="single" w:sz="8" w:space="0" w:color="E2E2E2"/>
            </w:tcBorders>
            <w:noWrap/>
          </w:tcPr>
          <w:p w14:paraId="2FC38B78" w14:textId="23936A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400__A</w:t>
            </w:r>
          </w:p>
        </w:tc>
        <w:tc>
          <w:tcPr>
            <w:tcW w:w="1180" w:type="dxa"/>
            <w:tcBorders>
              <w:top w:val="nil"/>
              <w:left w:val="nil"/>
              <w:bottom w:val="single" w:sz="8" w:space="0" w:color="E2E2E2"/>
              <w:right w:val="single" w:sz="8" w:space="0" w:color="E2E2E2"/>
            </w:tcBorders>
            <w:noWrap/>
          </w:tcPr>
          <w:p w14:paraId="7BCA5614" w14:textId="69768B7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FMRVL</w:t>
            </w:r>
          </w:p>
        </w:tc>
        <w:tc>
          <w:tcPr>
            <w:tcW w:w="1180" w:type="dxa"/>
            <w:tcBorders>
              <w:top w:val="nil"/>
              <w:left w:val="nil"/>
              <w:bottom w:val="single" w:sz="8" w:space="0" w:color="E2E2E2"/>
              <w:right w:val="single" w:sz="8" w:space="0" w:color="E2E2E2"/>
            </w:tcBorders>
            <w:noWrap/>
          </w:tcPr>
          <w:p w14:paraId="1C553527" w14:textId="03D1AB3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RYSSW</w:t>
            </w:r>
          </w:p>
        </w:tc>
        <w:tc>
          <w:tcPr>
            <w:tcW w:w="1300" w:type="dxa"/>
            <w:tcBorders>
              <w:top w:val="nil"/>
              <w:left w:val="nil"/>
              <w:bottom w:val="single" w:sz="8" w:space="0" w:color="E2E2E2"/>
              <w:right w:val="single" w:sz="8" w:space="0" w:color="E2E2E2"/>
            </w:tcBorders>
            <w:noWrap/>
          </w:tcPr>
          <w:p w14:paraId="0BE4E4A0" w14:textId="1DA1A23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9</w:t>
            </w:r>
          </w:p>
        </w:tc>
      </w:tr>
      <w:tr w:rsidR="008F0687" w:rsidRPr="00405355" w14:paraId="2CEED16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7AE6870" w14:textId="5CD9C8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8E963B5" w14:textId="29EA649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CA2FA7D" w14:textId="20211B9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tcPr>
          <w:p w14:paraId="637037D1" w14:textId="312D49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noWrap/>
          </w:tcPr>
          <w:p w14:paraId="631A45C9" w14:textId="3166A9F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noWrap/>
          </w:tcPr>
          <w:p w14:paraId="01F40957" w14:textId="4A92907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noWrap/>
          </w:tcPr>
          <w:p w14:paraId="0A16EF81" w14:textId="73BD001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9</w:t>
            </w:r>
          </w:p>
        </w:tc>
      </w:tr>
      <w:tr w:rsidR="008F0687" w:rsidRPr="00405355" w14:paraId="10E99B6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0E33278" w14:textId="34BA656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714180D" w14:textId="6DD0E67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8EB5C7A" w14:textId="0226A9C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noWrap/>
          </w:tcPr>
          <w:p w14:paraId="68477F2C" w14:textId="204C91B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noWrap/>
          </w:tcPr>
          <w:p w14:paraId="19E6A66F" w14:textId="347EB91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noWrap/>
          </w:tcPr>
          <w:p w14:paraId="408BB5EF" w14:textId="7C8FFDF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noWrap/>
          </w:tcPr>
          <w:p w14:paraId="4ACF61D9" w14:textId="3B0E358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8F0687" w:rsidRPr="00405355" w14:paraId="060D775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CFA67AC" w14:textId="2B279B2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D681B5B" w14:textId="2978530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DEE6538" w14:textId="08170DC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MMCCIDU8</w:t>
            </w:r>
          </w:p>
        </w:tc>
        <w:tc>
          <w:tcPr>
            <w:tcW w:w="1980" w:type="dxa"/>
            <w:tcBorders>
              <w:top w:val="nil"/>
              <w:left w:val="nil"/>
              <w:bottom w:val="single" w:sz="8" w:space="0" w:color="E2E2E2"/>
              <w:right w:val="single" w:sz="8" w:space="0" w:color="E2E2E2"/>
            </w:tcBorders>
            <w:noWrap/>
          </w:tcPr>
          <w:p w14:paraId="3DAE1C84" w14:textId="7778BFB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I_DUPS_RESNIK2_2</w:t>
            </w:r>
          </w:p>
        </w:tc>
        <w:tc>
          <w:tcPr>
            <w:tcW w:w="1180" w:type="dxa"/>
            <w:tcBorders>
              <w:top w:val="nil"/>
              <w:left w:val="nil"/>
              <w:bottom w:val="single" w:sz="8" w:space="0" w:color="E2E2E2"/>
              <w:right w:val="single" w:sz="8" w:space="0" w:color="E2E2E2"/>
            </w:tcBorders>
            <w:noWrap/>
          </w:tcPr>
          <w:p w14:paraId="5B88C181" w14:textId="6E5FDEA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noWrap/>
          </w:tcPr>
          <w:p w14:paraId="28744BA1" w14:textId="6EEE247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RESNIK</w:t>
            </w:r>
          </w:p>
        </w:tc>
        <w:tc>
          <w:tcPr>
            <w:tcW w:w="1300" w:type="dxa"/>
            <w:tcBorders>
              <w:top w:val="nil"/>
              <w:left w:val="nil"/>
              <w:bottom w:val="single" w:sz="8" w:space="0" w:color="E2E2E2"/>
              <w:right w:val="single" w:sz="8" w:space="0" w:color="E2E2E2"/>
            </w:tcBorders>
            <w:noWrap/>
          </w:tcPr>
          <w:p w14:paraId="10862A32" w14:textId="40F96A5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8F0687" w:rsidRPr="00405355" w14:paraId="4FE49A6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DA705EA" w14:textId="3B71F46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B9AB149" w14:textId="1DBA215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88FF7BE" w14:textId="089D94C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DWAP_OB5</w:t>
            </w:r>
          </w:p>
        </w:tc>
        <w:tc>
          <w:tcPr>
            <w:tcW w:w="1980" w:type="dxa"/>
            <w:tcBorders>
              <w:top w:val="nil"/>
              <w:left w:val="nil"/>
              <w:bottom w:val="single" w:sz="8" w:space="0" w:color="E2E2E2"/>
              <w:right w:val="single" w:sz="8" w:space="0" w:color="E2E2E2"/>
            </w:tcBorders>
            <w:noWrap/>
          </w:tcPr>
          <w:p w14:paraId="661FECAB" w14:textId="206109B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MDOPHR99_A</w:t>
            </w:r>
          </w:p>
        </w:tc>
        <w:tc>
          <w:tcPr>
            <w:tcW w:w="1180" w:type="dxa"/>
            <w:tcBorders>
              <w:top w:val="nil"/>
              <w:left w:val="nil"/>
              <w:bottom w:val="single" w:sz="8" w:space="0" w:color="E2E2E2"/>
              <w:right w:val="single" w:sz="8" w:space="0" w:color="E2E2E2"/>
            </w:tcBorders>
            <w:noWrap/>
          </w:tcPr>
          <w:p w14:paraId="71C7423F" w14:textId="45BE2AD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MDO</w:t>
            </w:r>
          </w:p>
        </w:tc>
        <w:tc>
          <w:tcPr>
            <w:tcW w:w="1180" w:type="dxa"/>
            <w:tcBorders>
              <w:top w:val="nil"/>
              <w:left w:val="nil"/>
              <w:bottom w:val="single" w:sz="8" w:space="0" w:color="E2E2E2"/>
              <w:right w:val="single" w:sz="8" w:space="0" w:color="E2E2E2"/>
            </w:tcBorders>
            <w:noWrap/>
          </w:tcPr>
          <w:p w14:paraId="04455AD5" w14:textId="2B7D410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noWrap/>
          </w:tcPr>
          <w:p w14:paraId="73BA5F3D" w14:textId="7F34B71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8F0687" w:rsidRPr="00405355" w14:paraId="2BBB8CB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00422FC" w14:textId="24607F0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9BECE8E" w14:textId="24F6776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806C91E" w14:textId="1E4E88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375E7232" w14:textId="45D47C5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noWrap/>
          </w:tcPr>
          <w:p w14:paraId="3D4FAA07" w14:textId="03B1E42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343A9B6C" w14:textId="5A8B676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47693FA6" w14:textId="310A4763"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8F0687" w:rsidRPr="00405355" w14:paraId="01043AF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512E26F" w14:textId="7261758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085A9DE" w14:textId="1FE7CB9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2D298EB" w14:textId="1A791A4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noWrap/>
          </w:tcPr>
          <w:p w14:paraId="54413F18" w14:textId="32F1A3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noWrap/>
          </w:tcPr>
          <w:p w14:paraId="661E5FBF" w14:textId="7B178F0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noWrap/>
          </w:tcPr>
          <w:p w14:paraId="364C0F09" w14:textId="51D7A24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noWrap/>
          </w:tcPr>
          <w:p w14:paraId="1EE98E49" w14:textId="5878DB8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8F0687" w:rsidRPr="00405355" w14:paraId="5350BF5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A571BA1" w14:textId="2F8B89B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ACBB9AC" w14:textId="172DFA2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49EB3B9" w14:textId="59E1B1F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XBIG89</w:t>
            </w:r>
          </w:p>
        </w:tc>
        <w:tc>
          <w:tcPr>
            <w:tcW w:w="1980" w:type="dxa"/>
            <w:tcBorders>
              <w:top w:val="nil"/>
              <w:left w:val="nil"/>
              <w:bottom w:val="single" w:sz="8" w:space="0" w:color="E2E2E2"/>
              <w:right w:val="single" w:sz="8" w:space="0" w:color="E2E2E2"/>
            </w:tcBorders>
            <w:noWrap/>
          </w:tcPr>
          <w:p w14:paraId="27616CD4" w14:textId="4275DCE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noWrap/>
          </w:tcPr>
          <w:p w14:paraId="5F98CE14" w14:textId="3EA840E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noWrap/>
          </w:tcPr>
          <w:p w14:paraId="0426BB49" w14:textId="57CF374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noWrap/>
          </w:tcPr>
          <w:p w14:paraId="5CEB8B6D" w14:textId="4388C30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8F0687" w:rsidRPr="00405355" w14:paraId="0B64D07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BCA7321" w14:textId="70AF101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0AFAE1B" w14:textId="07099B8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EB6F19C" w14:textId="169F404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noWrap/>
          </w:tcPr>
          <w:p w14:paraId="7B5FE987" w14:textId="76711E1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noWrap/>
          </w:tcPr>
          <w:p w14:paraId="298ECF2A" w14:textId="6C9CF4D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noWrap/>
          </w:tcPr>
          <w:p w14:paraId="66AE401E" w14:textId="5C6A69E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noWrap/>
          </w:tcPr>
          <w:p w14:paraId="45DEB223" w14:textId="796E600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8F0687" w:rsidRPr="00405355" w14:paraId="256DE62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59F3B34" w14:textId="1A667F2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8AF1408" w14:textId="6927CA4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FA03E17" w14:textId="36874BC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DMOSME25</w:t>
            </w:r>
          </w:p>
        </w:tc>
        <w:tc>
          <w:tcPr>
            <w:tcW w:w="1980" w:type="dxa"/>
            <w:tcBorders>
              <w:top w:val="nil"/>
              <w:left w:val="nil"/>
              <w:bottom w:val="single" w:sz="8" w:space="0" w:color="E2E2E2"/>
              <w:right w:val="single" w:sz="8" w:space="0" w:color="E2E2E2"/>
            </w:tcBorders>
            <w:noWrap/>
          </w:tcPr>
          <w:p w14:paraId="317AC143" w14:textId="7F73BAA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6345__L</w:t>
            </w:r>
          </w:p>
        </w:tc>
        <w:tc>
          <w:tcPr>
            <w:tcW w:w="1180" w:type="dxa"/>
            <w:tcBorders>
              <w:top w:val="nil"/>
              <w:left w:val="nil"/>
              <w:bottom w:val="single" w:sz="8" w:space="0" w:color="E2E2E2"/>
              <w:right w:val="single" w:sz="8" w:space="0" w:color="E2E2E2"/>
            </w:tcBorders>
            <w:noWrap/>
          </w:tcPr>
          <w:p w14:paraId="4D54F710" w14:textId="15CDA2C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SNDHT</w:t>
            </w:r>
          </w:p>
        </w:tc>
        <w:tc>
          <w:tcPr>
            <w:tcW w:w="1180" w:type="dxa"/>
            <w:tcBorders>
              <w:top w:val="nil"/>
              <w:left w:val="nil"/>
              <w:bottom w:val="single" w:sz="8" w:space="0" w:color="E2E2E2"/>
              <w:right w:val="single" w:sz="8" w:space="0" w:color="E2E2E2"/>
            </w:tcBorders>
            <w:noWrap/>
          </w:tcPr>
          <w:p w14:paraId="4F9704D7" w14:textId="0CEB09B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WLFSW</w:t>
            </w:r>
          </w:p>
        </w:tc>
        <w:tc>
          <w:tcPr>
            <w:tcW w:w="1300" w:type="dxa"/>
            <w:tcBorders>
              <w:top w:val="nil"/>
              <w:left w:val="nil"/>
              <w:bottom w:val="single" w:sz="8" w:space="0" w:color="E2E2E2"/>
              <w:right w:val="single" w:sz="8" w:space="0" w:color="E2E2E2"/>
            </w:tcBorders>
            <w:noWrap/>
          </w:tcPr>
          <w:p w14:paraId="6FA198C0" w14:textId="2FE034E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7</w:t>
            </w:r>
          </w:p>
        </w:tc>
      </w:tr>
      <w:tr w:rsidR="008F0687" w:rsidRPr="00405355" w14:paraId="23FB942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4223484" w14:textId="475B4F9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F456C18" w14:textId="15088E5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5509AC8" w14:textId="0448CA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noWrap/>
          </w:tcPr>
          <w:p w14:paraId="504E97C3" w14:textId="778A0A3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noWrap/>
          </w:tcPr>
          <w:p w14:paraId="7220FB03" w14:textId="05B5D0C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noWrap/>
          </w:tcPr>
          <w:p w14:paraId="764AA6DC" w14:textId="2B17D13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noWrap/>
          </w:tcPr>
          <w:p w14:paraId="28F04108" w14:textId="4BC2F4A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7</w:t>
            </w:r>
          </w:p>
        </w:tc>
      </w:tr>
      <w:tr w:rsidR="008F0687" w:rsidRPr="00405355" w14:paraId="226E27C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56FFB4F" w14:textId="1130FFF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408B654" w14:textId="1FD96BC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D4789EF" w14:textId="73083CC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noWrap/>
          </w:tcPr>
          <w:p w14:paraId="4C83725C" w14:textId="1E0FB04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noWrap/>
          </w:tcPr>
          <w:p w14:paraId="69C719C6" w14:textId="5AEB3AE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noWrap/>
          </w:tcPr>
          <w:p w14:paraId="16349F6B" w14:textId="0D40CF2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noWrap/>
          </w:tcPr>
          <w:p w14:paraId="7BD48137" w14:textId="0A58977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7</w:t>
            </w:r>
          </w:p>
        </w:tc>
      </w:tr>
      <w:tr w:rsidR="008F0687" w:rsidRPr="00405355" w14:paraId="796385C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6F89617" w14:textId="03B85B5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9A2F547" w14:textId="52951D0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BA887A0" w14:textId="3D8687A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tcPr>
          <w:p w14:paraId="4B67CF01" w14:textId="6D0E044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noWrap/>
          </w:tcPr>
          <w:p w14:paraId="687D36F2" w14:textId="4DC6FAF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noWrap/>
          </w:tcPr>
          <w:p w14:paraId="26B1DD19" w14:textId="6597F55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noWrap/>
          </w:tcPr>
          <w:p w14:paraId="107BD33D" w14:textId="11AC936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8F0687" w:rsidRPr="00405355" w14:paraId="4A163AC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A0F1899" w14:textId="249FAD1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02F9D8B" w14:textId="1CC0EB1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DBBAFFE" w14:textId="30074B4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145B7C97" w14:textId="22E014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noWrap/>
          </w:tcPr>
          <w:p w14:paraId="14C7741E" w14:textId="097A6D1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42BE4C69" w14:textId="38B7A00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198623C0" w14:textId="77835833"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8F0687" w:rsidRPr="00405355" w14:paraId="74049A77"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1DA4082" w14:textId="04DBA20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CE98EFF" w14:textId="78E49A9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71FA952" w14:textId="750AC8A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DSGTSCH5</w:t>
            </w:r>
          </w:p>
        </w:tc>
        <w:tc>
          <w:tcPr>
            <w:tcW w:w="1980" w:type="dxa"/>
            <w:tcBorders>
              <w:top w:val="nil"/>
              <w:left w:val="nil"/>
              <w:bottom w:val="single" w:sz="8" w:space="0" w:color="E2E2E2"/>
              <w:right w:val="single" w:sz="8" w:space="0" w:color="E2E2E2"/>
            </w:tcBorders>
            <w:noWrap/>
          </w:tcPr>
          <w:p w14:paraId="44AFA314" w14:textId="39C1759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tcPr>
          <w:p w14:paraId="21100C83" w14:textId="4DC89BC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noWrap/>
          </w:tcPr>
          <w:p w14:paraId="7FBCB3AF" w14:textId="240D52E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tcPr>
          <w:p w14:paraId="05464653" w14:textId="2E31219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8F0687" w:rsidRPr="00405355" w14:paraId="699C391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FA6CFE6" w14:textId="2DE2328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D829061" w14:textId="59B990B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4E9D3BF" w14:textId="3EF1288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noWrap/>
          </w:tcPr>
          <w:p w14:paraId="596D1FA0" w14:textId="44AD76E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noWrap/>
          </w:tcPr>
          <w:p w14:paraId="4A6323C7" w14:textId="4DB8236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noWrap/>
          </w:tcPr>
          <w:p w14:paraId="58605D49" w14:textId="2C34422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noWrap/>
          </w:tcPr>
          <w:p w14:paraId="03E7AB1D" w14:textId="6BDA8A1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8F0687" w:rsidRPr="00405355" w14:paraId="56222B5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9474B73" w14:textId="39EF74F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F264CAD" w14:textId="3267B40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B5850C7" w14:textId="4F731BA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SVENFTS5</w:t>
            </w:r>
          </w:p>
        </w:tc>
        <w:tc>
          <w:tcPr>
            <w:tcW w:w="1980" w:type="dxa"/>
            <w:tcBorders>
              <w:top w:val="nil"/>
              <w:left w:val="nil"/>
              <w:bottom w:val="single" w:sz="8" w:space="0" w:color="E2E2E2"/>
              <w:right w:val="single" w:sz="8" w:space="0" w:color="E2E2E2"/>
            </w:tcBorders>
            <w:noWrap/>
          </w:tcPr>
          <w:p w14:paraId="361FCA85" w14:textId="0DF8DA1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noWrap/>
          </w:tcPr>
          <w:p w14:paraId="7CA91D44" w14:textId="1ED2967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noWrap/>
          </w:tcPr>
          <w:p w14:paraId="7ED4A872" w14:textId="0FE245D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tcPr>
          <w:p w14:paraId="3F4F093C" w14:textId="769E2C4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8F0687" w:rsidRPr="00405355" w14:paraId="711FEC1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7E4D189" w14:textId="2D16BF6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047726D" w14:textId="5CBA5B4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FFD8A99" w14:textId="744D038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SRNKEXC5</w:t>
            </w:r>
          </w:p>
        </w:tc>
        <w:tc>
          <w:tcPr>
            <w:tcW w:w="1980" w:type="dxa"/>
            <w:tcBorders>
              <w:top w:val="nil"/>
              <w:left w:val="nil"/>
              <w:bottom w:val="single" w:sz="8" w:space="0" w:color="E2E2E2"/>
              <w:right w:val="single" w:sz="8" w:space="0" w:color="E2E2E2"/>
            </w:tcBorders>
            <w:noWrap/>
          </w:tcPr>
          <w:p w14:paraId="6CBB08F7" w14:textId="498DC74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108__A</w:t>
            </w:r>
          </w:p>
        </w:tc>
        <w:tc>
          <w:tcPr>
            <w:tcW w:w="1180" w:type="dxa"/>
            <w:tcBorders>
              <w:top w:val="nil"/>
              <w:left w:val="nil"/>
              <w:bottom w:val="single" w:sz="8" w:space="0" w:color="E2E2E2"/>
              <w:right w:val="single" w:sz="8" w:space="0" w:color="E2E2E2"/>
            </w:tcBorders>
            <w:noWrap/>
          </w:tcPr>
          <w:p w14:paraId="5E53CF75" w14:textId="5F2302A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EXCSW</w:t>
            </w:r>
          </w:p>
        </w:tc>
        <w:tc>
          <w:tcPr>
            <w:tcW w:w="1180" w:type="dxa"/>
            <w:tcBorders>
              <w:top w:val="nil"/>
              <w:left w:val="nil"/>
              <w:bottom w:val="single" w:sz="8" w:space="0" w:color="E2E2E2"/>
              <w:right w:val="single" w:sz="8" w:space="0" w:color="E2E2E2"/>
            </w:tcBorders>
            <w:noWrap/>
          </w:tcPr>
          <w:p w14:paraId="504AB2B7" w14:textId="5D289C6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noWrap/>
          </w:tcPr>
          <w:p w14:paraId="5CB6EFF2" w14:textId="7A05D57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00E4789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0B1B5CD" w14:textId="4CDA33B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C986C2F" w14:textId="69FE70B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E7B4AE0" w14:textId="6136B44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SSTILOM8</w:t>
            </w:r>
          </w:p>
        </w:tc>
        <w:tc>
          <w:tcPr>
            <w:tcW w:w="1980" w:type="dxa"/>
            <w:tcBorders>
              <w:top w:val="nil"/>
              <w:left w:val="nil"/>
              <w:bottom w:val="single" w:sz="8" w:space="0" w:color="E2E2E2"/>
              <w:right w:val="single" w:sz="8" w:space="0" w:color="E2E2E2"/>
            </w:tcBorders>
            <w:noWrap/>
          </w:tcPr>
          <w:p w14:paraId="4AF43A55" w14:textId="0AB00B6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noWrap/>
          </w:tcPr>
          <w:p w14:paraId="166EA93F" w14:textId="1EB2139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STILLMAN</w:t>
            </w:r>
          </w:p>
        </w:tc>
        <w:tc>
          <w:tcPr>
            <w:tcW w:w="1180" w:type="dxa"/>
            <w:tcBorders>
              <w:top w:val="nil"/>
              <w:left w:val="nil"/>
              <w:bottom w:val="single" w:sz="8" w:space="0" w:color="E2E2E2"/>
              <w:right w:val="single" w:sz="8" w:space="0" w:color="E2E2E2"/>
            </w:tcBorders>
            <w:noWrap/>
          </w:tcPr>
          <w:p w14:paraId="2E5F8B9D" w14:textId="30A6189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SCARBIDE</w:t>
            </w:r>
          </w:p>
        </w:tc>
        <w:tc>
          <w:tcPr>
            <w:tcW w:w="1300" w:type="dxa"/>
            <w:tcBorders>
              <w:top w:val="nil"/>
              <w:left w:val="nil"/>
              <w:bottom w:val="single" w:sz="8" w:space="0" w:color="E2E2E2"/>
              <w:right w:val="single" w:sz="8" w:space="0" w:color="E2E2E2"/>
            </w:tcBorders>
            <w:noWrap/>
          </w:tcPr>
          <w:p w14:paraId="227BC294" w14:textId="6F09398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789053D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7F3F880" w14:textId="4FF1F65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5911BB2" w14:textId="10846E4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AE04EC2" w14:textId="438676C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noWrap/>
          </w:tcPr>
          <w:p w14:paraId="3A3A532D" w14:textId="1886740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noWrap/>
          </w:tcPr>
          <w:p w14:paraId="6A95B1FF" w14:textId="791CEC1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noWrap/>
          </w:tcPr>
          <w:p w14:paraId="0BDA7CE0" w14:textId="6599B1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tcPr>
          <w:p w14:paraId="57F54CCE" w14:textId="54388DA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5A7DDD9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3EDA3F1" w14:textId="189FC89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EB734FB" w14:textId="44E013A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578789F" w14:textId="635F386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DGRSLNC5</w:t>
            </w:r>
          </w:p>
        </w:tc>
        <w:tc>
          <w:tcPr>
            <w:tcW w:w="1980" w:type="dxa"/>
            <w:tcBorders>
              <w:top w:val="nil"/>
              <w:left w:val="nil"/>
              <w:bottom w:val="single" w:sz="8" w:space="0" w:color="E2E2E2"/>
              <w:right w:val="single" w:sz="8" w:space="0" w:color="E2E2E2"/>
            </w:tcBorders>
            <w:noWrap/>
          </w:tcPr>
          <w:p w14:paraId="69B833C4" w14:textId="5704750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6380__D</w:t>
            </w:r>
          </w:p>
        </w:tc>
        <w:tc>
          <w:tcPr>
            <w:tcW w:w="1180" w:type="dxa"/>
            <w:tcBorders>
              <w:top w:val="nil"/>
              <w:left w:val="nil"/>
              <w:bottom w:val="single" w:sz="8" w:space="0" w:color="E2E2E2"/>
              <w:right w:val="single" w:sz="8" w:space="0" w:color="E2E2E2"/>
            </w:tcBorders>
            <w:noWrap/>
          </w:tcPr>
          <w:p w14:paraId="5AA6D565" w14:textId="6109852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MURRAY</w:t>
            </w:r>
          </w:p>
        </w:tc>
        <w:tc>
          <w:tcPr>
            <w:tcW w:w="1180" w:type="dxa"/>
            <w:tcBorders>
              <w:top w:val="nil"/>
              <w:left w:val="nil"/>
              <w:bottom w:val="single" w:sz="8" w:space="0" w:color="E2E2E2"/>
              <w:right w:val="single" w:sz="8" w:space="0" w:color="E2E2E2"/>
            </w:tcBorders>
            <w:noWrap/>
          </w:tcPr>
          <w:p w14:paraId="4D5572CF" w14:textId="4546D2B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PAINTCRE</w:t>
            </w:r>
          </w:p>
        </w:tc>
        <w:tc>
          <w:tcPr>
            <w:tcW w:w="1300" w:type="dxa"/>
            <w:tcBorders>
              <w:top w:val="nil"/>
              <w:left w:val="nil"/>
              <w:bottom w:val="single" w:sz="8" w:space="0" w:color="E2E2E2"/>
              <w:right w:val="single" w:sz="8" w:space="0" w:color="E2E2E2"/>
            </w:tcBorders>
            <w:noWrap/>
          </w:tcPr>
          <w:p w14:paraId="62225759" w14:textId="490E4EE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5A257D5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9AB48D8" w14:textId="44F5FC5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B164F87" w14:textId="2BDF4CB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1F5A558" w14:textId="308E9C3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tcPr>
          <w:p w14:paraId="17D4D665" w14:textId="6A0AAE8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noWrap/>
          </w:tcPr>
          <w:p w14:paraId="5B31A7B9" w14:textId="36D59F9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noWrap/>
          </w:tcPr>
          <w:p w14:paraId="1AFC458B" w14:textId="3C5879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noWrap/>
          </w:tcPr>
          <w:p w14:paraId="5B049719" w14:textId="2936A04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60932947"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B47261C" w14:textId="2FAF127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38DEB65" w14:textId="6A6531A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68C58D6" w14:textId="472FCC1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XHA2S89</w:t>
            </w:r>
          </w:p>
        </w:tc>
        <w:tc>
          <w:tcPr>
            <w:tcW w:w="1980" w:type="dxa"/>
            <w:tcBorders>
              <w:top w:val="nil"/>
              <w:left w:val="nil"/>
              <w:bottom w:val="single" w:sz="8" w:space="0" w:color="E2E2E2"/>
              <w:right w:val="single" w:sz="8" w:space="0" w:color="E2E2E2"/>
            </w:tcBorders>
            <w:noWrap/>
          </w:tcPr>
          <w:p w14:paraId="2138C6BC" w14:textId="0FB6173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OLS_JNES_1</w:t>
            </w:r>
          </w:p>
        </w:tc>
        <w:tc>
          <w:tcPr>
            <w:tcW w:w="1180" w:type="dxa"/>
            <w:tcBorders>
              <w:top w:val="nil"/>
              <w:left w:val="nil"/>
              <w:bottom w:val="single" w:sz="8" w:space="0" w:color="E2E2E2"/>
              <w:right w:val="single" w:sz="8" w:space="0" w:color="E2E2E2"/>
            </w:tcBorders>
            <w:noWrap/>
          </w:tcPr>
          <w:p w14:paraId="1A2CEE98" w14:textId="57A5E9B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OLSEN</w:t>
            </w:r>
          </w:p>
        </w:tc>
        <w:tc>
          <w:tcPr>
            <w:tcW w:w="1180" w:type="dxa"/>
            <w:tcBorders>
              <w:top w:val="nil"/>
              <w:left w:val="nil"/>
              <w:bottom w:val="single" w:sz="8" w:space="0" w:color="E2E2E2"/>
              <w:right w:val="single" w:sz="8" w:space="0" w:color="E2E2E2"/>
            </w:tcBorders>
            <w:noWrap/>
          </w:tcPr>
          <w:p w14:paraId="48C9FDF5" w14:textId="130486B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JNESBORO</w:t>
            </w:r>
          </w:p>
        </w:tc>
        <w:tc>
          <w:tcPr>
            <w:tcW w:w="1300" w:type="dxa"/>
            <w:tcBorders>
              <w:top w:val="nil"/>
              <w:left w:val="nil"/>
              <w:bottom w:val="single" w:sz="8" w:space="0" w:color="E2E2E2"/>
              <w:right w:val="single" w:sz="8" w:space="0" w:color="E2E2E2"/>
            </w:tcBorders>
            <w:noWrap/>
          </w:tcPr>
          <w:p w14:paraId="08207773" w14:textId="2FB12E3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21BC72F5"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8A372F8" w14:textId="3B47BB7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17E5656" w14:textId="49F0A8B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6C2C43B" w14:textId="30863DF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noWrap/>
          </w:tcPr>
          <w:p w14:paraId="58EF04F8" w14:textId="290313E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6830__B</w:t>
            </w:r>
          </w:p>
        </w:tc>
        <w:tc>
          <w:tcPr>
            <w:tcW w:w="1180" w:type="dxa"/>
            <w:tcBorders>
              <w:top w:val="nil"/>
              <w:left w:val="nil"/>
              <w:bottom w:val="single" w:sz="8" w:space="0" w:color="E2E2E2"/>
              <w:right w:val="single" w:sz="8" w:space="0" w:color="E2E2E2"/>
            </w:tcBorders>
            <w:noWrap/>
          </w:tcPr>
          <w:p w14:paraId="649E74DC" w14:textId="761E639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CRDSW</w:t>
            </w:r>
          </w:p>
        </w:tc>
        <w:tc>
          <w:tcPr>
            <w:tcW w:w="1180" w:type="dxa"/>
            <w:tcBorders>
              <w:top w:val="nil"/>
              <w:left w:val="nil"/>
              <w:bottom w:val="single" w:sz="8" w:space="0" w:color="E2E2E2"/>
              <w:right w:val="single" w:sz="8" w:space="0" w:color="E2E2E2"/>
            </w:tcBorders>
            <w:noWrap/>
          </w:tcPr>
          <w:p w14:paraId="2DF602CD" w14:textId="06DFBBA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OLNEY</w:t>
            </w:r>
          </w:p>
        </w:tc>
        <w:tc>
          <w:tcPr>
            <w:tcW w:w="1300" w:type="dxa"/>
            <w:tcBorders>
              <w:top w:val="nil"/>
              <w:left w:val="nil"/>
              <w:bottom w:val="single" w:sz="8" w:space="0" w:color="E2E2E2"/>
              <w:right w:val="single" w:sz="8" w:space="0" w:color="E2E2E2"/>
            </w:tcBorders>
            <w:noWrap/>
          </w:tcPr>
          <w:p w14:paraId="51D63502" w14:textId="502EABD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247BAFE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592E3B0" w14:textId="29833D7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F35CA19" w14:textId="2AD98FF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D972841" w14:textId="7775B89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SGEOORN8</w:t>
            </w:r>
          </w:p>
        </w:tc>
        <w:tc>
          <w:tcPr>
            <w:tcW w:w="1980" w:type="dxa"/>
            <w:tcBorders>
              <w:top w:val="nil"/>
              <w:left w:val="nil"/>
              <w:bottom w:val="single" w:sz="8" w:space="0" w:color="E2E2E2"/>
              <w:right w:val="single" w:sz="8" w:space="0" w:color="E2E2E2"/>
            </w:tcBorders>
            <w:noWrap/>
          </w:tcPr>
          <w:p w14:paraId="3AF0132A" w14:textId="7A38922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ORNGROV_69_1</w:t>
            </w:r>
          </w:p>
        </w:tc>
        <w:tc>
          <w:tcPr>
            <w:tcW w:w="1180" w:type="dxa"/>
            <w:tcBorders>
              <w:top w:val="nil"/>
              <w:left w:val="nil"/>
              <w:bottom w:val="single" w:sz="8" w:space="0" w:color="E2E2E2"/>
              <w:right w:val="single" w:sz="8" w:space="0" w:color="E2E2E2"/>
            </w:tcBorders>
            <w:noWrap/>
          </w:tcPr>
          <w:p w14:paraId="271C0C06" w14:textId="674D20F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ORNGROV</w:t>
            </w:r>
          </w:p>
        </w:tc>
        <w:tc>
          <w:tcPr>
            <w:tcW w:w="1180" w:type="dxa"/>
            <w:tcBorders>
              <w:top w:val="nil"/>
              <w:left w:val="nil"/>
              <w:bottom w:val="single" w:sz="8" w:space="0" w:color="E2E2E2"/>
              <w:right w:val="single" w:sz="8" w:space="0" w:color="E2E2E2"/>
            </w:tcBorders>
            <w:noWrap/>
          </w:tcPr>
          <w:p w14:paraId="7A060CE1" w14:textId="14F6825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noWrap/>
          </w:tcPr>
          <w:p w14:paraId="5529179C" w14:textId="4FF4136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538CFFF5"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81766BD" w14:textId="619A678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4CD413D" w14:textId="7B81CC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14CC689" w14:textId="3D8C688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79693588" w14:textId="4E92274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noWrap/>
          </w:tcPr>
          <w:p w14:paraId="54379259" w14:textId="57F8D54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72F653F2" w14:textId="001A2D5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6EFF4F2A" w14:textId="074AB083"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63C1FD8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3444407" w14:textId="57624AC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CF29B35" w14:textId="70DAF36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23911DB" w14:textId="1AB84F1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noWrap/>
          </w:tcPr>
          <w:p w14:paraId="326EAA9E" w14:textId="2BBE363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FDR_OZNC_1</w:t>
            </w:r>
          </w:p>
        </w:tc>
        <w:tc>
          <w:tcPr>
            <w:tcW w:w="1180" w:type="dxa"/>
            <w:tcBorders>
              <w:top w:val="nil"/>
              <w:left w:val="nil"/>
              <w:bottom w:val="single" w:sz="8" w:space="0" w:color="E2E2E2"/>
              <w:right w:val="single" w:sz="8" w:space="0" w:color="E2E2E2"/>
            </w:tcBorders>
            <w:noWrap/>
          </w:tcPr>
          <w:p w14:paraId="5A9441BE" w14:textId="3B338DB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FRIEND_R</w:t>
            </w:r>
          </w:p>
        </w:tc>
        <w:tc>
          <w:tcPr>
            <w:tcW w:w="1180" w:type="dxa"/>
            <w:tcBorders>
              <w:top w:val="nil"/>
              <w:left w:val="nil"/>
              <w:bottom w:val="single" w:sz="8" w:space="0" w:color="E2E2E2"/>
              <w:right w:val="single" w:sz="8" w:space="0" w:color="E2E2E2"/>
            </w:tcBorders>
            <w:noWrap/>
          </w:tcPr>
          <w:p w14:paraId="04AB07C5" w14:textId="43CF76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OZNC</w:t>
            </w:r>
          </w:p>
        </w:tc>
        <w:tc>
          <w:tcPr>
            <w:tcW w:w="1300" w:type="dxa"/>
            <w:tcBorders>
              <w:top w:val="nil"/>
              <w:left w:val="nil"/>
              <w:bottom w:val="single" w:sz="8" w:space="0" w:color="E2E2E2"/>
              <w:right w:val="single" w:sz="8" w:space="0" w:color="E2E2E2"/>
            </w:tcBorders>
            <w:noWrap/>
          </w:tcPr>
          <w:p w14:paraId="3055B9B4" w14:textId="08FD07C3"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47A25C7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427839A" w14:textId="6E1F70D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AF06BD6" w14:textId="4739FB3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465AFC3" w14:textId="166775E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1C14761A" w14:textId="1A21E6B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WHARTN</w:t>
            </w:r>
          </w:p>
        </w:tc>
        <w:tc>
          <w:tcPr>
            <w:tcW w:w="1180" w:type="dxa"/>
            <w:tcBorders>
              <w:top w:val="nil"/>
              <w:left w:val="nil"/>
              <w:bottom w:val="single" w:sz="8" w:space="0" w:color="E2E2E2"/>
              <w:right w:val="single" w:sz="8" w:space="0" w:color="E2E2E2"/>
            </w:tcBorders>
            <w:noWrap/>
          </w:tcPr>
          <w:p w14:paraId="58038801" w14:textId="219DF51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1A856FEC" w14:textId="43D06D0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0C23773F" w14:textId="2DF3F1E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2FCD33E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AC12980" w14:textId="0292DEA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F61F429" w14:textId="5774F3C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BE08883" w14:textId="3CB7FE5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STHSVE65</w:t>
            </w:r>
          </w:p>
        </w:tc>
        <w:tc>
          <w:tcPr>
            <w:tcW w:w="1980" w:type="dxa"/>
            <w:tcBorders>
              <w:top w:val="nil"/>
              <w:left w:val="nil"/>
              <w:bottom w:val="single" w:sz="8" w:space="0" w:color="E2E2E2"/>
              <w:right w:val="single" w:sz="8" w:space="0" w:color="E2E2E2"/>
            </w:tcBorders>
            <w:noWrap/>
          </w:tcPr>
          <w:p w14:paraId="3FE1C53C" w14:textId="79A54E8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35065__A</w:t>
            </w:r>
          </w:p>
        </w:tc>
        <w:tc>
          <w:tcPr>
            <w:tcW w:w="1180" w:type="dxa"/>
            <w:tcBorders>
              <w:top w:val="nil"/>
              <w:left w:val="nil"/>
              <w:bottom w:val="single" w:sz="8" w:space="0" w:color="E2E2E2"/>
              <w:right w:val="single" w:sz="8" w:space="0" w:color="E2E2E2"/>
            </w:tcBorders>
            <w:noWrap/>
          </w:tcPr>
          <w:p w14:paraId="535858C0" w14:textId="55C2AC1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FVLSW</w:t>
            </w:r>
          </w:p>
        </w:tc>
        <w:tc>
          <w:tcPr>
            <w:tcW w:w="1180" w:type="dxa"/>
            <w:tcBorders>
              <w:top w:val="nil"/>
              <w:left w:val="nil"/>
              <w:bottom w:val="single" w:sz="8" w:space="0" w:color="E2E2E2"/>
              <w:right w:val="single" w:sz="8" w:space="0" w:color="E2E2E2"/>
            </w:tcBorders>
            <w:noWrap/>
          </w:tcPr>
          <w:p w14:paraId="7F51A24D" w14:textId="2850015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FTSSW</w:t>
            </w:r>
          </w:p>
        </w:tc>
        <w:tc>
          <w:tcPr>
            <w:tcW w:w="1300" w:type="dxa"/>
            <w:tcBorders>
              <w:top w:val="nil"/>
              <w:left w:val="nil"/>
              <w:bottom w:val="single" w:sz="8" w:space="0" w:color="E2E2E2"/>
              <w:right w:val="single" w:sz="8" w:space="0" w:color="E2E2E2"/>
            </w:tcBorders>
            <w:noWrap/>
          </w:tcPr>
          <w:p w14:paraId="79CC5B08" w14:textId="20500F1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4A62EEB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E4BD67D" w14:textId="3A5EDC5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E706980" w14:textId="6436BA6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98C4983" w14:textId="229B18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noWrap/>
          </w:tcPr>
          <w:p w14:paraId="45ED03BA" w14:textId="32FC619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noWrap/>
          </w:tcPr>
          <w:p w14:paraId="30B4C7F2" w14:textId="17391B3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NORTMC</w:t>
            </w:r>
          </w:p>
        </w:tc>
        <w:tc>
          <w:tcPr>
            <w:tcW w:w="1180" w:type="dxa"/>
            <w:tcBorders>
              <w:top w:val="nil"/>
              <w:left w:val="nil"/>
              <w:bottom w:val="single" w:sz="8" w:space="0" w:color="E2E2E2"/>
              <w:right w:val="single" w:sz="8" w:space="0" w:color="E2E2E2"/>
            </w:tcBorders>
            <w:noWrap/>
          </w:tcPr>
          <w:p w14:paraId="22674C6F" w14:textId="04D54D9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noWrap/>
          </w:tcPr>
          <w:p w14:paraId="6FEBF6AB" w14:textId="060E807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3452B5A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06DA2CC" w14:textId="7561EF5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90B59A8" w14:textId="49281F0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37B4AEF" w14:textId="233BD0A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DDILPE89</w:t>
            </w:r>
          </w:p>
        </w:tc>
        <w:tc>
          <w:tcPr>
            <w:tcW w:w="1980" w:type="dxa"/>
            <w:tcBorders>
              <w:top w:val="nil"/>
              <w:left w:val="nil"/>
              <w:bottom w:val="single" w:sz="8" w:space="0" w:color="E2E2E2"/>
              <w:right w:val="single" w:sz="8" w:space="0" w:color="E2E2E2"/>
            </w:tcBorders>
            <w:noWrap/>
          </w:tcPr>
          <w:p w14:paraId="0BF6A8EA" w14:textId="48BF459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POT_PEAR_1</w:t>
            </w:r>
          </w:p>
        </w:tc>
        <w:tc>
          <w:tcPr>
            <w:tcW w:w="1180" w:type="dxa"/>
            <w:tcBorders>
              <w:top w:val="nil"/>
              <w:left w:val="nil"/>
              <w:bottom w:val="single" w:sz="8" w:space="0" w:color="E2E2E2"/>
              <w:right w:val="single" w:sz="8" w:space="0" w:color="E2E2E2"/>
            </w:tcBorders>
            <w:noWrap/>
          </w:tcPr>
          <w:p w14:paraId="10BAD6AD" w14:textId="6CDEA0C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noWrap/>
          </w:tcPr>
          <w:p w14:paraId="6ACA7121" w14:textId="33CADF1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POTEETS</w:t>
            </w:r>
          </w:p>
        </w:tc>
        <w:tc>
          <w:tcPr>
            <w:tcW w:w="1300" w:type="dxa"/>
            <w:tcBorders>
              <w:top w:val="nil"/>
              <w:left w:val="nil"/>
              <w:bottom w:val="single" w:sz="8" w:space="0" w:color="E2E2E2"/>
              <w:right w:val="single" w:sz="8" w:space="0" w:color="E2E2E2"/>
            </w:tcBorders>
            <w:noWrap/>
          </w:tcPr>
          <w:p w14:paraId="7362E75C" w14:textId="08DD454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70D7FB4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4106E0F" w14:textId="2BB893E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lastRenderedPageBreak/>
              <w:t>2025</w:t>
            </w:r>
          </w:p>
        </w:tc>
        <w:tc>
          <w:tcPr>
            <w:tcW w:w="679" w:type="dxa"/>
            <w:tcBorders>
              <w:top w:val="nil"/>
              <w:left w:val="nil"/>
              <w:bottom w:val="single" w:sz="8" w:space="0" w:color="E2E2E2"/>
              <w:right w:val="single" w:sz="8" w:space="0" w:color="E2E2E2"/>
            </w:tcBorders>
            <w:noWrap/>
          </w:tcPr>
          <w:p w14:paraId="655B28D6" w14:textId="630F0B9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53A8F74" w14:textId="533B7CD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SBUZHMP8</w:t>
            </w:r>
          </w:p>
        </w:tc>
        <w:tc>
          <w:tcPr>
            <w:tcW w:w="1980" w:type="dxa"/>
            <w:tcBorders>
              <w:top w:val="nil"/>
              <w:left w:val="nil"/>
              <w:bottom w:val="single" w:sz="8" w:space="0" w:color="E2E2E2"/>
              <w:right w:val="single" w:sz="8" w:space="0" w:color="E2E2E2"/>
            </w:tcBorders>
            <w:noWrap/>
          </w:tcPr>
          <w:p w14:paraId="629E3CB1" w14:textId="2C3007D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noWrap/>
          </w:tcPr>
          <w:p w14:paraId="6B8B2D56" w14:textId="49A87EA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noWrap/>
          </w:tcPr>
          <w:p w14:paraId="555730AE" w14:textId="600F4FB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noWrap/>
          </w:tcPr>
          <w:p w14:paraId="0CF3678B" w14:textId="4672F0A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45CA0EB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8D01DC7" w14:textId="4287458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3131151" w14:textId="5A84415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D8C28D8" w14:textId="1ECB578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noWrap/>
          </w:tcPr>
          <w:p w14:paraId="2507A6D6" w14:textId="79E9EDB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LPLNW_LPLMD_1</w:t>
            </w:r>
          </w:p>
        </w:tc>
        <w:tc>
          <w:tcPr>
            <w:tcW w:w="1180" w:type="dxa"/>
            <w:tcBorders>
              <w:top w:val="nil"/>
              <w:left w:val="nil"/>
              <w:bottom w:val="single" w:sz="8" w:space="0" w:color="E2E2E2"/>
              <w:right w:val="single" w:sz="8" w:space="0" w:color="E2E2E2"/>
            </w:tcBorders>
            <w:noWrap/>
          </w:tcPr>
          <w:p w14:paraId="31981458" w14:textId="1E50B81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LPLNW</w:t>
            </w:r>
          </w:p>
        </w:tc>
        <w:tc>
          <w:tcPr>
            <w:tcW w:w="1180" w:type="dxa"/>
            <w:tcBorders>
              <w:top w:val="nil"/>
              <w:left w:val="nil"/>
              <w:bottom w:val="single" w:sz="8" w:space="0" w:color="E2E2E2"/>
              <w:right w:val="single" w:sz="8" w:space="0" w:color="E2E2E2"/>
            </w:tcBorders>
            <w:noWrap/>
          </w:tcPr>
          <w:p w14:paraId="32513B14" w14:textId="19B2BF3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LPLMD</w:t>
            </w:r>
          </w:p>
        </w:tc>
        <w:tc>
          <w:tcPr>
            <w:tcW w:w="1300" w:type="dxa"/>
            <w:tcBorders>
              <w:top w:val="nil"/>
              <w:left w:val="nil"/>
              <w:bottom w:val="single" w:sz="8" w:space="0" w:color="E2E2E2"/>
              <w:right w:val="single" w:sz="8" w:space="0" w:color="E2E2E2"/>
            </w:tcBorders>
            <w:noWrap/>
          </w:tcPr>
          <w:p w14:paraId="71543033" w14:textId="795D922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7317D04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3A42606" w14:textId="15BD4D8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B53AB50" w14:textId="1A53AF5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3E01512" w14:textId="1779CBF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DEXCHCK5</w:t>
            </w:r>
          </w:p>
        </w:tc>
        <w:tc>
          <w:tcPr>
            <w:tcW w:w="1980" w:type="dxa"/>
            <w:tcBorders>
              <w:top w:val="nil"/>
              <w:left w:val="nil"/>
              <w:bottom w:val="single" w:sz="8" w:space="0" w:color="E2E2E2"/>
              <w:right w:val="single" w:sz="8" w:space="0" w:color="E2E2E2"/>
            </w:tcBorders>
            <w:noWrap/>
          </w:tcPr>
          <w:p w14:paraId="56953ADD" w14:textId="36934B4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583__D</w:t>
            </w:r>
          </w:p>
        </w:tc>
        <w:tc>
          <w:tcPr>
            <w:tcW w:w="1180" w:type="dxa"/>
            <w:tcBorders>
              <w:top w:val="nil"/>
              <w:left w:val="nil"/>
              <w:bottom w:val="single" w:sz="8" w:space="0" w:color="E2E2E2"/>
              <w:right w:val="single" w:sz="8" w:space="0" w:color="E2E2E2"/>
            </w:tcBorders>
            <w:noWrap/>
          </w:tcPr>
          <w:p w14:paraId="36001CA2" w14:textId="4BBCB11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DCRSW</w:t>
            </w:r>
          </w:p>
        </w:tc>
        <w:tc>
          <w:tcPr>
            <w:tcW w:w="1180" w:type="dxa"/>
            <w:tcBorders>
              <w:top w:val="nil"/>
              <w:left w:val="nil"/>
              <w:bottom w:val="single" w:sz="8" w:space="0" w:color="E2E2E2"/>
              <w:right w:val="single" w:sz="8" w:space="0" w:color="E2E2E2"/>
            </w:tcBorders>
            <w:noWrap/>
          </w:tcPr>
          <w:p w14:paraId="3D573F5B" w14:textId="20E3DE8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ALISN</w:t>
            </w:r>
          </w:p>
        </w:tc>
        <w:tc>
          <w:tcPr>
            <w:tcW w:w="1300" w:type="dxa"/>
            <w:tcBorders>
              <w:top w:val="nil"/>
              <w:left w:val="nil"/>
              <w:bottom w:val="single" w:sz="8" w:space="0" w:color="E2E2E2"/>
              <w:right w:val="single" w:sz="8" w:space="0" w:color="E2E2E2"/>
            </w:tcBorders>
            <w:noWrap/>
          </w:tcPr>
          <w:p w14:paraId="57264AFE" w14:textId="60DCF34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76CA42F5"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39F3EF6" w14:textId="176EC06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F3F62AC" w14:textId="0ED799F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DB92B56" w14:textId="003B5AB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noWrap/>
          </w:tcPr>
          <w:p w14:paraId="43C06DB1" w14:textId="00134C1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tcPr>
          <w:p w14:paraId="483CE50F" w14:textId="7F59BCC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noWrap/>
          </w:tcPr>
          <w:p w14:paraId="632C4E68" w14:textId="30AC2AF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tcPr>
          <w:p w14:paraId="35C8E371" w14:textId="57FA50D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7D5EE0A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877BA33" w14:textId="38FBA6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42F007C" w14:textId="293C471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A32533E" w14:textId="087F438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tcPr>
          <w:p w14:paraId="47B01BDC" w14:textId="154E382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JERRY_PUMPJA1_1</w:t>
            </w:r>
          </w:p>
        </w:tc>
        <w:tc>
          <w:tcPr>
            <w:tcW w:w="1180" w:type="dxa"/>
            <w:tcBorders>
              <w:top w:val="nil"/>
              <w:left w:val="nil"/>
              <w:bottom w:val="single" w:sz="8" w:space="0" w:color="E2E2E2"/>
              <w:right w:val="single" w:sz="8" w:space="0" w:color="E2E2E2"/>
            </w:tcBorders>
            <w:noWrap/>
          </w:tcPr>
          <w:p w14:paraId="4A299273" w14:textId="74CE280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PUMPJACK</w:t>
            </w:r>
          </w:p>
        </w:tc>
        <w:tc>
          <w:tcPr>
            <w:tcW w:w="1180" w:type="dxa"/>
            <w:tcBorders>
              <w:top w:val="nil"/>
              <w:left w:val="nil"/>
              <w:bottom w:val="single" w:sz="8" w:space="0" w:color="E2E2E2"/>
              <w:right w:val="single" w:sz="8" w:space="0" w:color="E2E2E2"/>
            </w:tcBorders>
            <w:noWrap/>
          </w:tcPr>
          <w:p w14:paraId="37E42337" w14:textId="23E1B2C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JERRY</w:t>
            </w:r>
          </w:p>
        </w:tc>
        <w:tc>
          <w:tcPr>
            <w:tcW w:w="1300" w:type="dxa"/>
            <w:tcBorders>
              <w:top w:val="nil"/>
              <w:left w:val="nil"/>
              <w:bottom w:val="single" w:sz="8" w:space="0" w:color="E2E2E2"/>
              <w:right w:val="single" w:sz="8" w:space="0" w:color="E2E2E2"/>
            </w:tcBorders>
            <w:noWrap/>
          </w:tcPr>
          <w:p w14:paraId="4627BBDD" w14:textId="2493BB2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64A7ECE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BDE536B" w14:textId="5280B37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B331267" w14:textId="2E71E1A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155CDC9" w14:textId="61EB96F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noWrap/>
          </w:tcPr>
          <w:p w14:paraId="63C48616" w14:textId="260A87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noWrap/>
          </w:tcPr>
          <w:p w14:paraId="0558F3AE" w14:textId="7CF82FF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LASCRUCE</w:t>
            </w:r>
          </w:p>
        </w:tc>
        <w:tc>
          <w:tcPr>
            <w:tcW w:w="1180" w:type="dxa"/>
            <w:tcBorders>
              <w:top w:val="nil"/>
              <w:left w:val="nil"/>
              <w:bottom w:val="single" w:sz="8" w:space="0" w:color="E2E2E2"/>
              <w:right w:val="single" w:sz="8" w:space="0" w:color="E2E2E2"/>
            </w:tcBorders>
            <w:noWrap/>
          </w:tcPr>
          <w:p w14:paraId="40890D16" w14:textId="5854D22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noWrap/>
          </w:tcPr>
          <w:p w14:paraId="64C7EBA4" w14:textId="490ED74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2709804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9397E6B" w14:textId="596629C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DB3906F" w14:textId="3F5D360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CB8C9B0" w14:textId="75EE344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SVEAW_L5</w:t>
            </w:r>
          </w:p>
        </w:tc>
        <w:tc>
          <w:tcPr>
            <w:tcW w:w="1980" w:type="dxa"/>
            <w:tcBorders>
              <w:top w:val="nil"/>
              <w:left w:val="nil"/>
              <w:bottom w:val="single" w:sz="8" w:space="0" w:color="E2E2E2"/>
              <w:right w:val="single" w:sz="8" w:space="0" w:color="E2E2E2"/>
            </w:tcBorders>
            <w:noWrap/>
          </w:tcPr>
          <w:p w14:paraId="581E5D32" w14:textId="4E589F8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noWrap/>
          </w:tcPr>
          <w:p w14:paraId="1FEA3589" w14:textId="38ECAAC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noWrap/>
          </w:tcPr>
          <w:p w14:paraId="77149199" w14:textId="6A6058A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noWrap/>
          </w:tcPr>
          <w:p w14:paraId="6B2289B3" w14:textId="0D34E52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02998E85"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28A0A91" w14:textId="414768F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4C4250E" w14:textId="6B92081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3CE75C3" w14:textId="5C4C738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42886E11" w14:textId="7BF9E05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noWrap/>
          </w:tcPr>
          <w:p w14:paraId="06F34CCF" w14:textId="3C1FFD3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3ED65161" w14:textId="3242D7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3EFCC836" w14:textId="494ED79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1C732CE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7FD420E" w14:textId="70B0E29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9DC06B4" w14:textId="4CF294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8F9FC48" w14:textId="1134E8F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DHILMAR5</w:t>
            </w:r>
          </w:p>
        </w:tc>
        <w:tc>
          <w:tcPr>
            <w:tcW w:w="1980" w:type="dxa"/>
            <w:tcBorders>
              <w:top w:val="nil"/>
              <w:left w:val="nil"/>
              <w:bottom w:val="single" w:sz="8" w:space="0" w:color="E2E2E2"/>
              <w:right w:val="single" w:sz="8" w:space="0" w:color="E2E2E2"/>
            </w:tcBorders>
            <w:noWrap/>
          </w:tcPr>
          <w:p w14:paraId="29504EA5" w14:textId="35D9737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361T361_1</w:t>
            </w:r>
          </w:p>
        </w:tc>
        <w:tc>
          <w:tcPr>
            <w:tcW w:w="1180" w:type="dxa"/>
            <w:tcBorders>
              <w:top w:val="nil"/>
              <w:left w:val="nil"/>
              <w:bottom w:val="single" w:sz="8" w:space="0" w:color="E2E2E2"/>
              <w:right w:val="single" w:sz="8" w:space="0" w:color="E2E2E2"/>
            </w:tcBorders>
            <w:noWrap/>
          </w:tcPr>
          <w:p w14:paraId="08E5C66B" w14:textId="722F771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SCHERT</w:t>
            </w:r>
          </w:p>
        </w:tc>
        <w:tc>
          <w:tcPr>
            <w:tcW w:w="1180" w:type="dxa"/>
            <w:tcBorders>
              <w:top w:val="nil"/>
              <w:left w:val="nil"/>
              <w:bottom w:val="single" w:sz="8" w:space="0" w:color="E2E2E2"/>
              <w:right w:val="single" w:sz="8" w:space="0" w:color="E2E2E2"/>
            </w:tcBorders>
            <w:noWrap/>
          </w:tcPr>
          <w:p w14:paraId="71F9AC5E" w14:textId="21F9A06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PARKWA</w:t>
            </w:r>
          </w:p>
        </w:tc>
        <w:tc>
          <w:tcPr>
            <w:tcW w:w="1300" w:type="dxa"/>
            <w:tcBorders>
              <w:top w:val="nil"/>
              <w:left w:val="nil"/>
              <w:bottom w:val="single" w:sz="8" w:space="0" w:color="E2E2E2"/>
              <w:right w:val="single" w:sz="8" w:space="0" w:color="E2E2E2"/>
            </w:tcBorders>
            <w:noWrap/>
          </w:tcPr>
          <w:p w14:paraId="12568684" w14:textId="008B557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175BED4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98D6CB0" w14:textId="7C5AFCC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18F5137" w14:textId="49A0B88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22B6413" w14:textId="35D52FF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DNOESGT5</w:t>
            </w:r>
          </w:p>
        </w:tc>
        <w:tc>
          <w:tcPr>
            <w:tcW w:w="1980" w:type="dxa"/>
            <w:tcBorders>
              <w:top w:val="nil"/>
              <w:left w:val="nil"/>
              <w:bottom w:val="single" w:sz="8" w:space="0" w:color="E2E2E2"/>
              <w:right w:val="single" w:sz="8" w:space="0" w:color="E2E2E2"/>
            </w:tcBorders>
            <w:noWrap/>
          </w:tcPr>
          <w:p w14:paraId="15AB167B" w14:textId="4E9E3E1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tcPr>
          <w:p w14:paraId="5F8A1D89" w14:textId="27C1FCD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noWrap/>
          </w:tcPr>
          <w:p w14:paraId="509BFB18" w14:textId="580E565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tcPr>
          <w:p w14:paraId="0AFC97E5" w14:textId="3913405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6D09162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CAB9D42" w14:textId="32972EC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EBCB13D" w14:textId="6CEB645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7E836D8" w14:textId="1D75065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SSHIMCC8</w:t>
            </w:r>
          </w:p>
        </w:tc>
        <w:tc>
          <w:tcPr>
            <w:tcW w:w="1980" w:type="dxa"/>
            <w:tcBorders>
              <w:top w:val="nil"/>
              <w:left w:val="nil"/>
              <w:bottom w:val="single" w:sz="8" w:space="0" w:color="E2E2E2"/>
              <w:right w:val="single" w:sz="8" w:space="0" w:color="E2E2E2"/>
            </w:tcBorders>
            <w:noWrap/>
          </w:tcPr>
          <w:p w14:paraId="328CD376" w14:textId="2D8216C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CNT_MCCR_1</w:t>
            </w:r>
          </w:p>
        </w:tc>
        <w:tc>
          <w:tcPr>
            <w:tcW w:w="1180" w:type="dxa"/>
            <w:tcBorders>
              <w:top w:val="nil"/>
              <w:left w:val="nil"/>
              <w:bottom w:val="single" w:sz="8" w:space="0" w:color="E2E2E2"/>
              <w:right w:val="single" w:sz="8" w:space="0" w:color="E2E2E2"/>
            </w:tcBorders>
            <w:noWrap/>
          </w:tcPr>
          <w:p w14:paraId="5F992B49" w14:textId="72B150F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MCCREE</w:t>
            </w:r>
          </w:p>
        </w:tc>
        <w:tc>
          <w:tcPr>
            <w:tcW w:w="1180" w:type="dxa"/>
            <w:tcBorders>
              <w:top w:val="nil"/>
              <w:left w:val="nil"/>
              <w:bottom w:val="single" w:sz="8" w:space="0" w:color="E2E2E2"/>
              <w:right w:val="single" w:sz="8" w:space="0" w:color="E2E2E2"/>
            </w:tcBorders>
            <w:noWrap/>
          </w:tcPr>
          <w:p w14:paraId="121E6C0F" w14:textId="177D2C0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CENTRVIL</w:t>
            </w:r>
          </w:p>
        </w:tc>
        <w:tc>
          <w:tcPr>
            <w:tcW w:w="1300" w:type="dxa"/>
            <w:tcBorders>
              <w:top w:val="nil"/>
              <w:left w:val="nil"/>
              <w:bottom w:val="single" w:sz="8" w:space="0" w:color="E2E2E2"/>
              <w:right w:val="single" w:sz="8" w:space="0" w:color="E2E2E2"/>
            </w:tcBorders>
            <w:noWrap/>
          </w:tcPr>
          <w:p w14:paraId="34243B70" w14:textId="380E662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0269D21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0A471B3" w14:textId="1B71B1B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FAAA018" w14:textId="73BAD71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FCC77D0" w14:textId="61DAC75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SFMRRY25</w:t>
            </w:r>
          </w:p>
        </w:tc>
        <w:tc>
          <w:tcPr>
            <w:tcW w:w="1980" w:type="dxa"/>
            <w:tcBorders>
              <w:top w:val="nil"/>
              <w:left w:val="nil"/>
              <w:bottom w:val="single" w:sz="8" w:space="0" w:color="E2E2E2"/>
              <w:right w:val="single" w:sz="8" w:space="0" w:color="E2E2E2"/>
            </w:tcBorders>
            <w:noWrap/>
          </w:tcPr>
          <w:p w14:paraId="021D17CB" w14:textId="211DB51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381__A</w:t>
            </w:r>
          </w:p>
        </w:tc>
        <w:tc>
          <w:tcPr>
            <w:tcW w:w="1180" w:type="dxa"/>
            <w:tcBorders>
              <w:top w:val="nil"/>
              <w:left w:val="nil"/>
              <w:bottom w:val="single" w:sz="8" w:space="0" w:color="E2E2E2"/>
              <w:right w:val="single" w:sz="8" w:space="0" w:color="E2E2E2"/>
            </w:tcBorders>
            <w:noWrap/>
          </w:tcPr>
          <w:p w14:paraId="31268730" w14:textId="0BB7EE9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FMRVL</w:t>
            </w:r>
          </w:p>
        </w:tc>
        <w:tc>
          <w:tcPr>
            <w:tcW w:w="1180" w:type="dxa"/>
            <w:tcBorders>
              <w:top w:val="nil"/>
              <w:left w:val="nil"/>
              <w:bottom w:val="single" w:sz="8" w:space="0" w:color="E2E2E2"/>
              <w:right w:val="single" w:sz="8" w:space="0" w:color="E2E2E2"/>
            </w:tcBorders>
            <w:noWrap/>
          </w:tcPr>
          <w:p w14:paraId="2E1CF802" w14:textId="2A49178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RYSSW</w:t>
            </w:r>
          </w:p>
        </w:tc>
        <w:tc>
          <w:tcPr>
            <w:tcW w:w="1300" w:type="dxa"/>
            <w:tcBorders>
              <w:top w:val="nil"/>
              <w:left w:val="nil"/>
              <w:bottom w:val="single" w:sz="8" w:space="0" w:color="E2E2E2"/>
              <w:right w:val="single" w:sz="8" w:space="0" w:color="E2E2E2"/>
            </w:tcBorders>
            <w:noWrap/>
          </w:tcPr>
          <w:p w14:paraId="28633EB8" w14:textId="5117AB5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540EE5B5"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0AD8D81" w14:textId="1415360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D1A5CD8" w14:textId="0CC5481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7687FD1" w14:textId="076C372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DPEADEV8</w:t>
            </w:r>
          </w:p>
        </w:tc>
        <w:tc>
          <w:tcPr>
            <w:tcW w:w="1980" w:type="dxa"/>
            <w:tcBorders>
              <w:top w:val="nil"/>
              <w:left w:val="nil"/>
              <w:bottom w:val="single" w:sz="8" w:space="0" w:color="E2E2E2"/>
              <w:right w:val="single" w:sz="8" w:space="0" w:color="E2E2E2"/>
            </w:tcBorders>
            <w:noWrap/>
          </w:tcPr>
          <w:p w14:paraId="0EFC5B5B" w14:textId="5D8CE35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BIG_FOOT_69A1</w:t>
            </w:r>
          </w:p>
        </w:tc>
        <w:tc>
          <w:tcPr>
            <w:tcW w:w="1180" w:type="dxa"/>
            <w:tcBorders>
              <w:top w:val="nil"/>
              <w:left w:val="nil"/>
              <w:bottom w:val="single" w:sz="8" w:space="0" w:color="E2E2E2"/>
              <w:right w:val="single" w:sz="8" w:space="0" w:color="E2E2E2"/>
            </w:tcBorders>
            <w:noWrap/>
          </w:tcPr>
          <w:p w14:paraId="02497127" w14:textId="00F9F9A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noWrap/>
          </w:tcPr>
          <w:p w14:paraId="56869665" w14:textId="10EAC02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noWrap/>
          </w:tcPr>
          <w:p w14:paraId="04448780" w14:textId="18DB4FA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57B04BA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A8F3109" w14:textId="308B555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2590FC5" w14:textId="6C564F2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DBEC8D0" w14:textId="46283BA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noWrap/>
          </w:tcPr>
          <w:p w14:paraId="4B2AC202" w14:textId="1084CCF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noWrap/>
          </w:tcPr>
          <w:p w14:paraId="426196AD" w14:textId="51B8A12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noWrap/>
          </w:tcPr>
          <w:p w14:paraId="34DE3D6B" w14:textId="330C666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noWrap/>
          </w:tcPr>
          <w:p w14:paraId="4CE71227" w14:textId="7DC197E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450BCD6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153AF5F" w14:textId="06EE010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27B9798" w14:textId="73AAC16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A737204" w14:textId="78CABEB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noWrap/>
          </w:tcPr>
          <w:p w14:paraId="39E9EE74" w14:textId="15048AE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noWrap/>
          </w:tcPr>
          <w:p w14:paraId="5E6D9A4D" w14:textId="6A5211A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noWrap/>
          </w:tcPr>
          <w:p w14:paraId="2DC564B9" w14:textId="697BAA3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noWrap/>
          </w:tcPr>
          <w:p w14:paraId="08B5E481" w14:textId="483E514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0E87ECF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0D4C103" w14:textId="19C010D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CFD77F1" w14:textId="7851F27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2EF291A" w14:textId="7ACFEFE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SMDOPHR5</w:t>
            </w:r>
          </w:p>
        </w:tc>
        <w:tc>
          <w:tcPr>
            <w:tcW w:w="1980" w:type="dxa"/>
            <w:tcBorders>
              <w:top w:val="nil"/>
              <w:left w:val="nil"/>
              <w:bottom w:val="single" w:sz="8" w:space="0" w:color="E2E2E2"/>
              <w:right w:val="single" w:sz="8" w:space="0" w:color="E2E2E2"/>
            </w:tcBorders>
            <w:noWrap/>
          </w:tcPr>
          <w:p w14:paraId="7C088808" w14:textId="1633A37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138_ALV_NAL_1</w:t>
            </w:r>
          </w:p>
        </w:tc>
        <w:tc>
          <w:tcPr>
            <w:tcW w:w="1180" w:type="dxa"/>
            <w:tcBorders>
              <w:top w:val="nil"/>
              <w:left w:val="nil"/>
              <w:bottom w:val="single" w:sz="8" w:space="0" w:color="E2E2E2"/>
              <w:right w:val="single" w:sz="8" w:space="0" w:color="E2E2E2"/>
            </w:tcBorders>
            <w:noWrap/>
          </w:tcPr>
          <w:p w14:paraId="6E57A6F2" w14:textId="56132D1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TNNALVIN</w:t>
            </w:r>
          </w:p>
        </w:tc>
        <w:tc>
          <w:tcPr>
            <w:tcW w:w="1180" w:type="dxa"/>
            <w:tcBorders>
              <w:top w:val="nil"/>
              <w:left w:val="nil"/>
              <w:bottom w:val="single" w:sz="8" w:space="0" w:color="E2E2E2"/>
              <w:right w:val="single" w:sz="8" w:space="0" w:color="E2E2E2"/>
            </w:tcBorders>
            <w:noWrap/>
          </w:tcPr>
          <w:p w14:paraId="33AC7E7C" w14:textId="38B6179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ALVIN</w:t>
            </w:r>
          </w:p>
        </w:tc>
        <w:tc>
          <w:tcPr>
            <w:tcW w:w="1300" w:type="dxa"/>
            <w:tcBorders>
              <w:top w:val="nil"/>
              <w:left w:val="nil"/>
              <w:bottom w:val="single" w:sz="8" w:space="0" w:color="E2E2E2"/>
              <w:right w:val="single" w:sz="8" w:space="0" w:color="E2E2E2"/>
            </w:tcBorders>
            <w:noWrap/>
          </w:tcPr>
          <w:p w14:paraId="7B7D3C86" w14:textId="3CB49B5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163C680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F99DAF5" w14:textId="77B8CA2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C7190B8" w14:textId="0730EB3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BC9A0A9" w14:textId="7ABBEF0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MDTCRTH5</w:t>
            </w:r>
          </w:p>
        </w:tc>
        <w:tc>
          <w:tcPr>
            <w:tcW w:w="1980" w:type="dxa"/>
            <w:tcBorders>
              <w:top w:val="nil"/>
              <w:left w:val="nil"/>
              <w:bottom w:val="single" w:sz="8" w:space="0" w:color="E2E2E2"/>
              <w:right w:val="single" w:sz="8" w:space="0" w:color="E2E2E2"/>
            </w:tcBorders>
            <w:noWrap/>
          </w:tcPr>
          <w:p w14:paraId="1125479E" w14:textId="16CE924D" w:rsidR="008F0687" w:rsidRPr="00405355" w:rsidRDefault="008F0687"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6"/>
                <w:szCs w:val="16"/>
              </w:rPr>
              <w:t>35050__</w:t>
            </w:r>
            <w:proofErr w:type="gramEnd"/>
            <w:r>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noWrap/>
          </w:tcPr>
          <w:p w14:paraId="5E39322B" w14:textId="0DCF600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FTSSW</w:t>
            </w:r>
          </w:p>
        </w:tc>
        <w:tc>
          <w:tcPr>
            <w:tcW w:w="1180" w:type="dxa"/>
            <w:tcBorders>
              <w:top w:val="nil"/>
              <w:left w:val="nil"/>
              <w:bottom w:val="single" w:sz="8" w:space="0" w:color="E2E2E2"/>
              <w:right w:val="single" w:sz="8" w:space="0" w:color="E2E2E2"/>
            </w:tcBorders>
            <w:noWrap/>
          </w:tcPr>
          <w:p w14:paraId="5346772F" w14:textId="67A3AE0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tcPr>
          <w:p w14:paraId="51571E90" w14:textId="0D58394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22EC87A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66EEB92" w14:textId="0C9B3B5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8500786" w14:textId="3A40D99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13D5E19" w14:textId="64E947C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DSNDBCE5</w:t>
            </w:r>
          </w:p>
        </w:tc>
        <w:tc>
          <w:tcPr>
            <w:tcW w:w="1980" w:type="dxa"/>
            <w:tcBorders>
              <w:top w:val="nil"/>
              <w:left w:val="nil"/>
              <w:bottom w:val="single" w:sz="8" w:space="0" w:color="E2E2E2"/>
              <w:right w:val="single" w:sz="8" w:space="0" w:color="E2E2E2"/>
            </w:tcBorders>
            <w:noWrap/>
          </w:tcPr>
          <w:p w14:paraId="2A4FA453" w14:textId="6473A52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36040__A</w:t>
            </w:r>
          </w:p>
        </w:tc>
        <w:tc>
          <w:tcPr>
            <w:tcW w:w="1180" w:type="dxa"/>
            <w:tcBorders>
              <w:top w:val="nil"/>
              <w:left w:val="nil"/>
              <w:bottom w:val="single" w:sz="8" w:space="0" w:color="E2E2E2"/>
              <w:right w:val="single" w:sz="8" w:space="0" w:color="E2E2E2"/>
            </w:tcBorders>
            <w:noWrap/>
          </w:tcPr>
          <w:p w14:paraId="4C5FC351" w14:textId="4393159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KNBSW</w:t>
            </w:r>
          </w:p>
        </w:tc>
        <w:tc>
          <w:tcPr>
            <w:tcW w:w="1180" w:type="dxa"/>
            <w:tcBorders>
              <w:top w:val="nil"/>
              <w:left w:val="nil"/>
              <w:bottom w:val="single" w:sz="8" w:space="0" w:color="E2E2E2"/>
              <w:right w:val="single" w:sz="8" w:space="0" w:color="E2E2E2"/>
            </w:tcBorders>
            <w:noWrap/>
          </w:tcPr>
          <w:p w14:paraId="10D4E47D" w14:textId="7CB1296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noWrap/>
          </w:tcPr>
          <w:p w14:paraId="524E5A56" w14:textId="338F7BC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461BD64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71D1FE1" w14:textId="228BCC2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35CF17F" w14:textId="68246FC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FA99184" w14:textId="58E0FD2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SOBWAP5</w:t>
            </w:r>
          </w:p>
        </w:tc>
        <w:tc>
          <w:tcPr>
            <w:tcW w:w="1980" w:type="dxa"/>
            <w:tcBorders>
              <w:top w:val="nil"/>
              <w:left w:val="nil"/>
              <w:bottom w:val="single" w:sz="8" w:space="0" w:color="E2E2E2"/>
              <w:right w:val="single" w:sz="8" w:space="0" w:color="E2E2E2"/>
            </w:tcBorders>
            <w:noWrap/>
          </w:tcPr>
          <w:p w14:paraId="274062E0" w14:textId="4A5DD06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noWrap/>
          </w:tcPr>
          <w:p w14:paraId="6C1DF0D5" w14:textId="0C1037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noWrap/>
          </w:tcPr>
          <w:p w14:paraId="53AD03D4" w14:textId="652AA1F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noWrap/>
          </w:tcPr>
          <w:p w14:paraId="2F78BDF3" w14:textId="2F9567D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27050C5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4F7B104" w14:textId="11BE53E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D4EB6C7" w14:textId="4DA60E8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FC6BF57" w14:textId="7689093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SRN2EXC5</w:t>
            </w:r>
          </w:p>
        </w:tc>
        <w:tc>
          <w:tcPr>
            <w:tcW w:w="1980" w:type="dxa"/>
            <w:tcBorders>
              <w:top w:val="nil"/>
              <w:left w:val="nil"/>
              <w:bottom w:val="single" w:sz="8" w:space="0" w:color="E2E2E2"/>
              <w:right w:val="single" w:sz="8" w:space="0" w:color="E2E2E2"/>
            </w:tcBorders>
            <w:noWrap/>
          </w:tcPr>
          <w:p w14:paraId="36A75EA6" w14:textId="0232921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109__A</w:t>
            </w:r>
          </w:p>
        </w:tc>
        <w:tc>
          <w:tcPr>
            <w:tcW w:w="1180" w:type="dxa"/>
            <w:tcBorders>
              <w:top w:val="nil"/>
              <w:left w:val="nil"/>
              <w:bottom w:val="single" w:sz="8" w:space="0" w:color="E2E2E2"/>
              <w:right w:val="single" w:sz="8" w:space="0" w:color="E2E2E2"/>
            </w:tcBorders>
            <w:noWrap/>
          </w:tcPr>
          <w:p w14:paraId="4DE6CB77" w14:textId="691A53F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EXCSW</w:t>
            </w:r>
          </w:p>
        </w:tc>
        <w:tc>
          <w:tcPr>
            <w:tcW w:w="1180" w:type="dxa"/>
            <w:tcBorders>
              <w:top w:val="nil"/>
              <w:left w:val="nil"/>
              <w:bottom w:val="single" w:sz="8" w:space="0" w:color="E2E2E2"/>
              <w:right w:val="single" w:sz="8" w:space="0" w:color="E2E2E2"/>
            </w:tcBorders>
            <w:noWrap/>
          </w:tcPr>
          <w:p w14:paraId="2A1860CF" w14:textId="32150B7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noWrap/>
          </w:tcPr>
          <w:p w14:paraId="0446B11B" w14:textId="6C66D7E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6F52FC2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7B7FE11" w14:textId="4075D82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89A8115" w14:textId="03F1B67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A56D13B" w14:textId="6AF1E7D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SFURVAN8</w:t>
            </w:r>
          </w:p>
        </w:tc>
        <w:tc>
          <w:tcPr>
            <w:tcW w:w="1980" w:type="dxa"/>
            <w:tcBorders>
              <w:top w:val="nil"/>
              <w:left w:val="nil"/>
              <w:bottom w:val="single" w:sz="8" w:space="0" w:color="E2E2E2"/>
              <w:right w:val="single" w:sz="8" w:space="0" w:color="E2E2E2"/>
            </w:tcBorders>
            <w:noWrap/>
          </w:tcPr>
          <w:p w14:paraId="0FA58CAB" w14:textId="5D572F0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RAYBUR_FURHMAN_1</w:t>
            </w:r>
          </w:p>
        </w:tc>
        <w:tc>
          <w:tcPr>
            <w:tcW w:w="1180" w:type="dxa"/>
            <w:tcBorders>
              <w:top w:val="nil"/>
              <w:left w:val="nil"/>
              <w:bottom w:val="single" w:sz="8" w:space="0" w:color="E2E2E2"/>
              <w:right w:val="single" w:sz="8" w:space="0" w:color="E2E2E2"/>
            </w:tcBorders>
            <w:noWrap/>
          </w:tcPr>
          <w:p w14:paraId="5D12337E" w14:textId="74B4850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FURHMAN</w:t>
            </w:r>
          </w:p>
        </w:tc>
        <w:tc>
          <w:tcPr>
            <w:tcW w:w="1180" w:type="dxa"/>
            <w:tcBorders>
              <w:top w:val="nil"/>
              <w:left w:val="nil"/>
              <w:bottom w:val="single" w:sz="8" w:space="0" w:color="E2E2E2"/>
              <w:right w:val="single" w:sz="8" w:space="0" w:color="E2E2E2"/>
            </w:tcBorders>
            <w:noWrap/>
          </w:tcPr>
          <w:p w14:paraId="1E4E4B88" w14:textId="4C61053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noWrap/>
          </w:tcPr>
          <w:p w14:paraId="3CB46351" w14:textId="4111B92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1022C41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D9F78CB" w14:textId="5FF9643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9E9F8DC" w14:textId="7D86514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FFCE617" w14:textId="24E996B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noWrap/>
          </w:tcPr>
          <w:p w14:paraId="1413D5DA" w14:textId="3048D17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noWrap/>
          </w:tcPr>
          <w:p w14:paraId="57FFC956" w14:textId="74987EE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noWrap/>
          </w:tcPr>
          <w:p w14:paraId="0ADBCA7A" w14:textId="194A028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noWrap/>
          </w:tcPr>
          <w:p w14:paraId="2CF362D1" w14:textId="474F799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4FEEC52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0CA84B9" w14:textId="4EF958F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4526E2C" w14:textId="4ED61EB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95953F8" w14:textId="07664F4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SRIOZAP8</w:t>
            </w:r>
          </w:p>
        </w:tc>
        <w:tc>
          <w:tcPr>
            <w:tcW w:w="1980" w:type="dxa"/>
            <w:tcBorders>
              <w:top w:val="nil"/>
              <w:left w:val="nil"/>
              <w:bottom w:val="single" w:sz="8" w:space="0" w:color="E2E2E2"/>
              <w:right w:val="single" w:sz="8" w:space="0" w:color="E2E2E2"/>
            </w:tcBorders>
            <w:noWrap/>
          </w:tcPr>
          <w:p w14:paraId="32F71D99" w14:textId="7AFBC14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noWrap/>
          </w:tcPr>
          <w:p w14:paraId="4D373B84" w14:textId="273308B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noWrap/>
          </w:tcPr>
          <w:p w14:paraId="5AF314FD" w14:textId="6BE1AC8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noWrap/>
          </w:tcPr>
          <w:p w14:paraId="3A79062D" w14:textId="4BA5317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0C09579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60DB2EC" w14:textId="1B670AC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695CE18" w14:textId="5B1553C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C1037B3" w14:textId="5C3AD65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noWrap/>
          </w:tcPr>
          <w:p w14:paraId="7535A4B7" w14:textId="583D055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BURNS_HEIDLBRG_1</w:t>
            </w:r>
          </w:p>
        </w:tc>
        <w:tc>
          <w:tcPr>
            <w:tcW w:w="1180" w:type="dxa"/>
            <w:tcBorders>
              <w:top w:val="nil"/>
              <w:left w:val="nil"/>
              <w:bottom w:val="single" w:sz="8" w:space="0" w:color="E2E2E2"/>
              <w:right w:val="single" w:sz="8" w:space="0" w:color="E2E2E2"/>
            </w:tcBorders>
            <w:noWrap/>
          </w:tcPr>
          <w:p w14:paraId="25FD06C1" w14:textId="3803D17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MV_BURNS</w:t>
            </w:r>
          </w:p>
        </w:tc>
        <w:tc>
          <w:tcPr>
            <w:tcW w:w="1180" w:type="dxa"/>
            <w:tcBorders>
              <w:top w:val="nil"/>
              <w:left w:val="nil"/>
              <w:bottom w:val="single" w:sz="8" w:space="0" w:color="E2E2E2"/>
              <w:right w:val="single" w:sz="8" w:space="0" w:color="E2E2E2"/>
            </w:tcBorders>
            <w:noWrap/>
          </w:tcPr>
          <w:p w14:paraId="76F8E0C5" w14:textId="0587DF2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MV_HBRG4</w:t>
            </w:r>
          </w:p>
        </w:tc>
        <w:tc>
          <w:tcPr>
            <w:tcW w:w="1300" w:type="dxa"/>
            <w:tcBorders>
              <w:top w:val="nil"/>
              <w:left w:val="nil"/>
              <w:bottom w:val="single" w:sz="8" w:space="0" w:color="E2E2E2"/>
              <w:right w:val="single" w:sz="8" w:space="0" w:color="E2E2E2"/>
            </w:tcBorders>
            <w:noWrap/>
          </w:tcPr>
          <w:p w14:paraId="44D3CA6C" w14:textId="4887DC7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3A939FC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D722B33" w14:textId="1F21952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FF01A37" w14:textId="6663BD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92AB641" w14:textId="1B66EAA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noWrap/>
          </w:tcPr>
          <w:p w14:paraId="369EA246" w14:textId="564492E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noWrap/>
          </w:tcPr>
          <w:p w14:paraId="7EC415EB" w14:textId="1FC5B03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noWrap/>
          </w:tcPr>
          <w:p w14:paraId="4389C4F1" w14:textId="7E07170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noWrap/>
          </w:tcPr>
          <w:p w14:paraId="17553309" w14:textId="710C80C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1A5D1CB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C66A33D" w14:textId="07B6171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891293D" w14:textId="6FA1508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3E7C6FB" w14:textId="1A9B569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tcPr>
          <w:p w14:paraId="3DC9390A" w14:textId="54548E2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noWrap/>
          </w:tcPr>
          <w:p w14:paraId="6B9E14C3" w14:textId="4ADF599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LASCRUCE</w:t>
            </w:r>
          </w:p>
        </w:tc>
        <w:tc>
          <w:tcPr>
            <w:tcW w:w="1180" w:type="dxa"/>
            <w:tcBorders>
              <w:top w:val="nil"/>
              <w:left w:val="nil"/>
              <w:bottom w:val="single" w:sz="8" w:space="0" w:color="E2E2E2"/>
              <w:right w:val="single" w:sz="8" w:space="0" w:color="E2E2E2"/>
            </w:tcBorders>
            <w:noWrap/>
          </w:tcPr>
          <w:p w14:paraId="2A8F7EC4" w14:textId="757C0E3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noWrap/>
          </w:tcPr>
          <w:p w14:paraId="5DFEFDD7" w14:textId="333ABF4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6778A51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1244D44" w14:textId="6FC807F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8B4CB92" w14:textId="67E56E8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AF27DC6" w14:textId="67CE4A6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MPEABIG8</w:t>
            </w:r>
          </w:p>
        </w:tc>
        <w:tc>
          <w:tcPr>
            <w:tcW w:w="1980" w:type="dxa"/>
            <w:tcBorders>
              <w:top w:val="nil"/>
              <w:left w:val="nil"/>
              <w:bottom w:val="single" w:sz="8" w:space="0" w:color="E2E2E2"/>
              <w:right w:val="single" w:sz="8" w:space="0" w:color="E2E2E2"/>
            </w:tcBorders>
            <w:noWrap/>
          </w:tcPr>
          <w:p w14:paraId="43D00326" w14:textId="7009E41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POT_PEAR_1</w:t>
            </w:r>
          </w:p>
        </w:tc>
        <w:tc>
          <w:tcPr>
            <w:tcW w:w="1180" w:type="dxa"/>
            <w:tcBorders>
              <w:top w:val="nil"/>
              <w:left w:val="nil"/>
              <w:bottom w:val="single" w:sz="8" w:space="0" w:color="E2E2E2"/>
              <w:right w:val="single" w:sz="8" w:space="0" w:color="E2E2E2"/>
            </w:tcBorders>
            <w:noWrap/>
          </w:tcPr>
          <w:p w14:paraId="1E15AA24" w14:textId="4680B59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noWrap/>
          </w:tcPr>
          <w:p w14:paraId="402CD8AE" w14:textId="52C3AE0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POTEETS</w:t>
            </w:r>
          </w:p>
        </w:tc>
        <w:tc>
          <w:tcPr>
            <w:tcW w:w="1300" w:type="dxa"/>
            <w:tcBorders>
              <w:top w:val="nil"/>
              <w:left w:val="nil"/>
              <w:bottom w:val="single" w:sz="8" w:space="0" w:color="E2E2E2"/>
              <w:right w:val="single" w:sz="8" w:space="0" w:color="E2E2E2"/>
            </w:tcBorders>
            <w:noWrap/>
          </w:tcPr>
          <w:p w14:paraId="13816E7E" w14:textId="37F867F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34CA080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A629B4F" w14:textId="4FBA0AC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3ECD667" w14:textId="2F3C8B8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FEA09CE" w14:textId="40C0761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MLONPK25</w:t>
            </w:r>
          </w:p>
        </w:tc>
        <w:tc>
          <w:tcPr>
            <w:tcW w:w="1980" w:type="dxa"/>
            <w:tcBorders>
              <w:top w:val="nil"/>
              <w:left w:val="nil"/>
              <w:bottom w:val="single" w:sz="8" w:space="0" w:color="E2E2E2"/>
              <w:right w:val="single" w:sz="8" w:space="0" w:color="E2E2E2"/>
            </w:tcBorders>
            <w:noWrap/>
          </w:tcPr>
          <w:p w14:paraId="1086FC41" w14:textId="327FC40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6375__A</w:t>
            </w:r>
          </w:p>
        </w:tc>
        <w:tc>
          <w:tcPr>
            <w:tcW w:w="1180" w:type="dxa"/>
            <w:tcBorders>
              <w:top w:val="nil"/>
              <w:left w:val="nil"/>
              <w:bottom w:val="single" w:sz="8" w:space="0" w:color="E2E2E2"/>
              <w:right w:val="single" w:sz="8" w:space="0" w:color="E2E2E2"/>
            </w:tcBorders>
            <w:noWrap/>
          </w:tcPr>
          <w:p w14:paraId="258809FB" w14:textId="6A8FE85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GRSES</w:t>
            </w:r>
          </w:p>
        </w:tc>
        <w:tc>
          <w:tcPr>
            <w:tcW w:w="1180" w:type="dxa"/>
            <w:tcBorders>
              <w:top w:val="nil"/>
              <w:left w:val="nil"/>
              <w:bottom w:val="single" w:sz="8" w:space="0" w:color="E2E2E2"/>
              <w:right w:val="single" w:sz="8" w:space="0" w:color="E2E2E2"/>
            </w:tcBorders>
            <w:noWrap/>
          </w:tcPr>
          <w:p w14:paraId="6EF396C8" w14:textId="2DD0C9A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GRMES</w:t>
            </w:r>
          </w:p>
        </w:tc>
        <w:tc>
          <w:tcPr>
            <w:tcW w:w="1300" w:type="dxa"/>
            <w:tcBorders>
              <w:top w:val="nil"/>
              <w:left w:val="nil"/>
              <w:bottom w:val="single" w:sz="8" w:space="0" w:color="E2E2E2"/>
              <w:right w:val="single" w:sz="8" w:space="0" w:color="E2E2E2"/>
            </w:tcBorders>
            <w:noWrap/>
          </w:tcPr>
          <w:p w14:paraId="11EC6421" w14:textId="3DD54ED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2552350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5A1C2D0" w14:textId="3B3F081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9BB8518" w14:textId="7C254C3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9EDDA43" w14:textId="3DE9C43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SWLALCS8</w:t>
            </w:r>
          </w:p>
        </w:tc>
        <w:tc>
          <w:tcPr>
            <w:tcW w:w="1980" w:type="dxa"/>
            <w:tcBorders>
              <w:top w:val="nil"/>
              <w:left w:val="nil"/>
              <w:bottom w:val="single" w:sz="8" w:space="0" w:color="E2E2E2"/>
              <w:right w:val="single" w:sz="8" w:space="0" w:color="E2E2E2"/>
            </w:tcBorders>
            <w:noWrap/>
          </w:tcPr>
          <w:p w14:paraId="14DB0F70" w14:textId="4C19D4C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1025__B</w:t>
            </w:r>
          </w:p>
        </w:tc>
        <w:tc>
          <w:tcPr>
            <w:tcW w:w="1180" w:type="dxa"/>
            <w:tcBorders>
              <w:top w:val="nil"/>
              <w:left w:val="nil"/>
              <w:bottom w:val="single" w:sz="8" w:space="0" w:color="E2E2E2"/>
              <w:right w:val="single" w:sz="8" w:space="0" w:color="E2E2E2"/>
            </w:tcBorders>
            <w:noWrap/>
          </w:tcPr>
          <w:p w14:paraId="32EC0006" w14:textId="16051C8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FROWS</w:t>
            </w:r>
          </w:p>
        </w:tc>
        <w:tc>
          <w:tcPr>
            <w:tcW w:w="1180" w:type="dxa"/>
            <w:tcBorders>
              <w:top w:val="nil"/>
              <w:left w:val="nil"/>
              <w:bottom w:val="single" w:sz="8" w:space="0" w:color="E2E2E2"/>
              <w:right w:val="single" w:sz="8" w:space="0" w:color="E2E2E2"/>
            </w:tcBorders>
            <w:noWrap/>
          </w:tcPr>
          <w:p w14:paraId="22C9B2D5" w14:textId="5D253EE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MCLSW</w:t>
            </w:r>
          </w:p>
        </w:tc>
        <w:tc>
          <w:tcPr>
            <w:tcW w:w="1300" w:type="dxa"/>
            <w:tcBorders>
              <w:top w:val="nil"/>
              <w:left w:val="nil"/>
              <w:bottom w:val="single" w:sz="8" w:space="0" w:color="E2E2E2"/>
              <w:right w:val="single" w:sz="8" w:space="0" w:color="E2E2E2"/>
            </w:tcBorders>
            <w:noWrap/>
          </w:tcPr>
          <w:p w14:paraId="2EDE6840" w14:textId="78EA795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45529AC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DC9C002" w14:textId="563E91A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FD804D7" w14:textId="39671F7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D3E661A" w14:textId="442F09F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DCNSLHS8</w:t>
            </w:r>
          </w:p>
        </w:tc>
        <w:tc>
          <w:tcPr>
            <w:tcW w:w="1980" w:type="dxa"/>
            <w:tcBorders>
              <w:top w:val="nil"/>
              <w:left w:val="nil"/>
              <w:bottom w:val="single" w:sz="8" w:space="0" w:color="E2E2E2"/>
              <w:right w:val="single" w:sz="8" w:space="0" w:color="E2E2E2"/>
            </w:tcBorders>
            <w:noWrap/>
          </w:tcPr>
          <w:p w14:paraId="1DDFBD8D" w14:textId="5B9E64F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3660__A</w:t>
            </w:r>
          </w:p>
        </w:tc>
        <w:tc>
          <w:tcPr>
            <w:tcW w:w="1180" w:type="dxa"/>
            <w:tcBorders>
              <w:top w:val="nil"/>
              <w:left w:val="nil"/>
              <w:bottom w:val="single" w:sz="8" w:space="0" w:color="E2E2E2"/>
              <w:right w:val="single" w:sz="8" w:space="0" w:color="E2E2E2"/>
            </w:tcBorders>
            <w:noWrap/>
          </w:tcPr>
          <w:p w14:paraId="2B77965A" w14:textId="6693DA2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LHSES</w:t>
            </w:r>
          </w:p>
        </w:tc>
        <w:tc>
          <w:tcPr>
            <w:tcW w:w="1180" w:type="dxa"/>
            <w:tcBorders>
              <w:top w:val="nil"/>
              <w:left w:val="nil"/>
              <w:bottom w:val="single" w:sz="8" w:space="0" w:color="E2E2E2"/>
              <w:right w:val="single" w:sz="8" w:space="0" w:color="E2E2E2"/>
            </w:tcBorders>
            <w:noWrap/>
          </w:tcPr>
          <w:p w14:paraId="25CFC327" w14:textId="5123F6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PRCSW</w:t>
            </w:r>
          </w:p>
        </w:tc>
        <w:tc>
          <w:tcPr>
            <w:tcW w:w="1300" w:type="dxa"/>
            <w:tcBorders>
              <w:top w:val="nil"/>
              <w:left w:val="nil"/>
              <w:bottom w:val="single" w:sz="8" w:space="0" w:color="E2E2E2"/>
              <w:right w:val="single" w:sz="8" w:space="0" w:color="E2E2E2"/>
            </w:tcBorders>
            <w:noWrap/>
          </w:tcPr>
          <w:p w14:paraId="2E7E7B72" w14:textId="6BB98C1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3F6ED8C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D09BB3D" w14:textId="4840A6D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960C3F0" w14:textId="734CBD5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049B18B" w14:textId="6208F13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SWALWLN8</w:t>
            </w:r>
          </w:p>
        </w:tc>
        <w:tc>
          <w:tcPr>
            <w:tcW w:w="1980" w:type="dxa"/>
            <w:tcBorders>
              <w:top w:val="nil"/>
              <w:left w:val="nil"/>
              <w:bottom w:val="single" w:sz="8" w:space="0" w:color="E2E2E2"/>
              <w:right w:val="single" w:sz="8" w:space="0" w:color="E2E2E2"/>
            </w:tcBorders>
            <w:noWrap/>
          </w:tcPr>
          <w:p w14:paraId="462CF5CA" w14:textId="0C1AF52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SWI_OLIN_1</w:t>
            </w:r>
          </w:p>
        </w:tc>
        <w:tc>
          <w:tcPr>
            <w:tcW w:w="1180" w:type="dxa"/>
            <w:tcBorders>
              <w:top w:val="nil"/>
              <w:left w:val="nil"/>
              <w:bottom w:val="single" w:sz="8" w:space="0" w:color="E2E2E2"/>
              <w:right w:val="single" w:sz="8" w:space="0" w:color="E2E2E2"/>
            </w:tcBorders>
            <w:noWrap/>
          </w:tcPr>
          <w:p w14:paraId="45DE2D7C" w14:textId="013B535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OLINGR</w:t>
            </w:r>
          </w:p>
        </w:tc>
        <w:tc>
          <w:tcPr>
            <w:tcW w:w="1180" w:type="dxa"/>
            <w:tcBorders>
              <w:top w:val="nil"/>
              <w:left w:val="nil"/>
              <w:bottom w:val="single" w:sz="8" w:space="0" w:color="E2E2E2"/>
              <w:right w:val="single" w:sz="8" w:space="0" w:color="E2E2E2"/>
            </w:tcBorders>
            <w:noWrap/>
          </w:tcPr>
          <w:p w14:paraId="7783C57C" w14:textId="5BF86A8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SWINDELL</w:t>
            </w:r>
          </w:p>
        </w:tc>
        <w:tc>
          <w:tcPr>
            <w:tcW w:w="1300" w:type="dxa"/>
            <w:tcBorders>
              <w:top w:val="nil"/>
              <w:left w:val="nil"/>
              <w:bottom w:val="single" w:sz="8" w:space="0" w:color="E2E2E2"/>
              <w:right w:val="single" w:sz="8" w:space="0" w:color="E2E2E2"/>
            </w:tcBorders>
            <w:noWrap/>
          </w:tcPr>
          <w:p w14:paraId="153C2547" w14:textId="641C5D1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36836B5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A7E344A" w14:textId="2F2B432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6A8BBFE" w14:textId="29BCBB5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240F98E" w14:textId="486BAF9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noWrap/>
          </w:tcPr>
          <w:p w14:paraId="51B2A735" w14:textId="663C8D3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noWrap/>
          </w:tcPr>
          <w:p w14:paraId="4DC5884D" w14:textId="3C029B3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noWrap/>
          </w:tcPr>
          <w:p w14:paraId="2E0AC8F7" w14:textId="4B09B98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noWrap/>
          </w:tcPr>
          <w:p w14:paraId="6ECC8125" w14:textId="4F1FC92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3564F16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AB9CF08" w14:textId="1175F90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5484B5B" w14:textId="75E02D8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17FE003" w14:textId="3440858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noWrap/>
          </w:tcPr>
          <w:p w14:paraId="51C1B9F7" w14:textId="2A4EE6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noWrap/>
          </w:tcPr>
          <w:p w14:paraId="100821B5" w14:textId="2FE23D2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noWrap/>
          </w:tcPr>
          <w:p w14:paraId="2301E297" w14:textId="15508F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noWrap/>
          </w:tcPr>
          <w:p w14:paraId="1A5E796C" w14:textId="4EA2EF8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4BD6B9E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C8E266D" w14:textId="5BCADD7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4652944" w14:textId="109DE6A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7ED17B4" w14:textId="14A6942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noWrap/>
          </w:tcPr>
          <w:p w14:paraId="0DB333ED" w14:textId="558D41F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noWrap/>
          </w:tcPr>
          <w:p w14:paraId="2EDBD547" w14:textId="2728F00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noWrap/>
          </w:tcPr>
          <w:p w14:paraId="4291D7E3" w14:textId="688E39E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noWrap/>
          </w:tcPr>
          <w:p w14:paraId="70140A29" w14:textId="3351281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21FDC3A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7A6F298" w14:textId="4B7AEE6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AB5679E" w14:textId="4618407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C54ED4C" w14:textId="2B6E737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3120285E" w14:textId="475092B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RV_RH</w:t>
            </w:r>
          </w:p>
        </w:tc>
        <w:tc>
          <w:tcPr>
            <w:tcW w:w="1180" w:type="dxa"/>
            <w:tcBorders>
              <w:top w:val="nil"/>
              <w:left w:val="nil"/>
              <w:bottom w:val="single" w:sz="8" w:space="0" w:color="E2E2E2"/>
              <w:right w:val="single" w:sz="8" w:space="0" w:color="E2E2E2"/>
            </w:tcBorders>
            <w:noWrap/>
          </w:tcPr>
          <w:p w14:paraId="39B97AFC" w14:textId="791870C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1BAFF169" w14:textId="39AC8D3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47CD1725" w14:textId="2BB3477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4239D69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F47B603" w14:textId="17CA303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D1E4A7D" w14:textId="42A8BBD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E1C5622" w14:textId="5E3A3B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SELMTH25</w:t>
            </w:r>
          </w:p>
        </w:tc>
        <w:tc>
          <w:tcPr>
            <w:tcW w:w="1980" w:type="dxa"/>
            <w:tcBorders>
              <w:top w:val="nil"/>
              <w:left w:val="nil"/>
              <w:bottom w:val="single" w:sz="8" w:space="0" w:color="E2E2E2"/>
              <w:right w:val="single" w:sz="8" w:space="0" w:color="E2E2E2"/>
            </w:tcBorders>
            <w:noWrap/>
          </w:tcPr>
          <w:p w14:paraId="10211D16" w14:textId="7AFE4AE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1025__B</w:t>
            </w:r>
          </w:p>
        </w:tc>
        <w:tc>
          <w:tcPr>
            <w:tcW w:w="1180" w:type="dxa"/>
            <w:tcBorders>
              <w:top w:val="nil"/>
              <w:left w:val="nil"/>
              <w:bottom w:val="single" w:sz="8" w:space="0" w:color="E2E2E2"/>
              <w:right w:val="single" w:sz="8" w:space="0" w:color="E2E2E2"/>
            </w:tcBorders>
            <w:noWrap/>
          </w:tcPr>
          <w:p w14:paraId="61659A73" w14:textId="088B5F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FROWS</w:t>
            </w:r>
          </w:p>
        </w:tc>
        <w:tc>
          <w:tcPr>
            <w:tcW w:w="1180" w:type="dxa"/>
            <w:tcBorders>
              <w:top w:val="nil"/>
              <w:left w:val="nil"/>
              <w:bottom w:val="single" w:sz="8" w:space="0" w:color="E2E2E2"/>
              <w:right w:val="single" w:sz="8" w:space="0" w:color="E2E2E2"/>
            </w:tcBorders>
            <w:noWrap/>
          </w:tcPr>
          <w:p w14:paraId="11E3163B" w14:textId="65D889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MCLSW</w:t>
            </w:r>
          </w:p>
        </w:tc>
        <w:tc>
          <w:tcPr>
            <w:tcW w:w="1300" w:type="dxa"/>
            <w:tcBorders>
              <w:top w:val="nil"/>
              <w:left w:val="nil"/>
              <w:bottom w:val="single" w:sz="8" w:space="0" w:color="E2E2E2"/>
              <w:right w:val="single" w:sz="8" w:space="0" w:color="E2E2E2"/>
            </w:tcBorders>
            <w:noWrap/>
          </w:tcPr>
          <w:p w14:paraId="4FD890DA" w14:textId="3F1B0B3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752F9AB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FEAE93A" w14:textId="0B8AAAB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20225A5" w14:textId="61C488A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76B0109" w14:textId="4BBC05E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DMBDRKC5</w:t>
            </w:r>
          </w:p>
        </w:tc>
        <w:tc>
          <w:tcPr>
            <w:tcW w:w="1980" w:type="dxa"/>
            <w:tcBorders>
              <w:top w:val="nil"/>
              <w:left w:val="nil"/>
              <w:bottom w:val="single" w:sz="8" w:space="0" w:color="E2E2E2"/>
              <w:right w:val="single" w:sz="8" w:space="0" w:color="E2E2E2"/>
            </w:tcBorders>
            <w:noWrap/>
          </w:tcPr>
          <w:p w14:paraId="7F1384CA" w14:textId="073C2DF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noWrap/>
          </w:tcPr>
          <w:p w14:paraId="2ADA4760" w14:textId="2ABC208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noWrap/>
          </w:tcPr>
          <w:p w14:paraId="12F0E972" w14:textId="0E3936B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noWrap/>
          </w:tcPr>
          <w:p w14:paraId="3F387D66" w14:textId="43F593A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7474934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E4FC842" w14:textId="3F2E40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5C25B07" w14:textId="6C7A436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C2AE738" w14:textId="2978DBA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SCISPUT8</w:t>
            </w:r>
          </w:p>
        </w:tc>
        <w:tc>
          <w:tcPr>
            <w:tcW w:w="1980" w:type="dxa"/>
            <w:tcBorders>
              <w:top w:val="nil"/>
              <w:left w:val="nil"/>
              <w:bottom w:val="single" w:sz="8" w:space="0" w:color="E2E2E2"/>
              <w:right w:val="single" w:sz="8" w:space="0" w:color="E2E2E2"/>
            </w:tcBorders>
            <w:noWrap/>
          </w:tcPr>
          <w:p w14:paraId="74F53AB7" w14:textId="1C904F1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LENSW_PUTN2_1</w:t>
            </w:r>
          </w:p>
        </w:tc>
        <w:tc>
          <w:tcPr>
            <w:tcW w:w="1180" w:type="dxa"/>
            <w:tcBorders>
              <w:top w:val="nil"/>
              <w:left w:val="nil"/>
              <w:bottom w:val="single" w:sz="8" w:space="0" w:color="E2E2E2"/>
              <w:right w:val="single" w:sz="8" w:space="0" w:color="E2E2E2"/>
            </w:tcBorders>
            <w:noWrap/>
          </w:tcPr>
          <w:p w14:paraId="7EDA637B" w14:textId="67371DF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LENSW</w:t>
            </w:r>
          </w:p>
        </w:tc>
        <w:tc>
          <w:tcPr>
            <w:tcW w:w="1180" w:type="dxa"/>
            <w:tcBorders>
              <w:top w:val="nil"/>
              <w:left w:val="nil"/>
              <w:bottom w:val="single" w:sz="8" w:space="0" w:color="E2E2E2"/>
              <w:right w:val="single" w:sz="8" w:space="0" w:color="E2E2E2"/>
            </w:tcBorders>
            <w:noWrap/>
          </w:tcPr>
          <w:p w14:paraId="1B276032" w14:textId="48865DA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PUTN</w:t>
            </w:r>
          </w:p>
        </w:tc>
        <w:tc>
          <w:tcPr>
            <w:tcW w:w="1300" w:type="dxa"/>
            <w:tcBorders>
              <w:top w:val="nil"/>
              <w:left w:val="nil"/>
              <w:bottom w:val="single" w:sz="8" w:space="0" w:color="E2E2E2"/>
              <w:right w:val="single" w:sz="8" w:space="0" w:color="E2E2E2"/>
            </w:tcBorders>
            <w:noWrap/>
          </w:tcPr>
          <w:p w14:paraId="50A2110A" w14:textId="65C4D63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24FCAE1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7432B84" w14:textId="4B5A0AE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6E93242" w14:textId="5861892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B39D681" w14:textId="30D858D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SSTAPYO8</w:t>
            </w:r>
          </w:p>
        </w:tc>
        <w:tc>
          <w:tcPr>
            <w:tcW w:w="1980" w:type="dxa"/>
            <w:tcBorders>
              <w:top w:val="nil"/>
              <w:left w:val="nil"/>
              <w:bottom w:val="single" w:sz="8" w:space="0" w:color="E2E2E2"/>
              <w:right w:val="single" w:sz="8" w:space="0" w:color="E2E2E2"/>
            </w:tcBorders>
            <w:noWrap/>
          </w:tcPr>
          <w:p w14:paraId="54E70C79" w14:textId="76D5139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138_IH2_COT_1</w:t>
            </w:r>
          </w:p>
        </w:tc>
        <w:tc>
          <w:tcPr>
            <w:tcW w:w="1180" w:type="dxa"/>
            <w:tcBorders>
              <w:top w:val="nil"/>
              <w:left w:val="nil"/>
              <w:bottom w:val="single" w:sz="8" w:space="0" w:color="E2E2E2"/>
              <w:right w:val="single" w:sz="8" w:space="0" w:color="E2E2E2"/>
            </w:tcBorders>
            <w:noWrap/>
          </w:tcPr>
          <w:p w14:paraId="3ED6503B" w14:textId="675E29E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IH20</w:t>
            </w:r>
          </w:p>
        </w:tc>
        <w:tc>
          <w:tcPr>
            <w:tcW w:w="1180" w:type="dxa"/>
            <w:tcBorders>
              <w:top w:val="nil"/>
              <w:left w:val="nil"/>
              <w:bottom w:val="single" w:sz="8" w:space="0" w:color="E2E2E2"/>
              <w:right w:val="single" w:sz="8" w:space="0" w:color="E2E2E2"/>
            </w:tcBorders>
            <w:noWrap/>
          </w:tcPr>
          <w:p w14:paraId="3ED0ABD8" w14:textId="227A61D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TNCOLIET</w:t>
            </w:r>
          </w:p>
        </w:tc>
        <w:tc>
          <w:tcPr>
            <w:tcW w:w="1300" w:type="dxa"/>
            <w:tcBorders>
              <w:top w:val="nil"/>
              <w:left w:val="nil"/>
              <w:bottom w:val="single" w:sz="8" w:space="0" w:color="E2E2E2"/>
              <w:right w:val="single" w:sz="8" w:space="0" w:color="E2E2E2"/>
            </w:tcBorders>
            <w:noWrap/>
          </w:tcPr>
          <w:p w14:paraId="665D5116" w14:textId="4C08C75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47EA92C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CB017FB" w14:textId="07D4BBC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A94A750" w14:textId="0733E92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3E38B92" w14:textId="6D854C2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SW_LVLT5</w:t>
            </w:r>
          </w:p>
        </w:tc>
        <w:tc>
          <w:tcPr>
            <w:tcW w:w="1980" w:type="dxa"/>
            <w:tcBorders>
              <w:top w:val="nil"/>
              <w:left w:val="nil"/>
              <w:bottom w:val="single" w:sz="8" w:space="0" w:color="E2E2E2"/>
              <w:right w:val="single" w:sz="8" w:space="0" w:color="E2E2E2"/>
            </w:tcBorders>
            <w:noWrap/>
          </w:tcPr>
          <w:p w14:paraId="1B6E1BE9" w14:textId="2DC8123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15060__A</w:t>
            </w:r>
          </w:p>
        </w:tc>
        <w:tc>
          <w:tcPr>
            <w:tcW w:w="1180" w:type="dxa"/>
            <w:tcBorders>
              <w:top w:val="nil"/>
              <w:left w:val="nil"/>
              <w:bottom w:val="single" w:sz="8" w:space="0" w:color="E2E2E2"/>
              <w:right w:val="single" w:sz="8" w:space="0" w:color="E2E2E2"/>
            </w:tcBorders>
            <w:noWrap/>
          </w:tcPr>
          <w:p w14:paraId="6A317223" w14:textId="6F70C1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KOCHTAP</w:t>
            </w:r>
          </w:p>
        </w:tc>
        <w:tc>
          <w:tcPr>
            <w:tcW w:w="1180" w:type="dxa"/>
            <w:tcBorders>
              <w:top w:val="nil"/>
              <w:left w:val="nil"/>
              <w:bottom w:val="single" w:sz="8" w:space="0" w:color="E2E2E2"/>
              <w:right w:val="single" w:sz="8" w:space="0" w:color="E2E2E2"/>
            </w:tcBorders>
            <w:noWrap/>
          </w:tcPr>
          <w:p w14:paraId="05F4A746" w14:textId="53C955D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BUZSW</w:t>
            </w:r>
          </w:p>
        </w:tc>
        <w:tc>
          <w:tcPr>
            <w:tcW w:w="1300" w:type="dxa"/>
            <w:tcBorders>
              <w:top w:val="nil"/>
              <w:left w:val="nil"/>
              <w:bottom w:val="single" w:sz="8" w:space="0" w:color="E2E2E2"/>
              <w:right w:val="single" w:sz="8" w:space="0" w:color="E2E2E2"/>
            </w:tcBorders>
            <w:noWrap/>
          </w:tcPr>
          <w:p w14:paraId="15C1D3E4" w14:textId="6DEEA89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5101B1B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D0E3BBC" w14:textId="77C77FE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616416F" w14:textId="3B81A37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ED92A9F" w14:textId="776A00F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MRGRSUN8</w:t>
            </w:r>
          </w:p>
        </w:tc>
        <w:tc>
          <w:tcPr>
            <w:tcW w:w="1980" w:type="dxa"/>
            <w:tcBorders>
              <w:top w:val="nil"/>
              <w:left w:val="nil"/>
              <w:bottom w:val="single" w:sz="8" w:space="0" w:color="E2E2E2"/>
              <w:right w:val="single" w:sz="8" w:space="0" w:color="E2E2E2"/>
            </w:tcBorders>
            <w:noWrap/>
          </w:tcPr>
          <w:p w14:paraId="7C44F3CB" w14:textId="38B529E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noWrap/>
          </w:tcPr>
          <w:p w14:paraId="7C49B15F" w14:textId="19145E4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SACRC</w:t>
            </w:r>
          </w:p>
        </w:tc>
        <w:tc>
          <w:tcPr>
            <w:tcW w:w="1180" w:type="dxa"/>
            <w:tcBorders>
              <w:top w:val="nil"/>
              <w:left w:val="nil"/>
              <w:bottom w:val="single" w:sz="8" w:space="0" w:color="E2E2E2"/>
              <w:right w:val="single" w:sz="8" w:space="0" w:color="E2E2E2"/>
            </w:tcBorders>
            <w:noWrap/>
          </w:tcPr>
          <w:p w14:paraId="322688D1" w14:textId="3D72875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noWrap/>
          </w:tcPr>
          <w:p w14:paraId="0B5B84C8" w14:textId="6DBEE68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5EE4EB3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90C8BA2" w14:textId="4F9DAAC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15595E1" w14:textId="6EAE15F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B638BEA" w14:textId="278DBE5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noWrap/>
          </w:tcPr>
          <w:p w14:paraId="44FB6C2C" w14:textId="03CBAAC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noWrap/>
          </w:tcPr>
          <w:p w14:paraId="7C71A2F5" w14:textId="3764783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noWrap/>
          </w:tcPr>
          <w:p w14:paraId="2E857C14" w14:textId="246434C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noWrap/>
          </w:tcPr>
          <w:p w14:paraId="51F5D478" w14:textId="3349F15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4A04E95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F1F8A59" w14:textId="36BB724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80B401D" w14:textId="501C4DC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2A772D2" w14:textId="68DFF34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SRAYRI38</w:t>
            </w:r>
          </w:p>
        </w:tc>
        <w:tc>
          <w:tcPr>
            <w:tcW w:w="1980" w:type="dxa"/>
            <w:tcBorders>
              <w:top w:val="nil"/>
              <w:left w:val="nil"/>
              <w:bottom w:val="single" w:sz="8" w:space="0" w:color="E2E2E2"/>
              <w:right w:val="single" w:sz="8" w:space="0" w:color="E2E2E2"/>
            </w:tcBorders>
            <w:noWrap/>
          </w:tcPr>
          <w:p w14:paraId="1CECDDC6" w14:textId="7283CE0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noWrap/>
          </w:tcPr>
          <w:p w14:paraId="4604B598" w14:textId="4584562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noWrap/>
          </w:tcPr>
          <w:p w14:paraId="3DB758B1" w14:textId="00E943F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noWrap/>
          </w:tcPr>
          <w:p w14:paraId="3DD25B4A" w14:textId="0FE1775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7B0AB44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977B48C" w14:textId="57ABC37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0563CD2" w14:textId="7377359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7681596" w14:textId="3F4FB33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noWrap/>
          </w:tcPr>
          <w:p w14:paraId="7F10F866" w14:textId="6F9B9C1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noWrap/>
          </w:tcPr>
          <w:p w14:paraId="49166A40" w14:textId="3FC057B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noWrap/>
          </w:tcPr>
          <w:p w14:paraId="7BF6E333" w14:textId="50F2631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noWrap/>
          </w:tcPr>
          <w:p w14:paraId="49772672" w14:textId="7DD0787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14B16AE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4B247CD" w14:textId="41AA6AE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6797F2E" w14:textId="41D3517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E10DD48" w14:textId="62E93B9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SRICGRS8</w:t>
            </w:r>
          </w:p>
        </w:tc>
        <w:tc>
          <w:tcPr>
            <w:tcW w:w="1980" w:type="dxa"/>
            <w:tcBorders>
              <w:top w:val="nil"/>
              <w:left w:val="nil"/>
              <w:bottom w:val="single" w:sz="8" w:space="0" w:color="E2E2E2"/>
              <w:right w:val="single" w:sz="8" w:space="0" w:color="E2E2E2"/>
            </w:tcBorders>
            <w:noWrap/>
          </w:tcPr>
          <w:p w14:paraId="0805D745" w14:textId="28A0D9C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noWrap/>
          </w:tcPr>
          <w:p w14:paraId="632029D0" w14:textId="3DCF04F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noWrap/>
          </w:tcPr>
          <w:p w14:paraId="63F0EFCB" w14:textId="49FEBD5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noWrap/>
          </w:tcPr>
          <w:p w14:paraId="2D2C39C8" w14:textId="4CB1A5B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25F27F6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55DD635" w14:textId="5630314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BEFB05B" w14:textId="11DF670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54D6BB3" w14:textId="4280698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SHC2EXC5</w:t>
            </w:r>
          </w:p>
        </w:tc>
        <w:tc>
          <w:tcPr>
            <w:tcW w:w="1980" w:type="dxa"/>
            <w:tcBorders>
              <w:top w:val="nil"/>
              <w:left w:val="nil"/>
              <w:bottom w:val="single" w:sz="8" w:space="0" w:color="E2E2E2"/>
              <w:right w:val="single" w:sz="8" w:space="0" w:color="E2E2E2"/>
            </w:tcBorders>
            <w:noWrap/>
          </w:tcPr>
          <w:p w14:paraId="2629874C" w14:textId="535C84A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107__B</w:t>
            </w:r>
          </w:p>
        </w:tc>
        <w:tc>
          <w:tcPr>
            <w:tcW w:w="1180" w:type="dxa"/>
            <w:tcBorders>
              <w:top w:val="nil"/>
              <w:left w:val="nil"/>
              <w:bottom w:val="single" w:sz="8" w:space="0" w:color="E2E2E2"/>
              <w:right w:val="single" w:sz="8" w:space="0" w:color="E2E2E2"/>
            </w:tcBorders>
            <w:noWrap/>
          </w:tcPr>
          <w:p w14:paraId="22383D36" w14:textId="1F58FD9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noWrap/>
          </w:tcPr>
          <w:p w14:paraId="629108D9" w14:textId="340643C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EXCSW</w:t>
            </w:r>
          </w:p>
        </w:tc>
        <w:tc>
          <w:tcPr>
            <w:tcW w:w="1300" w:type="dxa"/>
            <w:tcBorders>
              <w:top w:val="nil"/>
              <w:left w:val="nil"/>
              <w:bottom w:val="single" w:sz="8" w:space="0" w:color="E2E2E2"/>
              <w:right w:val="single" w:sz="8" w:space="0" w:color="E2E2E2"/>
            </w:tcBorders>
            <w:noWrap/>
          </w:tcPr>
          <w:p w14:paraId="710D4A91" w14:textId="6F64128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78B8D94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30F8862" w14:textId="6D276C9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5F0073E" w14:textId="1C7E4C8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452C817" w14:textId="344B99C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noWrap/>
          </w:tcPr>
          <w:p w14:paraId="36D2E9C8" w14:textId="53568DD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noWrap/>
          </w:tcPr>
          <w:p w14:paraId="545F65D0" w14:textId="3A8BDC8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noWrap/>
          </w:tcPr>
          <w:p w14:paraId="6AD1B354" w14:textId="2296F63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noWrap/>
          </w:tcPr>
          <w:p w14:paraId="09D98465" w14:textId="14705C0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7C1684A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6754B2B" w14:textId="3587F77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lastRenderedPageBreak/>
              <w:t>2025</w:t>
            </w:r>
          </w:p>
        </w:tc>
        <w:tc>
          <w:tcPr>
            <w:tcW w:w="679" w:type="dxa"/>
            <w:tcBorders>
              <w:top w:val="nil"/>
              <w:left w:val="nil"/>
              <w:bottom w:val="single" w:sz="8" w:space="0" w:color="E2E2E2"/>
              <w:right w:val="single" w:sz="8" w:space="0" w:color="E2E2E2"/>
            </w:tcBorders>
            <w:noWrap/>
          </w:tcPr>
          <w:p w14:paraId="3CD1958D" w14:textId="3C2CCE5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F630F66" w14:textId="1DF5D2F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SBCESN35</w:t>
            </w:r>
          </w:p>
        </w:tc>
        <w:tc>
          <w:tcPr>
            <w:tcW w:w="1980" w:type="dxa"/>
            <w:tcBorders>
              <w:top w:val="nil"/>
              <w:left w:val="nil"/>
              <w:bottom w:val="single" w:sz="8" w:space="0" w:color="E2E2E2"/>
              <w:right w:val="single" w:sz="8" w:space="0" w:color="E2E2E2"/>
            </w:tcBorders>
            <w:noWrap/>
          </w:tcPr>
          <w:p w14:paraId="26529958" w14:textId="7AAA96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431__A</w:t>
            </w:r>
          </w:p>
        </w:tc>
        <w:tc>
          <w:tcPr>
            <w:tcW w:w="1180" w:type="dxa"/>
            <w:tcBorders>
              <w:top w:val="nil"/>
              <w:left w:val="nil"/>
              <w:bottom w:val="single" w:sz="8" w:space="0" w:color="E2E2E2"/>
              <w:right w:val="single" w:sz="8" w:space="0" w:color="E2E2E2"/>
            </w:tcBorders>
            <w:noWrap/>
          </w:tcPr>
          <w:p w14:paraId="49D17DEA" w14:textId="7D51589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BCESW</w:t>
            </w:r>
          </w:p>
        </w:tc>
        <w:tc>
          <w:tcPr>
            <w:tcW w:w="1180" w:type="dxa"/>
            <w:tcBorders>
              <w:top w:val="nil"/>
              <w:left w:val="nil"/>
              <w:bottom w:val="single" w:sz="8" w:space="0" w:color="E2E2E2"/>
              <w:right w:val="single" w:sz="8" w:space="0" w:color="E2E2E2"/>
            </w:tcBorders>
            <w:noWrap/>
          </w:tcPr>
          <w:p w14:paraId="04D855A6" w14:textId="34C0F4C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noWrap/>
          </w:tcPr>
          <w:p w14:paraId="7A5A7A66" w14:textId="697B07E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0BC16F1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6EAEBC9" w14:textId="2FEAF6B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D6422A8" w14:textId="6406D2F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592806B" w14:textId="74D858C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DNOETWL5</w:t>
            </w:r>
          </w:p>
        </w:tc>
        <w:tc>
          <w:tcPr>
            <w:tcW w:w="1980" w:type="dxa"/>
            <w:tcBorders>
              <w:top w:val="nil"/>
              <w:left w:val="nil"/>
              <w:bottom w:val="single" w:sz="8" w:space="0" w:color="E2E2E2"/>
              <w:right w:val="single" w:sz="8" w:space="0" w:color="E2E2E2"/>
            </w:tcBorders>
            <w:noWrap/>
          </w:tcPr>
          <w:p w14:paraId="6055463C" w14:textId="2AD368B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tcPr>
          <w:p w14:paraId="427462EF" w14:textId="0B662AC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noWrap/>
          </w:tcPr>
          <w:p w14:paraId="06043D53" w14:textId="6982C68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tcPr>
          <w:p w14:paraId="6BB14C1A" w14:textId="59077E3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75E883E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6CEAF21" w14:textId="0F81D4E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2213133" w14:textId="02D1825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E692B73" w14:textId="3A8287C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XALM689</w:t>
            </w:r>
          </w:p>
        </w:tc>
        <w:tc>
          <w:tcPr>
            <w:tcW w:w="1980" w:type="dxa"/>
            <w:tcBorders>
              <w:top w:val="nil"/>
              <w:left w:val="nil"/>
              <w:bottom w:val="single" w:sz="8" w:space="0" w:color="E2E2E2"/>
              <w:right w:val="single" w:sz="8" w:space="0" w:color="E2E2E2"/>
            </w:tcBorders>
            <w:noWrap/>
          </w:tcPr>
          <w:p w14:paraId="43B49DEA" w14:textId="3C9F589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ALMC_T2</w:t>
            </w:r>
          </w:p>
        </w:tc>
        <w:tc>
          <w:tcPr>
            <w:tcW w:w="1180" w:type="dxa"/>
            <w:tcBorders>
              <w:top w:val="nil"/>
              <w:left w:val="nil"/>
              <w:bottom w:val="single" w:sz="8" w:space="0" w:color="E2E2E2"/>
              <w:right w:val="single" w:sz="8" w:space="0" w:color="E2E2E2"/>
            </w:tcBorders>
            <w:noWrap/>
          </w:tcPr>
          <w:p w14:paraId="031AEA43" w14:textId="4815DF3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ALMC</w:t>
            </w:r>
          </w:p>
        </w:tc>
        <w:tc>
          <w:tcPr>
            <w:tcW w:w="1180" w:type="dxa"/>
            <w:tcBorders>
              <w:top w:val="nil"/>
              <w:left w:val="nil"/>
              <w:bottom w:val="single" w:sz="8" w:space="0" w:color="E2E2E2"/>
              <w:right w:val="single" w:sz="8" w:space="0" w:color="E2E2E2"/>
            </w:tcBorders>
            <w:noWrap/>
          </w:tcPr>
          <w:p w14:paraId="3A99AE0F" w14:textId="0A21E6D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ALMC</w:t>
            </w:r>
          </w:p>
        </w:tc>
        <w:tc>
          <w:tcPr>
            <w:tcW w:w="1300" w:type="dxa"/>
            <w:tcBorders>
              <w:top w:val="nil"/>
              <w:left w:val="nil"/>
              <w:bottom w:val="single" w:sz="8" w:space="0" w:color="E2E2E2"/>
              <w:right w:val="single" w:sz="8" w:space="0" w:color="E2E2E2"/>
            </w:tcBorders>
            <w:noWrap/>
          </w:tcPr>
          <w:p w14:paraId="34B74540" w14:textId="51A1FBC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4D4C4B4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4187AEC" w14:textId="4E45FA0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A309975" w14:textId="6D95E9D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57C02BB" w14:textId="2B3883E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noWrap/>
          </w:tcPr>
          <w:p w14:paraId="6181A8FB" w14:textId="3229ABC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noWrap/>
          </w:tcPr>
          <w:p w14:paraId="463C9859" w14:textId="03B0EB1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noWrap/>
          </w:tcPr>
          <w:p w14:paraId="1DAD6F24" w14:textId="3537580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noWrap/>
          </w:tcPr>
          <w:p w14:paraId="218D85A2" w14:textId="2738BE6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249AB4F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2EFC752" w14:textId="46ECBE7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3BE4BF0" w14:textId="0354E28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674040A" w14:textId="6A825CE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SOZNFRI9</w:t>
            </w:r>
          </w:p>
        </w:tc>
        <w:tc>
          <w:tcPr>
            <w:tcW w:w="1980" w:type="dxa"/>
            <w:tcBorders>
              <w:top w:val="nil"/>
              <w:left w:val="nil"/>
              <w:bottom w:val="single" w:sz="8" w:space="0" w:color="E2E2E2"/>
              <w:right w:val="single" w:sz="8" w:space="0" w:color="E2E2E2"/>
            </w:tcBorders>
            <w:noWrap/>
          </w:tcPr>
          <w:p w14:paraId="5BCBD9E9" w14:textId="2634102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BIGLAK_PHBL_T1_1</w:t>
            </w:r>
          </w:p>
        </w:tc>
        <w:tc>
          <w:tcPr>
            <w:tcW w:w="1180" w:type="dxa"/>
            <w:tcBorders>
              <w:top w:val="nil"/>
              <w:left w:val="nil"/>
              <w:bottom w:val="single" w:sz="8" w:space="0" w:color="E2E2E2"/>
              <w:right w:val="single" w:sz="8" w:space="0" w:color="E2E2E2"/>
            </w:tcBorders>
            <w:noWrap/>
          </w:tcPr>
          <w:p w14:paraId="3673973D" w14:textId="365C4BA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BIGLAKE</w:t>
            </w:r>
          </w:p>
        </w:tc>
        <w:tc>
          <w:tcPr>
            <w:tcW w:w="1180" w:type="dxa"/>
            <w:tcBorders>
              <w:top w:val="nil"/>
              <w:left w:val="nil"/>
              <w:bottom w:val="single" w:sz="8" w:space="0" w:color="E2E2E2"/>
              <w:right w:val="single" w:sz="8" w:space="0" w:color="E2E2E2"/>
            </w:tcBorders>
            <w:noWrap/>
          </w:tcPr>
          <w:p w14:paraId="0B7DBF9A" w14:textId="0DD0562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PHBL_TAP</w:t>
            </w:r>
          </w:p>
        </w:tc>
        <w:tc>
          <w:tcPr>
            <w:tcW w:w="1300" w:type="dxa"/>
            <w:tcBorders>
              <w:top w:val="nil"/>
              <w:left w:val="nil"/>
              <w:bottom w:val="single" w:sz="8" w:space="0" w:color="E2E2E2"/>
              <w:right w:val="single" w:sz="8" w:space="0" w:color="E2E2E2"/>
            </w:tcBorders>
            <w:noWrap/>
          </w:tcPr>
          <w:p w14:paraId="722C3283" w14:textId="0C8637B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13FD9FF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E1C4403" w14:textId="141432A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D6A0559" w14:textId="65E751C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75C1480" w14:textId="763A4DA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MBONNED5</w:t>
            </w:r>
          </w:p>
        </w:tc>
        <w:tc>
          <w:tcPr>
            <w:tcW w:w="1980" w:type="dxa"/>
            <w:tcBorders>
              <w:top w:val="nil"/>
              <w:left w:val="nil"/>
              <w:bottom w:val="single" w:sz="8" w:space="0" w:color="E2E2E2"/>
              <w:right w:val="single" w:sz="8" w:space="0" w:color="E2E2E2"/>
            </w:tcBorders>
            <w:noWrap/>
          </w:tcPr>
          <w:p w14:paraId="528B655D" w14:textId="35C32A7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noWrap/>
          </w:tcPr>
          <w:p w14:paraId="48BC8C15" w14:textId="1B40BC5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noWrap/>
          </w:tcPr>
          <w:p w14:paraId="0456DFAB" w14:textId="1D856C4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noWrap/>
          </w:tcPr>
          <w:p w14:paraId="13CF5507" w14:textId="2296EAF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4E535E2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3EED04E" w14:textId="12C172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BB9E054" w14:textId="2247189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4DFE5DC" w14:textId="1C885C8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SCO2EUL8</w:t>
            </w:r>
          </w:p>
        </w:tc>
        <w:tc>
          <w:tcPr>
            <w:tcW w:w="1980" w:type="dxa"/>
            <w:tcBorders>
              <w:top w:val="nil"/>
              <w:left w:val="nil"/>
              <w:bottom w:val="single" w:sz="8" w:space="0" w:color="E2E2E2"/>
              <w:right w:val="single" w:sz="8" w:space="0" w:color="E2E2E2"/>
            </w:tcBorders>
            <w:noWrap/>
          </w:tcPr>
          <w:p w14:paraId="3C81FFC4" w14:textId="3652C64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noWrap/>
          </w:tcPr>
          <w:p w14:paraId="623DC9AF" w14:textId="208CF80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noWrap/>
          </w:tcPr>
          <w:p w14:paraId="776F235A" w14:textId="5B139F1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noWrap/>
          </w:tcPr>
          <w:p w14:paraId="7DAC194B" w14:textId="1ACA6BC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37BC4BD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F4F4359" w14:textId="62957CE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ED796FB" w14:textId="1BE5419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FC7F985" w14:textId="45124D5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SCONMGS5</w:t>
            </w:r>
          </w:p>
        </w:tc>
        <w:tc>
          <w:tcPr>
            <w:tcW w:w="1980" w:type="dxa"/>
            <w:tcBorders>
              <w:top w:val="nil"/>
              <w:left w:val="nil"/>
              <w:bottom w:val="single" w:sz="8" w:space="0" w:color="E2E2E2"/>
              <w:right w:val="single" w:sz="8" w:space="0" w:color="E2E2E2"/>
            </w:tcBorders>
            <w:noWrap/>
          </w:tcPr>
          <w:p w14:paraId="75BC3117" w14:textId="6A2DFCB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6056__Z</w:t>
            </w:r>
          </w:p>
        </w:tc>
        <w:tc>
          <w:tcPr>
            <w:tcW w:w="1180" w:type="dxa"/>
            <w:tcBorders>
              <w:top w:val="nil"/>
              <w:left w:val="nil"/>
              <w:bottom w:val="single" w:sz="8" w:space="0" w:color="E2E2E2"/>
              <w:right w:val="single" w:sz="8" w:space="0" w:color="E2E2E2"/>
            </w:tcBorders>
            <w:noWrap/>
          </w:tcPr>
          <w:p w14:paraId="4FB42E06" w14:textId="0145BB5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noWrap/>
          </w:tcPr>
          <w:p w14:paraId="4E5680F5" w14:textId="6B31134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noWrap/>
          </w:tcPr>
          <w:p w14:paraId="679E1C9B" w14:textId="54BCA13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116134C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DB62F4D" w14:textId="6381C96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1417FA7" w14:textId="0518F32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8CB0BFA" w14:textId="2935CF0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noWrap/>
          </w:tcPr>
          <w:p w14:paraId="1097354A" w14:textId="1053220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BALLIN_HUMBLT1_1</w:t>
            </w:r>
          </w:p>
        </w:tc>
        <w:tc>
          <w:tcPr>
            <w:tcW w:w="1180" w:type="dxa"/>
            <w:tcBorders>
              <w:top w:val="nil"/>
              <w:left w:val="nil"/>
              <w:bottom w:val="single" w:sz="8" w:space="0" w:color="E2E2E2"/>
              <w:right w:val="single" w:sz="8" w:space="0" w:color="E2E2E2"/>
            </w:tcBorders>
            <w:noWrap/>
          </w:tcPr>
          <w:p w14:paraId="13E40598" w14:textId="604DE12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BALLINGE</w:t>
            </w:r>
          </w:p>
        </w:tc>
        <w:tc>
          <w:tcPr>
            <w:tcW w:w="1180" w:type="dxa"/>
            <w:tcBorders>
              <w:top w:val="nil"/>
              <w:left w:val="nil"/>
              <w:bottom w:val="single" w:sz="8" w:space="0" w:color="E2E2E2"/>
              <w:right w:val="single" w:sz="8" w:space="0" w:color="E2E2E2"/>
            </w:tcBorders>
            <w:noWrap/>
          </w:tcPr>
          <w:p w14:paraId="2DB7440E" w14:textId="26C46BB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HUMBLTAP</w:t>
            </w:r>
          </w:p>
        </w:tc>
        <w:tc>
          <w:tcPr>
            <w:tcW w:w="1300" w:type="dxa"/>
            <w:tcBorders>
              <w:top w:val="nil"/>
              <w:left w:val="nil"/>
              <w:bottom w:val="single" w:sz="8" w:space="0" w:color="E2E2E2"/>
              <w:right w:val="single" w:sz="8" w:space="0" w:color="E2E2E2"/>
            </w:tcBorders>
            <w:noWrap/>
          </w:tcPr>
          <w:p w14:paraId="6ABA8A86" w14:textId="58661D2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2AE5D63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932D165" w14:textId="607A60A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D97E962" w14:textId="51DAB29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7E11857" w14:textId="4E0164F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noWrap/>
          </w:tcPr>
          <w:p w14:paraId="316F7CE0" w14:textId="268ABD4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noWrap/>
          </w:tcPr>
          <w:p w14:paraId="1D166ADA" w14:textId="338C48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noWrap/>
          </w:tcPr>
          <w:p w14:paraId="000DFFFF" w14:textId="27C34C3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noWrap/>
          </w:tcPr>
          <w:p w14:paraId="34228219" w14:textId="0A4F08C3"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47B3F9F5"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E58015A" w14:textId="150FD83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138BFD3" w14:textId="1BE672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923CB3C" w14:textId="72BE8FC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noWrap/>
          </w:tcPr>
          <w:p w14:paraId="0D387E83" w14:textId="139EF3B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noWrap/>
          </w:tcPr>
          <w:p w14:paraId="4B5A2687" w14:textId="53F8FB0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noWrap/>
          </w:tcPr>
          <w:p w14:paraId="5C84F90F" w14:textId="11C2972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noWrap/>
          </w:tcPr>
          <w:p w14:paraId="7453A37D" w14:textId="712C9C2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4365E02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E88F61B" w14:textId="5770B70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7565C4D" w14:textId="1A2B50D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71FBE6D" w14:textId="0AC9A0F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noWrap/>
          </w:tcPr>
          <w:p w14:paraId="77D94E3C" w14:textId="743057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SANTAR_WOLFCA1_1</w:t>
            </w:r>
          </w:p>
        </w:tc>
        <w:tc>
          <w:tcPr>
            <w:tcW w:w="1180" w:type="dxa"/>
            <w:tcBorders>
              <w:top w:val="nil"/>
              <w:left w:val="nil"/>
              <w:bottom w:val="single" w:sz="8" w:space="0" w:color="E2E2E2"/>
              <w:right w:val="single" w:sz="8" w:space="0" w:color="E2E2E2"/>
            </w:tcBorders>
            <w:noWrap/>
          </w:tcPr>
          <w:p w14:paraId="669B508D" w14:textId="7D94FA8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WOLFCAMP</w:t>
            </w:r>
          </w:p>
        </w:tc>
        <w:tc>
          <w:tcPr>
            <w:tcW w:w="1180" w:type="dxa"/>
            <w:tcBorders>
              <w:top w:val="nil"/>
              <w:left w:val="nil"/>
              <w:bottom w:val="single" w:sz="8" w:space="0" w:color="E2E2E2"/>
              <w:right w:val="single" w:sz="8" w:space="0" w:color="E2E2E2"/>
            </w:tcBorders>
            <w:noWrap/>
          </w:tcPr>
          <w:p w14:paraId="6F6E1BB1" w14:textId="575CFD0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noWrap/>
          </w:tcPr>
          <w:p w14:paraId="6E2959C6" w14:textId="25635DC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505CE0A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6558001" w14:textId="7011F85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91C6A8D" w14:textId="7C70A89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23061F1" w14:textId="08FFE53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MDTPCTH5</w:t>
            </w:r>
          </w:p>
        </w:tc>
        <w:tc>
          <w:tcPr>
            <w:tcW w:w="1980" w:type="dxa"/>
            <w:tcBorders>
              <w:top w:val="nil"/>
              <w:left w:val="nil"/>
              <w:bottom w:val="single" w:sz="8" w:space="0" w:color="E2E2E2"/>
              <w:right w:val="single" w:sz="8" w:space="0" w:color="E2E2E2"/>
            </w:tcBorders>
            <w:noWrap/>
          </w:tcPr>
          <w:p w14:paraId="352A0F4D" w14:textId="5C08884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1025__B</w:t>
            </w:r>
          </w:p>
        </w:tc>
        <w:tc>
          <w:tcPr>
            <w:tcW w:w="1180" w:type="dxa"/>
            <w:tcBorders>
              <w:top w:val="nil"/>
              <w:left w:val="nil"/>
              <w:bottom w:val="single" w:sz="8" w:space="0" w:color="E2E2E2"/>
              <w:right w:val="single" w:sz="8" w:space="0" w:color="E2E2E2"/>
            </w:tcBorders>
            <w:noWrap/>
          </w:tcPr>
          <w:p w14:paraId="2999D205" w14:textId="4E5FFE5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FROWS</w:t>
            </w:r>
          </w:p>
        </w:tc>
        <w:tc>
          <w:tcPr>
            <w:tcW w:w="1180" w:type="dxa"/>
            <w:tcBorders>
              <w:top w:val="nil"/>
              <w:left w:val="nil"/>
              <w:bottom w:val="single" w:sz="8" w:space="0" w:color="E2E2E2"/>
              <w:right w:val="single" w:sz="8" w:space="0" w:color="E2E2E2"/>
            </w:tcBorders>
            <w:noWrap/>
          </w:tcPr>
          <w:p w14:paraId="0D1AC384" w14:textId="53ACB8C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MCLSW</w:t>
            </w:r>
          </w:p>
        </w:tc>
        <w:tc>
          <w:tcPr>
            <w:tcW w:w="1300" w:type="dxa"/>
            <w:tcBorders>
              <w:top w:val="nil"/>
              <w:left w:val="nil"/>
              <w:bottom w:val="single" w:sz="8" w:space="0" w:color="E2E2E2"/>
              <w:right w:val="single" w:sz="8" w:space="0" w:color="E2E2E2"/>
            </w:tcBorders>
            <w:noWrap/>
          </w:tcPr>
          <w:p w14:paraId="56CB4D2F" w14:textId="24388E9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5576FB1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62486E6" w14:textId="28C325D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257D98F" w14:textId="618EE9D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F41F8AC" w14:textId="42AEB7C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SBROALP9</w:t>
            </w:r>
          </w:p>
        </w:tc>
        <w:tc>
          <w:tcPr>
            <w:tcW w:w="1980" w:type="dxa"/>
            <w:tcBorders>
              <w:top w:val="nil"/>
              <w:left w:val="nil"/>
              <w:bottom w:val="single" w:sz="8" w:space="0" w:color="E2E2E2"/>
              <w:right w:val="single" w:sz="8" w:space="0" w:color="E2E2E2"/>
            </w:tcBorders>
            <w:noWrap/>
          </w:tcPr>
          <w:p w14:paraId="30EDC164" w14:textId="43CDF84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noWrap/>
          </w:tcPr>
          <w:p w14:paraId="2C20EA2D" w14:textId="4FB9CC1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noWrap/>
          </w:tcPr>
          <w:p w14:paraId="05C499D1" w14:textId="25D6D56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COCS</w:t>
            </w:r>
          </w:p>
        </w:tc>
        <w:tc>
          <w:tcPr>
            <w:tcW w:w="1300" w:type="dxa"/>
            <w:tcBorders>
              <w:top w:val="nil"/>
              <w:left w:val="nil"/>
              <w:bottom w:val="single" w:sz="8" w:space="0" w:color="E2E2E2"/>
              <w:right w:val="single" w:sz="8" w:space="0" w:color="E2E2E2"/>
            </w:tcBorders>
            <w:noWrap/>
          </w:tcPr>
          <w:p w14:paraId="624D95C1" w14:textId="3DC5F53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5F67C56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08C2D86" w14:textId="6E5BF65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CBB4B0B" w14:textId="5905975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83AA4E9" w14:textId="468C69B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SWLTBRT8</w:t>
            </w:r>
          </w:p>
        </w:tc>
        <w:tc>
          <w:tcPr>
            <w:tcW w:w="1980" w:type="dxa"/>
            <w:tcBorders>
              <w:top w:val="nil"/>
              <w:left w:val="nil"/>
              <w:bottom w:val="single" w:sz="8" w:space="0" w:color="E2E2E2"/>
              <w:right w:val="single" w:sz="8" w:space="0" w:color="E2E2E2"/>
            </w:tcBorders>
            <w:noWrap/>
          </w:tcPr>
          <w:p w14:paraId="6CD55629" w14:textId="13C1057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noWrap/>
          </w:tcPr>
          <w:p w14:paraId="4F5742BA" w14:textId="6EFAD06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EUSTSERC</w:t>
            </w:r>
          </w:p>
        </w:tc>
        <w:tc>
          <w:tcPr>
            <w:tcW w:w="1180" w:type="dxa"/>
            <w:tcBorders>
              <w:top w:val="nil"/>
              <w:left w:val="nil"/>
              <w:bottom w:val="single" w:sz="8" w:space="0" w:color="E2E2E2"/>
              <w:right w:val="single" w:sz="8" w:space="0" w:color="E2E2E2"/>
            </w:tcBorders>
            <w:noWrap/>
          </w:tcPr>
          <w:p w14:paraId="61A7BFB2" w14:textId="271B335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WALTSSRC</w:t>
            </w:r>
          </w:p>
        </w:tc>
        <w:tc>
          <w:tcPr>
            <w:tcW w:w="1300" w:type="dxa"/>
            <w:tcBorders>
              <w:top w:val="nil"/>
              <w:left w:val="nil"/>
              <w:bottom w:val="single" w:sz="8" w:space="0" w:color="E2E2E2"/>
              <w:right w:val="single" w:sz="8" w:space="0" w:color="E2E2E2"/>
            </w:tcBorders>
            <w:noWrap/>
          </w:tcPr>
          <w:p w14:paraId="7B71FF9B" w14:textId="598DD57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17053DD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B0C25FB" w14:textId="3142306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C19DECF" w14:textId="5347F63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7856FC2" w14:textId="0ABEC16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tcPr>
          <w:p w14:paraId="351D4709" w14:textId="530D6EB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HARGRO_PUMPJA1_1</w:t>
            </w:r>
          </w:p>
        </w:tc>
        <w:tc>
          <w:tcPr>
            <w:tcW w:w="1180" w:type="dxa"/>
            <w:tcBorders>
              <w:top w:val="nil"/>
              <w:left w:val="nil"/>
              <w:bottom w:val="single" w:sz="8" w:space="0" w:color="E2E2E2"/>
              <w:right w:val="single" w:sz="8" w:space="0" w:color="E2E2E2"/>
            </w:tcBorders>
            <w:noWrap/>
          </w:tcPr>
          <w:p w14:paraId="3F3AEAC7" w14:textId="455C6EF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180" w:type="dxa"/>
            <w:tcBorders>
              <w:top w:val="nil"/>
              <w:left w:val="nil"/>
              <w:bottom w:val="single" w:sz="8" w:space="0" w:color="E2E2E2"/>
              <w:right w:val="single" w:sz="8" w:space="0" w:color="E2E2E2"/>
            </w:tcBorders>
            <w:noWrap/>
          </w:tcPr>
          <w:p w14:paraId="524DAB36" w14:textId="0618E9F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PUMPJACK</w:t>
            </w:r>
          </w:p>
        </w:tc>
        <w:tc>
          <w:tcPr>
            <w:tcW w:w="1300" w:type="dxa"/>
            <w:tcBorders>
              <w:top w:val="nil"/>
              <w:left w:val="nil"/>
              <w:bottom w:val="single" w:sz="8" w:space="0" w:color="E2E2E2"/>
              <w:right w:val="single" w:sz="8" w:space="0" w:color="E2E2E2"/>
            </w:tcBorders>
            <w:noWrap/>
          </w:tcPr>
          <w:p w14:paraId="08AE0512" w14:textId="04D3ACF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14276D8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F21FA5B" w14:textId="479EBD6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58E5711" w14:textId="2FD5953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0AEF122" w14:textId="2FCAA65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noWrap/>
          </w:tcPr>
          <w:p w14:paraId="2265638B" w14:textId="0C5D24E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noWrap/>
          </w:tcPr>
          <w:p w14:paraId="26A89C32" w14:textId="6C5CEFE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noWrap/>
          </w:tcPr>
          <w:p w14:paraId="2D7CF5B1" w14:textId="446C702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noWrap/>
          </w:tcPr>
          <w:p w14:paraId="2DEA64BD" w14:textId="0F1725C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07FF7A14"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7A240E4" w14:textId="0610A06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6A04B09" w14:textId="46E56A5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E6B7ACD" w14:textId="6A2DD29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DTCRTHS5</w:t>
            </w:r>
          </w:p>
        </w:tc>
        <w:tc>
          <w:tcPr>
            <w:tcW w:w="1980" w:type="dxa"/>
            <w:tcBorders>
              <w:top w:val="nil"/>
              <w:left w:val="nil"/>
              <w:bottom w:val="single" w:sz="8" w:space="0" w:color="E2E2E2"/>
              <w:right w:val="single" w:sz="8" w:space="0" w:color="E2E2E2"/>
            </w:tcBorders>
            <w:noWrap/>
          </w:tcPr>
          <w:p w14:paraId="3C52DED8" w14:textId="7AF5BBA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noWrap/>
          </w:tcPr>
          <w:p w14:paraId="523BCC2D" w14:textId="402D081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noWrap/>
          </w:tcPr>
          <w:p w14:paraId="5B14ADAB" w14:textId="1A9BBE6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tcPr>
          <w:p w14:paraId="4357525C" w14:textId="63E47F2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4E196D2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EFAFEE5" w14:textId="4FEE360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E1188C9" w14:textId="009AD1D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1B94894" w14:textId="4E70897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DWLFMET5</w:t>
            </w:r>
          </w:p>
        </w:tc>
        <w:tc>
          <w:tcPr>
            <w:tcW w:w="1980" w:type="dxa"/>
            <w:tcBorders>
              <w:top w:val="nil"/>
              <w:left w:val="nil"/>
              <w:bottom w:val="single" w:sz="8" w:space="0" w:color="E2E2E2"/>
              <w:right w:val="single" w:sz="8" w:space="0" w:color="E2E2E2"/>
            </w:tcBorders>
            <w:noWrap/>
          </w:tcPr>
          <w:p w14:paraId="6C22537E" w14:textId="4E56265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6345__L</w:t>
            </w:r>
          </w:p>
        </w:tc>
        <w:tc>
          <w:tcPr>
            <w:tcW w:w="1180" w:type="dxa"/>
            <w:tcBorders>
              <w:top w:val="nil"/>
              <w:left w:val="nil"/>
              <w:bottom w:val="single" w:sz="8" w:space="0" w:color="E2E2E2"/>
              <w:right w:val="single" w:sz="8" w:space="0" w:color="E2E2E2"/>
            </w:tcBorders>
            <w:noWrap/>
          </w:tcPr>
          <w:p w14:paraId="7BEA012E" w14:textId="5A0AD9C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SNDHT</w:t>
            </w:r>
          </w:p>
        </w:tc>
        <w:tc>
          <w:tcPr>
            <w:tcW w:w="1180" w:type="dxa"/>
            <w:tcBorders>
              <w:top w:val="nil"/>
              <w:left w:val="nil"/>
              <w:bottom w:val="single" w:sz="8" w:space="0" w:color="E2E2E2"/>
              <w:right w:val="single" w:sz="8" w:space="0" w:color="E2E2E2"/>
            </w:tcBorders>
            <w:noWrap/>
          </w:tcPr>
          <w:p w14:paraId="5B3C3E04" w14:textId="6D51D49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WLFSW</w:t>
            </w:r>
          </w:p>
        </w:tc>
        <w:tc>
          <w:tcPr>
            <w:tcW w:w="1300" w:type="dxa"/>
            <w:tcBorders>
              <w:top w:val="nil"/>
              <w:left w:val="nil"/>
              <w:bottom w:val="single" w:sz="8" w:space="0" w:color="E2E2E2"/>
              <w:right w:val="single" w:sz="8" w:space="0" w:color="E2E2E2"/>
            </w:tcBorders>
            <w:noWrap/>
          </w:tcPr>
          <w:p w14:paraId="3124067B" w14:textId="7755F6F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114929F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07D7484" w14:textId="37EFD4C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7EBD5C1" w14:textId="06C2533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D7412E0" w14:textId="67FF7A6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DKENBA89</w:t>
            </w:r>
          </w:p>
        </w:tc>
        <w:tc>
          <w:tcPr>
            <w:tcW w:w="1980" w:type="dxa"/>
            <w:tcBorders>
              <w:top w:val="nil"/>
              <w:left w:val="nil"/>
              <w:bottom w:val="single" w:sz="8" w:space="0" w:color="E2E2E2"/>
              <w:right w:val="single" w:sz="8" w:space="0" w:color="E2E2E2"/>
            </w:tcBorders>
            <w:noWrap/>
          </w:tcPr>
          <w:p w14:paraId="0904D2FA" w14:textId="4F07092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noWrap/>
          </w:tcPr>
          <w:p w14:paraId="191E6BC2" w14:textId="5BF6C0D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noWrap/>
          </w:tcPr>
          <w:p w14:paraId="3F18A806" w14:textId="245096E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noWrap/>
          </w:tcPr>
          <w:p w14:paraId="2FF2D103" w14:textId="42B9E87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466BD02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EDBECAE" w14:textId="71191C0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613A408" w14:textId="6B55858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A889210" w14:textId="4AF1248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noWrap/>
          </w:tcPr>
          <w:p w14:paraId="34582A68" w14:textId="201217D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SANA_FMR1</w:t>
            </w:r>
          </w:p>
        </w:tc>
        <w:tc>
          <w:tcPr>
            <w:tcW w:w="1180" w:type="dxa"/>
            <w:tcBorders>
              <w:top w:val="nil"/>
              <w:left w:val="nil"/>
              <w:bottom w:val="single" w:sz="8" w:space="0" w:color="E2E2E2"/>
              <w:right w:val="single" w:sz="8" w:space="0" w:color="E2E2E2"/>
            </w:tcBorders>
            <w:noWrap/>
          </w:tcPr>
          <w:p w14:paraId="355FB345" w14:textId="71298F0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SANA</w:t>
            </w:r>
          </w:p>
        </w:tc>
        <w:tc>
          <w:tcPr>
            <w:tcW w:w="1180" w:type="dxa"/>
            <w:tcBorders>
              <w:top w:val="nil"/>
              <w:left w:val="nil"/>
              <w:bottom w:val="single" w:sz="8" w:space="0" w:color="E2E2E2"/>
              <w:right w:val="single" w:sz="8" w:space="0" w:color="E2E2E2"/>
            </w:tcBorders>
            <w:noWrap/>
          </w:tcPr>
          <w:p w14:paraId="336D2F97" w14:textId="626136B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SANA</w:t>
            </w:r>
          </w:p>
        </w:tc>
        <w:tc>
          <w:tcPr>
            <w:tcW w:w="1300" w:type="dxa"/>
            <w:tcBorders>
              <w:top w:val="nil"/>
              <w:left w:val="nil"/>
              <w:bottom w:val="single" w:sz="8" w:space="0" w:color="E2E2E2"/>
              <w:right w:val="single" w:sz="8" w:space="0" w:color="E2E2E2"/>
            </w:tcBorders>
            <w:noWrap/>
          </w:tcPr>
          <w:p w14:paraId="7EC77F4E" w14:textId="467DF53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448EAB74"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11DCCC7" w14:textId="6934D87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F45A8E3" w14:textId="2B60D10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E6CE7F5" w14:textId="3C40C3A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noWrap/>
          </w:tcPr>
          <w:p w14:paraId="030B4D2B" w14:textId="1B9FA98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noWrap/>
          </w:tcPr>
          <w:p w14:paraId="639C0FB5" w14:textId="5737662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ESCONDID</w:t>
            </w:r>
          </w:p>
        </w:tc>
        <w:tc>
          <w:tcPr>
            <w:tcW w:w="1180" w:type="dxa"/>
            <w:tcBorders>
              <w:top w:val="nil"/>
              <w:left w:val="nil"/>
              <w:bottom w:val="single" w:sz="8" w:space="0" w:color="E2E2E2"/>
              <w:right w:val="single" w:sz="8" w:space="0" w:color="E2E2E2"/>
            </w:tcBorders>
            <w:noWrap/>
          </w:tcPr>
          <w:p w14:paraId="75138F95" w14:textId="0357A6C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noWrap/>
          </w:tcPr>
          <w:p w14:paraId="0A784F81" w14:textId="54A65013"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7A7D013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05465B2" w14:textId="0B5AC7B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0CE2E5D" w14:textId="34AB7C2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0D5714F" w14:textId="31C706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noWrap/>
          </w:tcPr>
          <w:p w14:paraId="4768E77F" w14:textId="3B5E26B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noWrap/>
          </w:tcPr>
          <w:p w14:paraId="1E85E076" w14:textId="25FF442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noWrap/>
          </w:tcPr>
          <w:p w14:paraId="1100C2DF" w14:textId="4CE706B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noWrap/>
          </w:tcPr>
          <w:p w14:paraId="65409ABC" w14:textId="55F9F6F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6828B82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8A3F8BD" w14:textId="71855DE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58A4433" w14:textId="2470CC9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46734B1" w14:textId="1664F2E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DLNCGRS5</w:t>
            </w:r>
          </w:p>
        </w:tc>
        <w:tc>
          <w:tcPr>
            <w:tcW w:w="1980" w:type="dxa"/>
            <w:tcBorders>
              <w:top w:val="nil"/>
              <w:left w:val="nil"/>
              <w:bottom w:val="single" w:sz="8" w:space="0" w:color="E2E2E2"/>
              <w:right w:val="single" w:sz="8" w:space="0" w:color="E2E2E2"/>
            </w:tcBorders>
            <w:noWrap/>
          </w:tcPr>
          <w:p w14:paraId="565D2DCF" w14:textId="39C7570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6380__D</w:t>
            </w:r>
          </w:p>
        </w:tc>
        <w:tc>
          <w:tcPr>
            <w:tcW w:w="1180" w:type="dxa"/>
            <w:tcBorders>
              <w:top w:val="nil"/>
              <w:left w:val="nil"/>
              <w:bottom w:val="single" w:sz="8" w:space="0" w:color="E2E2E2"/>
              <w:right w:val="single" w:sz="8" w:space="0" w:color="E2E2E2"/>
            </w:tcBorders>
            <w:noWrap/>
          </w:tcPr>
          <w:p w14:paraId="4FB3514A" w14:textId="2F6313A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MURRAY</w:t>
            </w:r>
          </w:p>
        </w:tc>
        <w:tc>
          <w:tcPr>
            <w:tcW w:w="1180" w:type="dxa"/>
            <w:tcBorders>
              <w:top w:val="nil"/>
              <w:left w:val="nil"/>
              <w:bottom w:val="single" w:sz="8" w:space="0" w:color="E2E2E2"/>
              <w:right w:val="single" w:sz="8" w:space="0" w:color="E2E2E2"/>
            </w:tcBorders>
            <w:noWrap/>
          </w:tcPr>
          <w:p w14:paraId="2D425DB9" w14:textId="06F561D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PAINTCRE</w:t>
            </w:r>
          </w:p>
        </w:tc>
        <w:tc>
          <w:tcPr>
            <w:tcW w:w="1300" w:type="dxa"/>
            <w:tcBorders>
              <w:top w:val="nil"/>
              <w:left w:val="nil"/>
              <w:bottom w:val="single" w:sz="8" w:space="0" w:color="E2E2E2"/>
              <w:right w:val="single" w:sz="8" w:space="0" w:color="E2E2E2"/>
            </w:tcBorders>
            <w:noWrap/>
          </w:tcPr>
          <w:p w14:paraId="661253E0" w14:textId="0EB6E76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191099A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D2C9836" w14:textId="19D7DE5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2D841BC" w14:textId="09788DF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D5E955A" w14:textId="70EBDE1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MMCKLNC5</w:t>
            </w:r>
          </w:p>
        </w:tc>
        <w:tc>
          <w:tcPr>
            <w:tcW w:w="1980" w:type="dxa"/>
            <w:tcBorders>
              <w:top w:val="nil"/>
              <w:left w:val="nil"/>
              <w:bottom w:val="single" w:sz="8" w:space="0" w:color="E2E2E2"/>
              <w:right w:val="single" w:sz="8" w:space="0" w:color="E2E2E2"/>
            </w:tcBorders>
            <w:noWrap/>
          </w:tcPr>
          <w:p w14:paraId="20945F2F" w14:textId="23B4785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6380__D</w:t>
            </w:r>
          </w:p>
        </w:tc>
        <w:tc>
          <w:tcPr>
            <w:tcW w:w="1180" w:type="dxa"/>
            <w:tcBorders>
              <w:top w:val="nil"/>
              <w:left w:val="nil"/>
              <w:bottom w:val="single" w:sz="8" w:space="0" w:color="E2E2E2"/>
              <w:right w:val="single" w:sz="8" w:space="0" w:color="E2E2E2"/>
            </w:tcBorders>
            <w:noWrap/>
          </w:tcPr>
          <w:p w14:paraId="77145E78" w14:textId="5D78926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MURRAY</w:t>
            </w:r>
          </w:p>
        </w:tc>
        <w:tc>
          <w:tcPr>
            <w:tcW w:w="1180" w:type="dxa"/>
            <w:tcBorders>
              <w:top w:val="nil"/>
              <w:left w:val="nil"/>
              <w:bottom w:val="single" w:sz="8" w:space="0" w:color="E2E2E2"/>
              <w:right w:val="single" w:sz="8" w:space="0" w:color="E2E2E2"/>
            </w:tcBorders>
            <w:noWrap/>
          </w:tcPr>
          <w:p w14:paraId="63791DF9" w14:textId="7595E84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PAINTCRE</w:t>
            </w:r>
          </w:p>
        </w:tc>
        <w:tc>
          <w:tcPr>
            <w:tcW w:w="1300" w:type="dxa"/>
            <w:tcBorders>
              <w:top w:val="nil"/>
              <w:left w:val="nil"/>
              <w:bottom w:val="single" w:sz="8" w:space="0" w:color="E2E2E2"/>
              <w:right w:val="single" w:sz="8" w:space="0" w:color="E2E2E2"/>
            </w:tcBorders>
            <w:noWrap/>
          </w:tcPr>
          <w:p w14:paraId="387FC761" w14:textId="12FD3B6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33884E2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CE24A3F" w14:textId="17DD5E4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047126E" w14:textId="22776F1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19ABAA3" w14:textId="5AEC906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DTWLCED5</w:t>
            </w:r>
          </w:p>
        </w:tc>
        <w:tc>
          <w:tcPr>
            <w:tcW w:w="1980" w:type="dxa"/>
            <w:tcBorders>
              <w:top w:val="nil"/>
              <w:left w:val="nil"/>
              <w:bottom w:val="single" w:sz="8" w:space="0" w:color="E2E2E2"/>
              <w:right w:val="single" w:sz="8" w:space="0" w:color="E2E2E2"/>
            </w:tcBorders>
            <w:noWrap/>
          </w:tcPr>
          <w:p w14:paraId="67F6CD4A" w14:textId="406CA63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6056__Z</w:t>
            </w:r>
          </w:p>
        </w:tc>
        <w:tc>
          <w:tcPr>
            <w:tcW w:w="1180" w:type="dxa"/>
            <w:tcBorders>
              <w:top w:val="nil"/>
              <w:left w:val="nil"/>
              <w:bottom w:val="single" w:sz="8" w:space="0" w:color="E2E2E2"/>
              <w:right w:val="single" w:sz="8" w:space="0" w:color="E2E2E2"/>
            </w:tcBorders>
            <w:noWrap/>
          </w:tcPr>
          <w:p w14:paraId="022E8274" w14:textId="2331944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noWrap/>
          </w:tcPr>
          <w:p w14:paraId="4D4F4533" w14:textId="40122AC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noWrap/>
          </w:tcPr>
          <w:p w14:paraId="751EA40C" w14:textId="13FFFCF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52BC7A2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F2A25E0" w14:textId="5E9886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EFBCCB4" w14:textId="1C6985E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CE8F66B" w14:textId="17437A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SWLTBRT8</w:t>
            </w:r>
          </w:p>
        </w:tc>
        <w:tc>
          <w:tcPr>
            <w:tcW w:w="1980" w:type="dxa"/>
            <w:tcBorders>
              <w:top w:val="nil"/>
              <w:left w:val="nil"/>
              <w:bottom w:val="single" w:sz="8" w:space="0" w:color="E2E2E2"/>
              <w:right w:val="single" w:sz="8" w:space="0" w:color="E2E2E2"/>
            </w:tcBorders>
            <w:noWrap/>
          </w:tcPr>
          <w:p w14:paraId="10426FB2" w14:textId="12BBF98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noWrap/>
          </w:tcPr>
          <w:p w14:paraId="5FC3A6DA" w14:textId="506021F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WALTSSRC</w:t>
            </w:r>
          </w:p>
        </w:tc>
        <w:tc>
          <w:tcPr>
            <w:tcW w:w="1180" w:type="dxa"/>
            <w:tcBorders>
              <w:top w:val="nil"/>
              <w:left w:val="nil"/>
              <w:bottom w:val="single" w:sz="8" w:space="0" w:color="E2E2E2"/>
              <w:right w:val="single" w:sz="8" w:space="0" w:color="E2E2E2"/>
            </w:tcBorders>
            <w:noWrap/>
          </w:tcPr>
          <w:p w14:paraId="6FE4D2F5" w14:textId="1303882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EUSTSERC</w:t>
            </w:r>
          </w:p>
        </w:tc>
        <w:tc>
          <w:tcPr>
            <w:tcW w:w="1300" w:type="dxa"/>
            <w:tcBorders>
              <w:top w:val="nil"/>
              <w:left w:val="nil"/>
              <w:bottom w:val="single" w:sz="8" w:space="0" w:color="E2E2E2"/>
              <w:right w:val="single" w:sz="8" w:space="0" w:color="E2E2E2"/>
            </w:tcBorders>
            <w:noWrap/>
          </w:tcPr>
          <w:p w14:paraId="387DF212" w14:textId="098AF2F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269D418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3A5F272" w14:textId="3297F3C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052CA92" w14:textId="0A6FF1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331FDA1" w14:textId="038D140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DROUCHI8</w:t>
            </w:r>
          </w:p>
        </w:tc>
        <w:tc>
          <w:tcPr>
            <w:tcW w:w="1980" w:type="dxa"/>
            <w:tcBorders>
              <w:top w:val="nil"/>
              <w:left w:val="nil"/>
              <w:bottom w:val="single" w:sz="8" w:space="0" w:color="E2E2E2"/>
              <w:right w:val="single" w:sz="8" w:space="0" w:color="E2E2E2"/>
            </w:tcBorders>
            <w:noWrap/>
          </w:tcPr>
          <w:p w14:paraId="5FDC0B56" w14:textId="5645091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1680__B</w:t>
            </w:r>
          </w:p>
        </w:tc>
        <w:tc>
          <w:tcPr>
            <w:tcW w:w="1180" w:type="dxa"/>
            <w:tcBorders>
              <w:top w:val="nil"/>
              <w:left w:val="nil"/>
              <w:bottom w:val="single" w:sz="8" w:space="0" w:color="E2E2E2"/>
              <w:right w:val="single" w:sz="8" w:space="0" w:color="E2E2E2"/>
            </w:tcBorders>
            <w:noWrap/>
          </w:tcPr>
          <w:p w14:paraId="17ABDA35" w14:textId="317A569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RNDRK</w:t>
            </w:r>
          </w:p>
        </w:tc>
        <w:tc>
          <w:tcPr>
            <w:tcW w:w="1180" w:type="dxa"/>
            <w:tcBorders>
              <w:top w:val="nil"/>
              <w:left w:val="nil"/>
              <w:bottom w:val="single" w:sz="8" w:space="0" w:color="E2E2E2"/>
              <w:right w:val="single" w:sz="8" w:space="0" w:color="E2E2E2"/>
            </w:tcBorders>
            <w:noWrap/>
          </w:tcPr>
          <w:p w14:paraId="36DECF50" w14:textId="3D5921F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RRWES</w:t>
            </w:r>
          </w:p>
        </w:tc>
        <w:tc>
          <w:tcPr>
            <w:tcW w:w="1300" w:type="dxa"/>
            <w:tcBorders>
              <w:top w:val="nil"/>
              <w:left w:val="nil"/>
              <w:bottom w:val="single" w:sz="8" w:space="0" w:color="E2E2E2"/>
              <w:right w:val="single" w:sz="8" w:space="0" w:color="E2E2E2"/>
            </w:tcBorders>
            <w:noWrap/>
          </w:tcPr>
          <w:p w14:paraId="1CC40269" w14:textId="1F7900A3"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670972E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9E7812D" w14:textId="001A230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15390D6" w14:textId="05BE13F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DE83463" w14:textId="6810B77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DTRIASH8</w:t>
            </w:r>
          </w:p>
        </w:tc>
        <w:tc>
          <w:tcPr>
            <w:tcW w:w="1980" w:type="dxa"/>
            <w:tcBorders>
              <w:top w:val="nil"/>
              <w:left w:val="nil"/>
              <w:bottom w:val="single" w:sz="8" w:space="0" w:color="E2E2E2"/>
              <w:right w:val="single" w:sz="8" w:space="0" w:color="E2E2E2"/>
            </w:tcBorders>
            <w:noWrap/>
          </w:tcPr>
          <w:p w14:paraId="102EA138" w14:textId="645AEBB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211T147_1</w:t>
            </w:r>
          </w:p>
        </w:tc>
        <w:tc>
          <w:tcPr>
            <w:tcW w:w="1180" w:type="dxa"/>
            <w:tcBorders>
              <w:top w:val="nil"/>
              <w:left w:val="nil"/>
              <w:bottom w:val="single" w:sz="8" w:space="0" w:color="E2E2E2"/>
              <w:right w:val="single" w:sz="8" w:space="0" w:color="E2E2E2"/>
            </w:tcBorders>
            <w:noWrap/>
          </w:tcPr>
          <w:p w14:paraId="67EBA05B" w14:textId="0F11A7D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GILLCR</w:t>
            </w:r>
          </w:p>
        </w:tc>
        <w:tc>
          <w:tcPr>
            <w:tcW w:w="1180" w:type="dxa"/>
            <w:tcBorders>
              <w:top w:val="nil"/>
              <w:left w:val="nil"/>
              <w:bottom w:val="single" w:sz="8" w:space="0" w:color="E2E2E2"/>
              <w:right w:val="single" w:sz="8" w:space="0" w:color="E2E2E2"/>
            </w:tcBorders>
            <w:noWrap/>
          </w:tcPr>
          <w:p w14:paraId="5573BA0B" w14:textId="3361C81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MCNEIL_</w:t>
            </w:r>
          </w:p>
        </w:tc>
        <w:tc>
          <w:tcPr>
            <w:tcW w:w="1300" w:type="dxa"/>
            <w:tcBorders>
              <w:top w:val="nil"/>
              <w:left w:val="nil"/>
              <w:bottom w:val="single" w:sz="8" w:space="0" w:color="E2E2E2"/>
              <w:right w:val="single" w:sz="8" w:space="0" w:color="E2E2E2"/>
            </w:tcBorders>
            <w:noWrap/>
          </w:tcPr>
          <w:p w14:paraId="53B522EB" w14:textId="4944F48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512BD6F7"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08ADAF7" w14:textId="75662D1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9FF3303" w14:textId="6BDCDF3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E54C88A" w14:textId="136B1CD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DBYRBOW5</w:t>
            </w:r>
          </w:p>
        </w:tc>
        <w:tc>
          <w:tcPr>
            <w:tcW w:w="1980" w:type="dxa"/>
            <w:tcBorders>
              <w:top w:val="nil"/>
              <w:left w:val="nil"/>
              <w:bottom w:val="single" w:sz="8" w:space="0" w:color="E2E2E2"/>
              <w:right w:val="single" w:sz="8" w:space="0" w:color="E2E2E2"/>
            </w:tcBorders>
            <w:noWrap/>
          </w:tcPr>
          <w:p w14:paraId="459E36CA" w14:textId="0F3D327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6011__B</w:t>
            </w:r>
          </w:p>
        </w:tc>
        <w:tc>
          <w:tcPr>
            <w:tcW w:w="1180" w:type="dxa"/>
            <w:tcBorders>
              <w:top w:val="nil"/>
              <w:left w:val="nil"/>
              <w:bottom w:val="single" w:sz="8" w:space="0" w:color="E2E2E2"/>
              <w:right w:val="single" w:sz="8" w:space="0" w:color="E2E2E2"/>
            </w:tcBorders>
            <w:noWrap/>
          </w:tcPr>
          <w:p w14:paraId="61A8C982" w14:textId="39C54C4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RILEY</w:t>
            </w:r>
          </w:p>
        </w:tc>
        <w:tc>
          <w:tcPr>
            <w:tcW w:w="1180" w:type="dxa"/>
            <w:tcBorders>
              <w:top w:val="nil"/>
              <w:left w:val="nil"/>
              <w:bottom w:val="single" w:sz="8" w:space="0" w:color="E2E2E2"/>
              <w:right w:val="single" w:sz="8" w:space="0" w:color="E2E2E2"/>
            </w:tcBorders>
            <w:noWrap/>
          </w:tcPr>
          <w:p w14:paraId="2347702C" w14:textId="610C2C3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FSHSW</w:t>
            </w:r>
          </w:p>
        </w:tc>
        <w:tc>
          <w:tcPr>
            <w:tcW w:w="1300" w:type="dxa"/>
            <w:tcBorders>
              <w:top w:val="nil"/>
              <w:left w:val="nil"/>
              <w:bottom w:val="single" w:sz="8" w:space="0" w:color="E2E2E2"/>
              <w:right w:val="single" w:sz="8" w:space="0" w:color="E2E2E2"/>
            </w:tcBorders>
            <w:noWrap/>
          </w:tcPr>
          <w:p w14:paraId="06A709B3" w14:textId="2B090D7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5CA8EF9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9E2B1C0" w14:textId="1555DBF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8C9DB6F" w14:textId="19E3FE0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2F3EC24" w14:textId="5A960D7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noWrap/>
          </w:tcPr>
          <w:p w14:paraId="42B71179" w14:textId="498F78C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6505__A</w:t>
            </w:r>
          </w:p>
        </w:tc>
        <w:tc>
          <w:tcPr>
            <w:tcW w:w="1180" w:type="dxa"/>
            <w:tcBorders>
              <w:top w:val="nil"/>
              <w:left w:val="nil"/>
              <w:bottom w:val="single" w:sz="8" w:space="0" w:color="E2E2E2"/>
              <w:right w:val="single" w:sz="8" w:space="0" w:color="E2E2E2"/>
            </w:tcBorders>
            <w:noWrap/>
          </w:tcPr>
          <w:p w14:paraId="0426141F" w14:textId="20194F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NYLNT</w:t>
            </w:r>
          </w:p>
        </w:tc>
        <w:tc>
          <w:tcPr>
            <w:tcW w:w="1180" w:type="dxa"/>
            <w:tcBorders>
              <w:top w:val="nil"/>
              <w:left w:val="nil"/>
              <w:bottom w:val="single" w:sz="8" w:space="0" w:color="E2E2E2"/>
              <w:right w:val="single" w:sz="8" w:space="0" w:color="E2E2E2"/>
            </w:tcBorders>
            <w:noWrap/>
          </w:tcPr>
          <w:p w14:paraId="43DE8F7A" w14:textId="0606CAA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NYLSW</w:t>
            </w:r>
          </w:p>
        </w:tc>
        <w:tc>
          <w:tcPr>
            <w:tcW w:w="1300" w:type="dxa"/>
            <w:tcBorders>
              <w:top w:val="nil"/>
              <w:left w:val="nil"/>
              <w:bottom w:val="single" w:sz="8" w:space="0" w:color="E2E2E2"/>
              <w:right w:val="single" w:sz="8" w:space="0" w:color="E2E2E2"/>
            </w:tcBorders>
            <w:noWrap/>
          </w:tcPr>
          <w:p w14:paraId="4C330739" w14:textId="4D98312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1270715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7FD7F67" w14:textId="62A31EA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30D67B0" w14:textId="26DCCDC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44F998A" w14:textId="7FD0347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noWrap/>
          </w:tcPr>
          <w:p w14:paraId="1CC20B5E" w14:textId="7178E6B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6505__A</w:t>
            </w:r>
          </w:p>
        </w:tc>
        <w:tc>
          <w:tcPr>
            <w:tcW w:w="1180" w:type="dxa"/>
            <w:tcBorders>
              <w:top w:val="nil"/>
              <w:left w:val="nil"/>
              <w:bottom w:val="single" w:sz="8" w:space="0" w:color="E2E2E2"/>
              <w:right w:val="single" w:sz="8" w:space="0" w:color="E2E2E2"/>
            </w:tcBorders>
            <w:noWrap/>
          </w:tcPr>
          <w:p w14:paraId="5B3ACC85" w14:textId="463894B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NYLSW</w:t>
            </w:r>
          </w:p>
        </w:tc>
        <w:tc>
          <w:tcPr>
            <w:tcW w:w="1180" w:type="dxa"/>
            <w:tcBorders>
              <w:top w:val="nil"/>
              <w:left w:val="nil"/>
              <w:bottom w:val="single" w:sz="8" w:space="0" w:color="E2E2E2"/>
              <w:right w:val="single" w:sz="8" w:space="0" w:color="E2E2E2"/>
            </w:tcBorders>
            <w:noWrap/>
          </w:tcPr>
          <w:p w14:paraId="79C4ED12" w14:textId="03AED3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NYLNT</w:t>
            </w:r>
          </w:p>
        </w:tc>
        <w:tc>
          <w:tcPr>
            <w:tcW w:w="1300" w:type="dxa"/>
            <w:tcBorders>
              <w:top w:val="nil"/>
              <w:left w:val="nil"/>
              <w:bottom w:val="single" w:sz="8" w:space="0" w:color="E2E2E2"/>
              <w:right w:val="single" w:sz="8" w:space="0" w:color="E2E2E2"/>
            </w:tcBorders>
            <w:noWrap/>
          </w:tcPr>
          <w:p w14:paraId="12C7B4D1" w14:textId="64F1E25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5C585FA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EB91861" w14:textId="2E8563C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DE93228" w14:textId="4E525F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635F82F" w14:textId="4923BC0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2F7ED9C6" w14:textId="7AF133C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690__Z</w:t>
            </w:r>
          </w:p>
        </w:tc>
        <w:tc>
          <w:tcPr>
            <w:tcW w:w="1180" w:type="dxa"/>
            <w:tcBorders>
              <w:top w:val="nil"/>
              <w:left w:val="nil"/>
              <w:bottom w:val="single" w:sz="8" w:space="0" w:color="E2E2E2"/>
              <w:right w:val="single" w:sz="8" w:space="0" w:color="E2E2E2"/>
            </w:tcBorders>
            <w:noWrap/>
          </w:tcPr>
          <w:p w14:paraId="30754B56" w14:textId="125D48D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LIBTY_RC</w:t>
            </w:r>
          </w:p>
        </w:tc>
        <w:tc>
          <w:tcPr>
            <w:tcW w:w="1180" w:type="dxa"/>
            <w:tcBorders>
              <w:top w:val="nil"/>
              <w:left w:val="nil"/>
              <w:bottom w:val="single" w:sz="8" w:space="0" w:color="E2E2E2"/>
              <w:right w:val="single" w:sz="8" w:space="0" w:color="E2E2E2"/>
            </w:tcBorders>
            <w:noWrap/>
          </w:tcPr>
          <w:p w14:paraId="1ED7E3E2" w14:textId="1FBF51D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EMYNR</w:t>
            </w:r>
          </w:p>
        </w:tc>
        <w:tc>
          <w:tcPr>
            <w:tcW w:w="1300" w:type="dxa"/>
            <w:tcBorders>
              <w:top w:val="nil"/>
              <w:left w:val="nil"/>
              <w:bottom w:val="single" w:sz="8" w:space="0" w:color="E2E2E2"/>
              <w:right w:val="single" w:sz="8" w:space="0" w:color="E2E2E2"/>
            </w:tcBorders>
            <w:noWrap/>
          </w:tcPr>
          <w:p w14:paraId="5B4E0D12" w14:textId="09B29B3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130517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55B5E84" w14:textId="23FA449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D45D2A8" w14:textId="5326D92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AAF55AA" w14:textId="1465AE1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SBENS_M8</w:t>
            </w:r>
          </w:p>
        </w:tc>
        <w:tc>
          <w:tcPr>
            <w:tcW w:w="1980" w:type="dxa"/>
            <w:tcBorders>
              <w:top w:val="nil"/>
              <w:left w:val="nil"/>
              <w:bottom w:val="single" w:sz="8" w:space="0" w:color="E2E2E2"/>
              <w:right w:val="single" w:sz="8" w:space="0" w:color="E2E2E2"/>
            </w:tcBorders>
            <w:noWrap/>
          </w:tcPr>
          <w:p w14:paraId="13764469" w14:textId="1BD5A5E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BENTS_FRTER_1B_1</w:t>
            </w:r>
          </w:p>
        </w:tc>
        <w:tc>
          <w:tcPr>
            <w:tcW w:w="1180" w:type="dxa"/>
            <w:tcBorders>
              <w:top w:val="nil"/>
              <w:left w:val="nil"/>
              <w:bottom w:val="single" w:sz="8" w:space="0" w:color="E2E2E2"/>
              <w:right w:val="single" w:sz="8" w:space="0" w:color="E2E2E2"/>
            </w:tcBorders>
            <w:noWrap/>
          </w:tcPr>
          <w:p w14:paraId="3B2B27F7" w14:textId="6E49F25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FRONTERA</w:t>
            </w:r>
          </w:p>
        </w:tc>
        <w:tc>
          <w:tcPr>
            <w:tcW w:w="1180" w:type="dxa"/>
            <w:tcBorders>
              <w:top w:val="nil"/>
              <w:left w:val="nil"/>
              <w:bottom w:val="single" w:sz="8" w:space="0" w:color="E2E2E2"/>
              <w:right w:val="single" w:sz="8" w:space="0" w:color="E2E2E2"/>
            </w:tcBorders>
            <w:noWrap/>
          </w:tcPr>
          <w:p w14:paraId="01A914F0" w14:textId="25E3F87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S_MISSIN</w:t>
            </w:r>
          </w:p>
        </w:tc>
        <w:tc>
          <w:tcPr>
            <w:tcW w:w="1300" w:type="dxa"/>
            <w:tcBorders>
              <w:top w:val="nil"/>
              <w:left w:val="nil"/>
              <w:bottom w:val="single" w:sz="8" w:space="0" w:color="E2E2E2"/>
              <w:right w:val="single" w:sz="8" w:space="0" w:color="E2E2E2"/>
            </w:tcBorders>
            <w:noWrap/>
          </w:tcPr>
          <w:p w14:paraId="4E94E55F" w14:textId="35C07C1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1076C9E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5B2335F" w14:textId="346596C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069A7FD" w14:textId="38557BD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05E8515" w14:textId="427D18D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DWELONL8</w:t>
            </w:r>
          </w:p>
        </w:tc>
        <w:tc>
          <w:tcPr>
            <w:tcW w:w="1980" w:type="dxa"/>
            <w:tcBorders>
              <w:top w:val="nil"/>
              <w:left w:val="nil"/>
              <w:bottom w:val="single" w:sz="8" w:space="0" w:color="E2E2E2"/>
              <w:right w:val="single" w:sz="8" w:space="0" w:color="E2E2E2"/>
            </w:tcBorders>
            <w:noWrap/>
          </w:tcPr>
          <w:p w14:paraId="452426E2" w14:textId="542E9DE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CLARK__LON_HI1_1</w:t>
            </w:r>
          </w:p>
        </w:tc>
        <w:tc>
          <w:tcPr>
            <w:tcW w:w="1180" w:type="dxa"/>
            <w:tcBorders>
              <w:top w:val="nil"/>
              <w:left w:val="nil"/>
              <w:bottom w:val="single" w:sz="8" w:space="0" w:color="E2E2E2"/>
              <w:right w:val="single" w:sz="8" w:space="0" w:color="E2E2E2"/>
            </w:tcBorders>
            <w:noWrap/>
          </w:tcPr>
          <w:p w14:paraId="16F4850C" w14:textId="1B6BE6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noWrap/>
          </w:tcPr>
          <w:p w14:paraId="3DA0D029" w14:textId="157B8E2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CLARK_WD</w:t>
            </w:r>
          </w:p>
        </w:tc>
        <w:tc>
          <w:tcPr>
            <w:tcW w:w="1300" w:type="dxa"/>
            <w:tcBorders>
              <w:top w:val="nil"/>
              <w:left w:val="nil"/>
              <w:bottom w:val="single" w:sz="8" w:space="0" w:color="E2E2E2"/>
              <w:right w:val="single" w:sz="8" w:space="0" w:color="E2E2E2"/>
            </w:tcBorders>
            <w:noWrap/>
          </w:tcPr>
          <w:p w14:paraId="5D5E9494" w14:textId="400A061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68B6CB1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82BADF5" w14:textId="5B98DE4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EBD5516" w14:textId="1294F50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07618F7" w14:textId="778A060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noWrap/>
          </w:tcPr>
          <w:p w14:paraId="0DA88BD5" w14:textId="05173D7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noWrap/>
          </w:tcPr>
          <w:p w14:paraId="16092487" w14:textId="679E247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NORTMC</w:t>
            </w:r>
          </w:p>
        </w:tc>
        <w:tc>
          <w:tcPr>
            <w:tcW w:w="1180" w:type="dxa"/>
            <w:tcBorders>
              <w:top w:val="nil"/>
              <w:left w:val="nil"/>
              <w:bottom w:val="single" w:sz="8" w:space="0" w:color="E2E2E2"/>
              <w:right w:val="single" w:sz="8" w:space="0" w:color="E2E2E2"/>
            </w:tcBorders>
            <w:noWrap/>
          </w:tcPr>
          <w:p w14:paraId="77CB00B8" w14:textId="38EAF84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noWrap/>
          </w:tcPr>
          <w:p w14:paraId="41E77D18" w14:textId="2944657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82D05D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7996B13" w14:textId="3FF612C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3AD8334" w14:textId="5E3B0FC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28F50CA" w14:textId="1AD8CA3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SDICFR28</w:t>
            </w:r>
          </w:p>
        </w:tc>
        <w:tc>
          <w:tcPr>
            <w:tcW w:w="1980" w:type="dxa"/>
            <w:tcBorders>
              <w:top w:val="nil"/>
              <w:left w:val="nil"/>
              <w:bottom w:val="single" w:sz="8" w:space="0" w:color="E2E2E2"/>
              <w:right w:val="single" w:sz="8" w:space="0" w:color="E2E2E2"/>
            </w:tcBorders>
            <w:noWrap/>
          </w:tcPr>
          <w:p w14:paraId="1F1B0244" w14:textId="09D35F8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G138_8A_1</w:t>
            </w:r>
          </w:p>
        </w:tc>
        <w:tc>
          <w:tcPr>
            <w:tcW w:w="1180" w:type="dxa"/>
            <w:tcBorders>
              <w:top w:val="nil"/>
              <w:left w:val="nil"/>
              <w:bottom w:val="single" w:sz="8" w:space="0" w:color="E2E2E2"/>
              <w:right w:val="single" w:sz="8" w:space="0" w:color="E2E2E2"/>
            </w:tcBorders>
            <w:noWrap/>
          </w:tcPr>
          <w:p w14:paraId="6A32BCF9" w14:textId="0D05727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PHR</w:t>
            </w:r>
          </w:p>
        </w:tc>
        <w:tc>
          <w:tcPr>
            <w:tcW w:w="1180" w:type="dxa"/>
            <w:tcBorders>
              <w:top w:val="nil"/>
              <w:left w:val="nil"/>
              <w:bottom w:val="single" w:sz="8" w:space="0" w:color="E2E2E2"/>
              <w:right w:val="single" w:sz="8" w:space="0" w:color="E2E2E2"/>
            </w:tcBorders>
            <w:noWrap/>
          </w:tcPr>
          <w:p w14:paraId="3788873B" w14:textId="2504718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HDNLAKES</w:t>
            </w:r>
          </w:p>
        </w:tc>
        <w:tc>
          <w:tcPr>
            <w:tcW w:w="1300" w:type="dxa"/>
            <w:tcBorders>
              <w:top w:val="nil"/>
              <w:left w:val="nil"/>
              <w:bottom w:val="single" w:sz="8" w:space="0" w:color="E2E2E2"/>
              <w:right w:val="single" w:sz="8" w:space="0" w:color="E2E2E2"/>
            </w:tcBorders>
            <w:noWrap/>
          </w:tcPr>
          <w:p w14:paraId="0BB8B60F" w14:textId="36843A6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B3CCDA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245B8EA" w14:textId="09C0A27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7D39823" w14:textId="3E26439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B805A39" w14:textId="5CFAE75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noWrap/>
          </w:tcPr>
          <w:p w14:paraId="26120F94" w14:textId="2088FFD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noWrap/>
          </w:tcPr>
          <w:p w14:paraId="1DEC7690" w14:textId="42CCC1A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noWrap/>
          </w:tcPr>
          <w:p w14:paraId="138D24F8" w14:textId="442D69D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noWrap/>
          </w:tcPr>
          <w:p w14:paraId="28CFE97B" w14:textId="1D4194C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09BA560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6AB5650" w14:textId="77F64B7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61B2D8E" w14:textId="3EB93F7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BAF690A" w14:textId="63C5679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SPINZIE8</w:t>
            </w:r>
          </w:p>
        </w:tc>
        <w:tc>
          <w:tcPr>
            <w:tcW w:w="1980" w:type="dxa"/>
            <w:tcBorders>
              <w:top w:val="nil"/>
              <w:left w:val="nil"/>
              <w:bottom w:val="single" w:sz="8" w:space="0" w:color="E2E2E2"/>
              <w:right w:val="single" w:sz="8" w:space="0" w:color="E2E2E2"/>
            </w:tcBorders>
            <w:noWrap/>
          </w:tcPr>
          <w:p w14:paraId="135D9747" w14:textId="2724DD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noWrap/>
          </w:tcPr>
          <w:p w14:paraId="08812EFA" w14:textId="4C57636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noWrap/>
          </w:tcPr>
          <w:p w14:paraId="5EF3D86D" w14:textId="4F8D07D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noWrap/>
          </w:tcPr>
          <w:p w14:paraId="4BC2C2DC" w14:textId="7072770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9A8AC1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C8317CB" w14:textId="724D430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C34AB00" w14:textId="191124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B90FA2F" w14:textId="41A6D5C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noWrap/>
          </w:tcPr>
          <w:p w14:paraId="33DADF73" w14:textId="3864FD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noWrap/>
          </w:tcPr>
          <w:p w14:paraId="6EBB1AB6" w14:textId="155B244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noWrap/>
          </w:tcPr>
          <w:p w14:paraId="1AFCB374" w14:textId="648B7DE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noWrap/>
          </w:tcPr>
          <w:p w14:paraId="6B7D1C04" w14:textId="566AC78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9BE13D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6DF5BF5" w14:textId="5975B5D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1D778CF" w14:textId="13CD3E7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2425686" w14:textId="43E11FE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XRN2K58</w:t>
            </w:r>
          </w:p>
        </w:tc>
        <w:tc>
          <w:tcPr>
            <w:tcW w:w="1980" w:type="dxa"/>
            <w:tcBorders>
              <w:top w:val="nil"/>
              <w:left w:val="nil"/>
              <w:bottom w:val="single" w:sz="8" w:space="0" w:color="E2E2E2"/>
              <w:right w:val="single" w:sz="8" w:space="0" w:color="E2E2E2"/>
            </w:tcBorders>
            <w:noWrap/>
          </w:tcPr>
          <w:p w14:paraId="15FE046F" w14:textId="2E92039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RNKSW_MR2L</w:t>
            </w:r>
          </w:p>
        </w:tc>
        <w:tc>
          <w:tcPr>
            <w:tcW w:w="1180" w:type="dxa"/>
            <w:tcBorders>
              <w:top w:val="nil"/>
              <w:left w:val="nil"/>
              <w:bottom w:val="single" w:sz="8" w:space="0" w:color="E2E2E2"/>
              <w:right w:val="single" w:sz="8" w:space="0" w:color="E2E2E2"/>
            </w:tcBorders>
            <w:noWrap/>
          </w:tcPr>
          <w:p w14:paraId="4CFCE12D" w14:textId="32A0787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RNKSW</w:t>
            </w:r>
          </w:p>
        </w:tc>
        <w:tc>
          <w:tcPr>
            <w:tcW w:w="1180" w:type="dxa"/>
            <w:tcBorders>
              <w:top w:val="nil"/>
              <w:left w:val="nil"/>
              <w:bottom w:val="single" w:sz="8" w:space="0" w:color="E2E2E2"/>
              <w:right w:val="single" w:sz="8" w:space="0" w:color="E2E2E2"/>
            </w:tcBorders>
            <w:noWrap/>
          </w:tcPr>
          <w:p w14:paraId="1C5766CC" w14:textId="513976E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noWrap/>
          </w:tcPr>
          <w:p w14:paraId="600F65B7" w14:textId="2493F67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2F47FF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C0D0531" w14:textId="5B638FB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A8CDE9A" w14:textId="158E5BA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9447D75" w14:textId="115F7B5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DCNPPVN8</w:t>
            </w:r>
          </w:p>
        </w:tc>
        <w:tc>
          <w:tcPr>
            <w:tcW w:w="1980" w:type="dxa"/>
            <w:tcBorders>
              <w:top w:val="nil"/>
              <w:left w:val="nil"/>
              <w:bottom w:val="single" w:sz="8" w:space="0" w:color="E2E2E2"/>
              <w:right w:val="single" w:sz="8" w:space="0" w:color="E2E2E2"/>
            </w:tcBorders>
            <w:noWrap/>
          </w:tcPr>
          <w:p w14:paraId="638DBE3B" w14:textId="170AEE9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1025__B</w:t>
            </w:r>
          </w:p>
        </w:tc>
        <w:tc>
          <w:tcPr>
            <w:tcW w:w="1180" w:type="dxa"/>
            <w:tcBorders>
              <w:top w:val="nil"/>
              <w:left w:val="nil"/>
              <w:bottom w:val="single" w:sz="8" w:space="0" w:color="E2E2E2"/>
              <w:right w:val="single" w:sz="8" w:space="0" w:color="E2E2E2"/>
            </w:tcBorders>
            <w:noWrap/>
          </w:tcPr>
          <w:p w14:paraId="4FC7B746" w14:textId="196F6BE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FROWS</w:t>
            </w:r>
          </w:p>
        </w:tc>
        <w:tc>
          <w:tcPr>
            <w:tcW w:w="1180" w:type="dxa"/>
            <w:tcBorders>
              <w:top w:val="nil"/>
              <w:left w:val="nil"/>
              <w:bottom w:val="single" w:sz="8" w:space="0" w:color="E2E2E2"/>
              <w:right w:val="single" w:sz="8" w:space="0" w:color="E2E2E2"/>
            </w:tcBorders>
            <w:noWrap/>
          </w:tcPr>
          <w:p w14:paraId="3BCECA1A" w14:textId="628C138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MCLSW</w:t>
            </w:r>
          </w:p>
        </w:tc>
        <w:tc>
          <w:tcPr>
            <w:tcW w:w="1300" w:type="dxa"/>
            <w:tcBorders>
              <w:top w:val="nil"/>
              <w:left w:val="nil"/>
              <w:bottom w:val="single" w:sz="8" w:space="0" w:color="E2E2E2"/>
              <w:right w:val="single" w:sz="8" w:space="0" w:color="E2E2E2"/>
            </w:tcBorders>
            <w:noWrap/>
          </w:tcPr>
          <w:p w14:paraId="072C20D7" w14:textId="32D4FC6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12A227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8DE18D9" w14:textId="2FE2D7C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B6C08CF" w14:textId="2C7CAC2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A9ACE15" w14:textId="45E5639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5FE0D025" w14:textId="0C2A17E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138_HDL_EVE_1</w:t>
            </w:r>
          </w:p>
        </w:tc>
        <w:tc>
          <w:tcPr>
            <w:tcW w:w="1180" w:type="dxa"/>
            <w:tcBorders>
              <w:top w:val="nil"/>
              <w:left w:val="nil"/>
              <w:bottom w:val="single" w:sz="8" w:space="0" w:color="E2E2E2"/>
              <w:right w:val="single" w:sz="8" w:space="0" w:color="E2E2E2"/>
            </w:tcBorders>
            <w:noWrap/>
          </w:tcPr>
          <w:p w14:paraId="4E9E1772" w14:textId="45E4E64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HDNLAKES</w:t>
            </w:r>
          </w:p>
        </w:tc>
        <w:tc>
          <w:tcPr>
            <w:tcW w:w="1180" w:type="dxa"/>
            <w:tcBorders>
              <w:top w:val="nil"/>
              <w:left w:val="nil"/>
              <w:bottom w:val="single" w:sz="8" w:space="0" w:color="E2E2E2"/>
              <w:right w:val="single" w:sz="8" w:space="0" w:color="E2E2E2"/>
            </w:tcBorders>
            <w:noWrap/>
          </w:tcPr>
          <w:p w14:paraId="21F661DC" w14:textId="7962B29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EVLN_ESS</w:t>
            </w:r>
          </w:p>
        </w:tc>
        <w:tc>
          <w:tcPr>
            <w:tcW w:w="1300" w:type="dxa"/>
            <w:tcBorders>
              <w:top w:val="nil"/>
              <w:left w:val="nil"/>
              <w:bottom w:val="single" w:sz="8" w:space="0" w:color="E2E2E2"/>
              <w:right w:val="single" w:sz="8" w:space="0" w:color="E2E2E2"/>
            </w:tcBorders>
            <w:noWrap/>
          </w:tcPr>
          <w:p w14:paraId="0414E88D" w14:textId="5A6B312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B30615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87926BE" w14:textId="5D49E31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AD01600" w14:textId="769A949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BE8C2B6" w14:textId="23445D5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DFERGRM8</w:t>
            </w:r>
          </w:p>
        </w:tc>
        <w:tc>
          <w:tcPr>
            <w:tcW w:w="1980" w:type="dxa"/>
            <w:tcBorders>
              <w:top w:val="nil"/>
              <w:left w:val="nil"/>
              <w:bottom w:val="single" w:sz="8" w:space="0" w:color="E2E2E2"/>
              <w:right w:val="single" w:sz="8" w:space="0" w:color="E2E2E2"/>
            </w:tcBorders>
            <w:noWrap/>
          </w:tcPr>
          <w:p w14:paraId="6B82893F" w14:textId="10BED59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33T218_1</w:t>
            </w:r>
          </w:p>
        </w:tc>
        <w:tc>
          <w:tcPr>
            <w:tcW w:w="1180" w:type="dxa"/>
            <w:tcBorders>
              <w:top w:val="nil"/>
              <w:left w:val="nil"/>
              <w:bottom w:val="single" w:sz="8" w:space="0" w:color="E2E2E2"/>
              <w:right w:val="single" w:sz="8" w:space="0" w:color="E2E2E2"/>
            </w:tcBorders>
            <w:noWrap/>
          </w:tcPr>
          <w:p w14:paraId="09D81A85" w14:textId="0415A22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WIRTZ</w:t>
            </w:r>
          </w:p>
        </w:tc>
        <w:tc>
          <w:tcPr>
            <w:tcW w:w="1180" w:type="dxa"/>
            <w:tcBorders>
              <w:top w:val="nil"/>
              <w:left w:val="nil"/>
              <w:bottom w:val="single" w:sz="8" w:space="0" w:color="E2E2E2"/>
              <w:right w:val="single" w:sz="8" w:space="0" w:color="E2E2E2"/>
            </w:tcBorders>
            <w:noWrap/>
          </w:tcPr>
          <w:p w14:paraId="427E11B2" w14:textId="4CFB96C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BURNET</w:t>
            </w:r>
          </w:p>
        </w:tc>
        <w:tc>
          <w:tcPr>
            <w:tcW w:w="1300" w:type="dxa"/>
            <w:tcBorders>
              <w:top w:val="nil"/>
              <w:left w:val="nil"/>
              <w:bottom w:val="single" w:sz="8" w:space="0" w:color="E2E2E2"/>
              <w:right w:val="single" w:sz="8" w:space="0" w:color="E2E2E2"/>
            </w:tcBorders>
            <w:noWrap/>
          </w:tcPr>
          <w:p w14:paraId="7979A809" w14:textId="6AD32DF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E1D0AD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A1270F7" w14:textId="42987F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08475F7" w14:textId="6F54D98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4AE7474" w14:textId="252B43D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DTCRTHS5</w:t>
            </w:r>
          </w:p>
        </w:tc>
        <w:tc>
          <w:tcPr>
            <w:tcW w:w="1980" w:type="dxa"/>
            <w:tcBorders>
              <w:top w:val="nil"/>
              <w:left w:val="nil"/>
              <w:bottom w:val="single" w:sz="8" w:space="0" w:color="E2E2E2"/>
              <w:right w:val="single" w:sz="8" w:space="0" w:color="E2E2E2"/>
            </w:tcBorders>
            <w:noWrap/>
          </w:tcPr>
          <w:p w14:paraId="33B632F3" w14:textId="07D5DFAE" w:rsidR="008F0687" w:rsidRPr="00405355" w:rsidRDefault="008F0687"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6"/>
                <w:szCs w:val="16"/>
              </w:rPr>
              <w:t>35050__</w:t>
            </w:r>
            <w:proofErr w:type="gramEnd"/>
            <w:r>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noWrap/>
          </w:tcPr>
          <w:p w14:paraId="6FCD5F94" w14:textId="32F2CA8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FTSSW</w:t>
            </w:r>
          </w:p>
        </w:tc>
        <w:tc>
          <w:tcPr>
            <w:tcW w:w="1180" w:type="dxa"/>
            <w:tcBorders>
              <w:top w:val="nil"/>
              <w:left w:val="nil"/>
              <w:bottom w:val="single" w:sz="8" w:space="0" w:color="E2E2E2"/>
              <w:right w:val="single" w:sz="8" w:space="0" w:color="E2E2E2"/>
            </w:tcBorders>
            <w:noWrap/>
          </w:tcPr>
          <w:p w14:paraId="34D89FA9" w14:textId="274FD53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tcPr>
          <w:p w14:paraId="7571E9A3" w14:textId="3CB264D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9CFBBE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B3611C2" w14:textId="22D41E4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453FAAB" w14:textId="3E9A087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4C45EFE" w14:textId="3642CCE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tcPr>
          <w:p w14:paraId="6C7D0D30" w14:textId="3BBBFC2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noWrap/>
          </w:tcPr>
          <w:p w14:paraId="146FDF41" w14:textId="35C4770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noWrap/>
          </w:tcPr>
          <w:p w14:paraId="22D47AFC" w14:textId="4D15FBE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noWrap/>
          </w:tcPr>
          <w:p w14:paraId="4C7EDC21" w14:textId="5F6D18D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0D7AFCB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1674AB4" w14:textId="775EE71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2A9BC6D" w14:textId="0ED4484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4AE5DC3" w14:textId="00E5AD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SW_BBAT8</w:t>
            </w:r>
          </w:p>
        </w:tc>
        <w:tc>
          <w:tcPr>
            <w:tcW w:w="1980" w:type="dxa"/>
            <w:tcBorders>
              <w:top w:val="nil"/>
              <w:left w:val="nil"/>
              <w:bottom w:val="single" w:sz="8" w:space="0" w:color="E2E2E2"/>
              <w:right w:val="single" w:sz="8" w:space="0" w:color="E2E2E2"/>
            </w:tcBorders>
            <w:noWrap/>
          </w:tcPr>
          <w:p w14:paraId="104FFC93" w14:textId="063AFC1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BATESVL_69_1</w:t>
            </w:r>
          </w:p>
        </w:tc>
        <w:tc>
          <w:tcPr>
            <w:tcW w:w="1180" w:type="dxa"/>
            <w:tcBorders>
              <w:top w:val="nil"/>
              <w:left w:val="nil"/>
              <w:bottom w:val="single" w:sz="8" w:space="0" w:color="E2E2E2"/>
              <w:right w:val="single" w:sz="8" w:space="0" w:color="E2E2E2"/>
            </w:tcBorders>
            <w:noWrap/>
          </w:tcPr>
          <w:p w14:paraId="67995B1B" w14:textId="1FE537B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BATESVL</w:t>
            </w:r>
          </w:p>
        </w:tc>
        <w:tc>
          <w:tcPr>
            <w:tcW w:w="1180" w:type="dxa"/>
            <w:tcBorders>
              <w:top w:val="nil"/>
              <w:left w:val="nil"/>
              <w:bottom w:val="single" w:sz="8" w:space="0" w:color="E2E2E2"/>
              <w:right w:val="single" w:sz="8" w:space="0" w:color="E2E2E2"/>
            </w:tcBorders>
            <w:noWrap/>
          </w:tcPr>
          <w:p w14:paraId="0149147F" w14:textId="3796A85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BATESVL</w:t>
            </w:r>
          </w:p>
        </w:tc>
        <w:tc>
          <w:tcPr>
            <w:tcW w:w="1300" w:type="dxa"/>
            <w:tcBorders>
              <w:top w:val="nil"/>
              <w:left w:val="nil"/>
              <w:bottom w:val="single" w:sz="8" w:space="0" w:color="E2E2E2"/>
              <w:right w:val="single" w:sz="8" w:space="0" w:color="E2E2E2"/>
            </w:tcBorders>
            <w:noWrap/>
          </w:tcPr>
          <w:p w14:paraId="6BA3FF03" w14:textId="29C5427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08D0CE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23EE48F" w14:textId="0F93FFE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lastRenderedPageBreak/>
              <w:t>2025</w:t>
            </w:r>
          </w:p>
        </w:tc>
        <w:tc>
          <w:tcPr>
            <w:tcW w:w="679" w:type="dxa"/>
            <w:tcBorders>
              <w:top w:val="nil"/>
              <w:left w:val="nil"/>
              <w:bottom w:val="single" w:sz="8" w:space="0" w:color="E2E2E2"/>
              <w:right w:val="single" w:sz="8" w:space="0" w:color="E2E2E2"/>
            </w:tcBorders>
            <w:noWrap/>
          </w:tcPr>
          <w:p w14:paraId="01D30C22" w14:textId="3BCD735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8852116" w14:textId="53CDFD4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DDILPE89</w:t>
            </w:r>
          </w:p>
        </w:tc>
        <w:tc>
          <w:tcPr>
            <w:tcW w:w="1980" w:type="dxa"/>
            <w:tcBorders>
              <w:top w:val="nil"/>
              <w:left w:val="nil"/>
              <w:bottom w:val="single" w:sz="8" w:space="0" w:color="E2E2E2"/>
              <w:right w:val="single" w:sz="8" w:space="0" w:color="E2E2E2"/>
            </w:tcBorders>
            <w:noWrap/>
          </w:tcPr>
          <w:p w14:paraId="46530D54" w14:textId="207AB3F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BIG_FOOT_69A1</w:t>
            </w:r>
          </w:p>
        </w:tc>
        <w:tc>
          <w:tcPr>
            <w:tcW w:w="1180" w:type="dxa"/>
            <w:tcBorders>
              <w:top w:val="nil"/>
              <w:left w:val="nil"/>
              <w:bottom w:val="single" w:sz="8" w:space="0" w:color="E2E2E2"/>
              <w:right w:val="single" w:sz="8" w:space="0" w:color="E2E2E2"/>
            </w:tcBorders>
            <w:noWrap/>
          </w:tcPr>
          <w:p w14:paraId="7B33332B" w14:textId="1E56A11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noWrap/>
          </w:tcPr>
          <w:p w14:paraId="763EE8C9" w14:textId="7C6D9B3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noWrap/>
          </w:tcPr>
          <w:p w14:paraId="66756413" w14:textId="13E91E0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74A2303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E342E16" w14:textId="71317BC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2D90917" w14:textId="1265A8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B3E7E03" w14:textId="60FB4D9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SBATPAL8</w:t>
            </w:r>
          </w:p>
        </w:tc>
        <w:tc>
          <w:tcPr>
            <w:tcW w:w="1980" w:type="dxa"/>
            <w:tcBorders>
              <w:top w:val="nil"/>
              <w:left w:val="nil"/>
              <w:bottom w:val="single" w:sz="8" w:space="0" w:color="E2E2E2"/>
              <w:right w:val="single" w:sz="8" w:space="0" w:color="E2E2E2"/>
            </w:tcBorders>
            <w:noWrap/>
          </w:tcPr>
          <w:p w14:paraId="37751DF2" w14:textId="23DD6F1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FRI_PEAR_1</w:t>
            </w:r>
          </w:p>
        </w:tc>
        <w:tc>
          <w:tcPr>
            <w:tcW w:w="1180" w:type="dxa"/>
            <w:tcBorders>
              <w:top w:val="nil"/>
              <w:left w:val="nil"/>
              <w:bottom w:val="single" w:sz="8" w:space="0" w:color="E2E2E2"/>
              <w:right w:val="single" w:sz="8" w:space="0" w:color="E2E2E2"/>
            </w:tcBorders>
            <w:noWrap/>
          </w:tcPr>
          <w:p w14:paraId="230A9320" w14:textId="00FB337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noWrap/>
          </w:tcPr>
          <w:p w14:paraId="67BAEDAB" w14:textId="3FF18CC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FRIOTOS</w:t>
            </w:r>
          </w:p>
        </w:tc>
        <w:tc>
          <w:tcPr>
            <w:tcW w:w="1300" w:type="dxa"/>
            <w:tcBorders>
              <w:top w:val="nil"/>
              <w:left w:val="nil"/>
              <w:bottom w:val="single" w:sz="8" w:space="0" w:color="E2E2E2"/>
              <w:right w:val="single" w:sz="8" w:space="0" w:color="E2E2E2"/>
            </w:tcBorders>
            <w:noWrap/>
          </w:tcPr>
          <w:p w14:paraId="093C980F" w14:textId="30B3A65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787D374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D21AE97" w14:textId="7701EF7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0339844" w14:textId="204C6C1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665587F" w14:textId="2EDC844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SBRAESC8</w:t>
            </w:r>
          </w:p>
        </w:tc>
        <w:tc>
          <w:tcPr>
            <w:tcW w:w="1980" w:type="dxa"/>
            <w:tcBorders>
              <w:top w:val="nil"/>
              <w:left w:val="nil"/>
              <w:bottom w:val="single" w:sz="8" w:space="0" w:color="E2E2E2"/>
              <w:right w:val="single" w:sz="8" w:space="0" w:color="E2E2E2"/>
            </w:tcBorders>
            <w:noWrap/>
          </w:tcPr>
          <w:p w14:paraId="6900DA46" w14:textId="5CCA84C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noWrap/>
          </w:tcPr>
          <w:p w14:paraId="60C29CF9" w14:textId="6054DE5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noWrap/>
          </w:tcPr>
          <w:p w14:paraId="250CEBBA" w14:textId="32E1DEA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noWrap/>
          </w:tcPr>
          <w:p w14:paraId="7BBC0E4A" w14:textId="1E28B2D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1F842A5"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6BE6526" w14:textId="1A60F49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13B523A" w14:textId="1492FCB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BCE3271" w14:textId="65F618D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noWrap/>
          </w:tcPr>
          <w:p w14:paraId="1071FBD0" w14:textId="2D234BC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LPLNE_LPLDB_1</w:t>
            </w:r>
          </w:p>
        </w:tc>
        <w:tc>
          <w:tcPr>
            <w:tcW w:w="1180" w:type="dxa"/>
            <w:tcBorders>
              <w:top w:val="nil"/>
              <w:left w:val="nil"/>
              <w:bottom w:val="single" w:sz="8" w:space="0" w:color="E2E2E2"/>
              <w:right w:val="single" w:sz="8" w:space="0" w:color="E2E2E2"/>
            </w:tcBorders>
            <w:noWrap/>
          </w:tcPr>
          <w:p w14:paraId="7FD60292" w14:textId="3E1E745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LPLNE</w:t>
            </w:r>
          </w:p>
        </w:tc>
        <w:tc>
          <w:tcPr>
            <w:tcW w:w="1180" w:type="dxa"/>
            <w:tcBorders>
              <w:top w:val="nil"/>
              <w:left w:val="nil"/>
              <w:bottom w:val="single" w:sz="8" w:space="0" w:color="E2E2E2"/>
              <w:right w:val="single" w:sz="8" w:space="0" w:color="E2E2E2"/>
            </w:tcBorders>
            <w:noWrap/>
          </w:tcPr>
          <w:p w14:paraId="502D9B17" w14:textId="3163360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LPLDB</w:t>
            </w:r>
          </w:p>
        </w:tc>
        <w:tc>
          <w:tcPr>
            <w:tcW w:w="1300" w:type="dxa"/>
            <w:tcBorders>
              <w:top w:val="nil"/>
              <w:left w:val="nil"/>
              <w:bottom w:val="single" w:sz="8" w:space="0" w:color="E2E2E2"/>
              <w:right w:val="single" w:sz="8" w:space="0" w:color="E2E2E2"/>
            </w:tcBorders>
            <w:noWrap/>
          </w:tcPr>
          <w:p w14:paraId="00A3AB88" w14:textId="461BA7D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06B9E1D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C217D4C" w14:textId="2E03D1E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BD0AB48" w14:textId="6397839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F47C312" w14:textId="46A05CC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STRECFL8</w:t>
            </w:r>
          </w:p>
        </w:tc>
        <w:tc>
          <w:tcPr>
            <w:tcW w:w="1980" w:type="dxa"/>
            <w:tcBorders>
              <w:top w:val="nil"/>
              <w:left w:val="nil"/>
              <w:bottom w:val="single" w:sz="8" w:space="0" w:color="E2E2E2"/>
              <w:right w:val="single" w:sz="8" w:space="0" w:color="E2E2E2"/>
            </w:tcBorders>
            <w:noWrap/>
          </w:tcPr>
          <w:p w14:paraId="0F13622F" w14:textId="1113E9C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noWrap/>
          </w:tcPr>
          <w:p w14:paraId="75AA53FA" w14:textId="43FB521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noWrap/>
          </w:tcPr>
          <w:p w14:paraId="226492C9" w14:textId="1B888F4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noWrap/>
          </w:tcPr>
          <w:p w14:paraId="075FF154" w14:textId="60EC56C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33D72D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41A6D32" w14:textId="65C8EF0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4DBDA74" w14:textId="68877D6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1584BF7" w14:textId="30E263F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noWrap/>
          </w:tcPr>
          <w:p w14:paraId="53670292" w14:textId="782186C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SEA_AAT1</w:t>
            </w:r>
          </w:p>
        </w:tc>
        <w:tc>
          <w:tcPr>
            <w:tcW w:w="1180" w:type="dxa"/>
            <w:tcBorders>
              <w:top w:val="nil"/>
              <w:left w:val="nil"/>
              <w:bottom w:val="single" w:sz="8" w:space="0" w:color="E2E2E2"/>
              <w:right w:val="single" w:sz="8" w:space="0" w:color="E2E2E2"/>
            </w:tcBorders>
            <w:noWrap/>
          </w:tcPr>
          <w:p w14:paraId="31DA6B97" w14:textId="393CFCF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SEA</w:t>
            </w:r>
          </w:p>
        </w:tc>
        <w:tc>
          <w:tcPr>
            <w:tcW w:w="1180" w:type="dxa"/>
            <w:tcBorders>
              <w:top w:val="nil"/>
              <w:left w:val="nil"/>
              <w:bottom w:val="single" w:sz="8" w:space="0" w:color="E2E2E2"/>
              <w:right w:val="single" w:sz="8" w:space="0" w:color="E2E2E2"/>
            </w:tcBorders>
            <w:noWrap/>
          </w:tcPr>
          <w:p w14:paraId="235E3D73" w14:textId="73C0E2F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SEA</w:t>
            </w:r>
          </w:p>
        </w:tc>
        <w:tc>
          <w:tcPr>
            <w:tcW w:w="1300" w:type="dxa"/>
            <w:tcBorders>
              <w:top w:val="nil"/>
              <w:left w:val="nil"/>
              <w:bottom w:val="single" w:sz="8" w:space="0" w:color="E2E2E2"/>
              <w:right w:val="single" w:sz="8" w:space="0" w:color="E2E2E2"/>
            </w:tcBorders>
            <w:noWrap/>
          </w:tcPr>
          <w:p w14:paraId="71682417" w14:textId="49D13FF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ABF88F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76BEFA3" w14:textId="7B90570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2D4FCE7" w14:textId="6B676F0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FF72F10" w14:textId="7A1B1E1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DCAGTX_8</w:t>
            </w:r>
          </w:p>
        </w:tc>
        <w:tc>
          <w:tcPr>
            <w:tcW w:w="1980" w:type="dxa"/>
            <w:tcBorders>
              <w:top w:val="nil"/>
              <w:left w:val="nil"/>
              <w:bottom w:val="single" w:sz="8" w:space="0" w:color="E2E2E2"/>
              <w:right w:val="single" w:sz="8" w:space="0" w:color="E2E2E2"/>
            </w:tcBorders>
            <w:noWrap/>
          </w:tcPr>
          <w:p w14:paraId="78D57078" w14:textId="7D5EE56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noWrap/>
          </w:tcPr>
          <w:p w14:paraId="2F48AEF2" w14:textId="3C94449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noWrap/>
          </w:tcPr>
          <w:p w14:paraId="126C3D6D" w14:textId="1F172A8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noWrap/>
          </w:tcPr>
          <w:p w14:paraId="5D7D4B53" w14:textId="56C7F55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E643C2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0F749F3" w14:textId="501C7C4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9DCA24D" w14:textId="6FD7751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04B5890" w14:textId="37B31AD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noWrap/>
          </w:tcPr>
          <w:p w14:paraId="05915812" w14:textId="6D1A7CB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138_COT_BPT_1</w:t>
            </w:r>
          </w:p>
        </w:tc>
        <w:tc>
          <w:tcPr>
            <w:tcW w:w="1180" w:type="dxa"/>
            <w:tcBorders>
              <w:top w:val="nil"/>
              <w:left w:val="nil"/>
              <w:bottom w:val="single" w:sz="8" w:space="0" w:color="E2E2E2"/>
              <w:right w:val="single" w:sz="8" w:space="0" w:color="E2E2E2"/>
            </w:tcBorders>
            <w:noWrap/>
          </w:tcPr>
          <w:p w14:paraId="33EC5027" w14:textId="2C2EFF3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TNCOLIET</w:t>
            </w:r>
          </w:p>
        </w:tc>
        <w:tc>
          <w:tcPr>
            <w:tcW w:w="1180" w:type="dxa"/>
            <w:tcBorders>
              <w:top w:val="nil"/>
              <w:left w:val="nil"/>
              <w:bottom w:val="single" w:sz="8" w:space="0" w:color="E2E2E2"/>
              <w:right w:val="single" w:sz="8" w:space="0" w:color="E2E2E2"/>
            </w:tcBorders>
            <w:noWrap/>
          </w:tcPr>
          <w:p w14:paraId="0BCBC90E" w14:textId="2202150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BRDSPRYT</w:t>
            </w:r>
          </w:p>
        </w:tc>
        <w:tc>
          <w:tcPr>
            <w:tcW w:w="1300" w:type="dxa"/>
            <w:tcBorders>
              <w:top w:val="nil"/>
              <w:left w:val="nil"/>
              <w:bottom w:val="single" w:sz="8" w:space="0" w:color="E2E2E2"/>
              <w:right w:val="single" w:sz="8" w:space="0" w:color="E2E2E2"/>
            </w:tcBorders>
            <w:noWrap/>
          </w:tcPr>
          <w:p w14:paraId="23ECCC3E" w14:textId="44EDC04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57151F2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66508B2" w14:textId="6FF54A1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D0B9505" w14:textId="302925D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0609A23" w14:textId="359D3A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DTNFBCA8</w:t>
            </w:r>
          </w:p>
        </w:tc>
        <w:tc>
          <w:tcPr>
            <w:tcW w:w="1980" w:type="dxa"/>
            <w:tcBorders>
              <w:top w:val="nil"/>
              <w:left w:val="nil"/>
              <w:bottom w:val="single" w:sz="8" w:space="0" w:color="E2E2E2"/>
              <w:right w:val="single" w:sz="8" w:space="0" w:color="E2E2E2"/>
            </w:tcBorders>
            <w:noWrap/>
          </w:tcPr>
          <w:p w14:paraId="750608D4" w14:textId="6BD6CCC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138_FTS_LNC_1</w:t>
            </w:r>
          </w:p>
        </w:tc>
        <w:tc>
          <w:tcPr>
            <w:tcW w:w="1180" w:type="dxa"/>
            <w:tcBorders>
              <w:top w:val="nil"/>
              <w:left w:val="nil"/>
              <w:bottom w:val="single" w:sz="8" w:space="0" w:color="E2E2E2"/>
              <w:right w:val="single" w:sz="8" w:space="0" w:color="E2E2E2"/>
            </w:tcBorders>
            <w:noWrap/>
          </w:tcPr>
          <w:p w14:paraId="038D9E3C" w14:textId="2A7AA0B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noWrap/>
          </w:tcPr>
          <w:p w14:paraId="6AFC28F4" w14:textId="3D74962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LEONCRK</w:t>
            </w:r>
          </w:p>
        </w:tc>
        <w:tc>
          <w:tcPr>
            <w:tcW w:w="1300" w:type="dxa"/>
            <w:tcBorders>
              <w:top w:val="nil"/>
              <w:left w:val="nil"/>
              <w:bottom w:val="single" w:sz="8" w:space="0" w:color="E2E2E2"/>
              <w:right w:val="single" w:sz="8" w:space="0" w:color="E2E2E2"/>
            </w:tcBorders>
            <w:noWrap/>
          </w:tcPr>
          <w:p w14:paraId="66BC0B94" w14:textId="3CB016F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7C0219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05A0F8F" w14:textId="4A6D538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A13D7B5" w14:textId="5F292C9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6473722" w14:textId="499F931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DBRHLIG8</w:t>
            </w:r>
          </w:p>
        </w:tc>
        <w:tc>
          <w:tcPr>
            <w:tcW w:w="1980" w:type="dxa"/>
            <w:tcBorders>
              <w:top w:val="nil"/>
              <w:left w:val="nil"/>
              <w:bottom w:val="single" w:sz="8" w:space="0" w:color="E2E2E2"/>
              <w:right w:val="single" w:sz="8" w:space="0" w:color="E2E2E2"/>
            </w:tcBorders>
            <w:noWrap/>
          </w:tcPr>
          <w:p w14:paraId="551B0145" w14:textId="09D9A53B" w:rsidR="008F0687" w:rsidRPr="00405355" w:rsidRDefault="008F0687"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6"/>
                <w:szCs w:val="16"/>
              </w:rPr>
              <w:t>6405__</w:t>
            </w:r>
            <w:proofErr w:type="gramEnd"/>
            <w:r>
              <w:rPr>
                <w:rFonts w:ascii="Andale WT" w:hAnsi="Andale WT" w:cs="Tahoma"/>
                <w:color w:val="454545"/>
                <w:sz w:val="16"/>
                <w:szCs w:val="16"/>
              </w:rPr>
              <w:t>C</w:t>
            </w:r>
          </w:p>
        </w:tc>
        <w:tc>
          <w:tcPr>
            <w:tcW w:w="1180" w:type="dxa"/>
            <w:tcBorders>
              <w:top w:val="nil"/>
              <w:left w:val="nil"/>
              <w:bottom w:val="single" w:sz="8" w:space="0" w:color="E2E2E2"/>
              <w:right w:val="single" w:sz="8" w:space="0" w:color="E2E2E2"/>
            </w:tcBorders>
            <w:noWrap/>
          </w:tcPr>
          <w:p w14:paraId="080C9FD1" w14:textId="7DA488C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HLSES</w:t>
            </w:r>
          </w:p>
        </w:tc>
        <w:tc>
          <w:tcPr>
            <w:tcW w:w="1180" w:type="dxa"/>
            <w:tcBorders>
              <w:top w:val="nil"/>
              <w:left w:val="nil"/>
              <w:bottom w:val="single" w:sz="8" w:space="0" w:color="E2E2E2"/>
              <w:right w:val="single" w:sz="8" w:space="0" w:color="E2E2E2"/>
            </w:tcBorders>
            <w:noWrap/>
          </w:tcPr>
          <w:p w14:paraId="675BD00B" w14:textId="2C20D51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RMTPW</w:t>
            </w:r>
          </w:p>
        </w:tc>
        <w:tc>
          <w:tcPr>
            <w:tcW w:w="1300" w:type="dxa"/>
            <w:tcBorders>
              <w:top w:val="nil"/>
              <w:left w:val="nil"/>
              <w:bottom w:val="single" w:sz="8" w:space="0" w:color="E2E2E2"/>
              <w:right w:val="single" w:sz="8" w:space="0" w:color="E2E2E2"/>
            </w:tcBorders>
            <w:noWrap/>
          </w:tcPr>
          <w:p w14:paraId="48491BE6" w14:textId="029B012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1D1FB8B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0D5924B" w14:textId="0F8851C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C5A2B6C" w14:textId="7BB5BE2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A40C8D2" w14:textId="064D730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noWrap/>
          </w:tcPr>
          <w:p w14:paraId="1264DA10" w14:textId="6442B3A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6437__A</w:t>
            </w:r>
          </w:p>
        </w:tc>
        <w:tc>
          <w:tcPr>
            <w:tcW w:w="1180" w:type="dxa"/>
            <w:tcBorders>
              <w:top w:val="nil"/>
              <w:left w:val="nil"/>
              <w:bottom w:val="single" w:sz="8" w:space="0" w:color="E2E2E2"/>
              <w:right w:val="single" w:sz="8" w:space="0" w:color="E2E2E2"/>
            </w:tcBorders>
            <w:noWrap/>
          </w:tcPr>
          <w:p w14:paraId="420E4D03" w14:textId="6DF3CF6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KNAPP</w:t>
            </w:r>
          </w:p>
        </w:tc>
        <w:tc>
          <w:tcPr>
            <w:tcW w:w="1180" w:type="dxa"/>
            <w:tcBorders>
              <w:top w:val="nil"/>
              <w:left w:val="nil"/>
              <w:bottom w:val="single" w:sz="8" w:space="0" w:color="E2E2E2"/>
              <w:right w:val="single" w:sz="8" w:space="0" w:color="E2E2E2"/>
            </w:tcBorders>
            <w:noWrap/>
          </w:tcPr>
          <w:p w14:paraId="39AD4495" w14:textId="3D68C7A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BCKSW</w:t>
            </w:r>
          </w:p>
        </w:tc>
        <w:tc>
          <w:tcPr>
            <w:tcW w:w="1300" w:type="dxa"/>
            <w:tcBorders>
              <w:top w:val="nil"/>
              <w:left w:val="nil"/>
              <w:bottom w:val="single" w:sz="8" w:space="0" w:color="E2E2E2"/>
              <w:right w:val="single" w:sz="8" w:space="0" w:color="E2E2E2"/>
            </w:tcBorders>
            <w:noWrap/>
          </w:tcPr>
          <w:p w14:paraId="472CCF76" w14:textId="77BF7F9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056752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4FDE599" w14:textId="088FD49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B5E035B" w14:textId="10DACEC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0B3C606" w14:textId="353AF3F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DCSHSSP5</w:t>
            </w:r>
          </w:p>
        </w:tc>
        <w:tc>
          <w:tcPr>
            <w:tcW w:w="1980" w:type="dxa"/>
            <w:tcBorders>
              <w:top w:val="nil"/>
              <w:left w:val="nil"/>
              <w:bottom w:val="single" w:sz="8" w:space="0" w:color="E2E2E2"/>
              <w:right w:val="single" w:sz="8" w:space="0" w:color="E2E2E2"/>
            </w:tcBorders>
            <w:noWrap/>
          </w:tcPr>
          <w:p w14:paraId="6BC0B9B5" w14:textId="31AF395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690__Z</w:t>
            </w:r>
          </w:p>
        </w:tc>
        <w:tc>
          <w:tcPr>
            <w:tcW w:w="1180" w:type="dxa"/>
            <w:tcBorders>
              <w:top w:val="nil"/>
              <w:left w:val="nil"/>
              <w:bottom w:val="single" w:sz="8" w:space="0" w:color="E2E2E2"/>
              <w:right w:val="single" w:sz="8" w:space="0" w:color="E2E2E2"/>
            </w:tcBorders>
            <w:noWrap/>
          </w:tcPr>
          <w:p w14:paraId="5BA13350" w14:textId="2A3828F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EMYNR</w:t>
            </w:r>
          </w:p>
        </w:tc>
        <w:tc>
          <w:tcPr>
            <w:tcW w:w="1180" w:type="dxa"/>
            <w:tcBorders>
              <w:top w:val="nil"/>
              <w:left w:val="nil"/>
              <w:bottom w:val="single" w:sz="8" w:space="0" w:color="E2E2E2"/>
              <w:right w:val="single" w:sz="8" w:space="0" w:color="E2E2E2"/>
            </w:tcBorders>
            <w:noWrap/>
          </w:tcPr>
          <w:p w14:paraId="523A66E4" w14:textId="4789059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LIBTY_RC</w:t>
            </w:r>
          </w:p>
        </w:tc>
        <w:tc>
          <w:tcPr>
            <w:tcW w:w="1300" w:type="dxa"/>
            <w:tcBorders>
              <w:top w:val="nil"/>
              <w:left w:val="nil"/>
              <w:bottom w:val="single" w:sz="8" w:space="0" w:color="E2E2E2"/>
              <w:right w:val="single" w:sz="8" w:space="0" w:color="E2E2E2"/>
            </w:tcBorders>
            <w:noWrap/>
          </w:tcPr>
          <w:p w14:paraId="258A2913" w14:textId="6EA94F7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FEFCC7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FD82171" w14:textId="705A9CF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187DD91" w14:textId="5F4478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44BE4A2" w14:textId="60D4D50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noWrap/>
          </w:tcPr>
          <w:p w14:paraId="2E8EF657" w14:textId="5FFCBF1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BAKRFLD_CEDCAN_1</w:t>
            </w:r>
          </w:p>
        </w:tc>
        <w:tc>
          <w:tcPr>
            <w:tcW w:w="1180" w:type="dxa"/>
            <w:tcBorders>
              <w:top w:val="nil"/>
              <w:left w:val="nil"/>
              <w:bottom w:val="single" w:sz="8" w:space="0" w:color="E2E2E2"/>
              <w:right w:val="single" w:sz="8" w:space="0" w:color="E2E2E2"/>
            </w:tcBorders>
            <w:noWrap/>
          </w:tcPr>
          <w:p w14:paraId="3D8D3921" w14:textId="7E3B978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CEDACA</w:t>
            </w:r>
          </w:p>
        </w:tc>
        <w:tc>
          <w:tcPr>
            <w:tcW w:w="1180" w:type="dxa"/>
            <w:tcBorders>
              <w:top w:val="nil"/>
              <w:left w:val="nil"/>
              <w:bottom w:val="single" w:sz="8" w:space="0" w:color="E2E2E2"/>
              <w:right w:val="single" w:sz="8" w:space="0" w:color="E2E2E2"/>
            </w:tcBorders>
            <w:noWrap/>
          </w:tcPr>
          <w:p w14:paraId="6DD57270" w14:textId="4F308BB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BAKESW</w:t>
            </w:r>
          </w:p>
        </w:tc>
        <w:tc>
          <w:tcPr>
            <w:tcW w:w="1300" w:type="dxa"/>
            <w:tcBorders>
              <w:top w:val="nil"/>
              <w:left w:val="nil"/>
              <w:bottom w:val="single" w:sz="8" w:space="0" w:color="E2E2E2"/>
              <w:right w:val="single" w:sz="8" w:space="0" w:color="E2E2E2"/>
            </w:tcBorders>
            <w:noWrap/>
          </w:tcPr>
          <w:p w14:paraId="30942F85" w14:textId="146C4FD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72F3C94"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D83F88C" w14:textId="1A3F773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AE314B5" w14:textId="0FCE6FB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49E5BB6" w14:textId="7D9FE84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SES2FRI8</w:t>
            </w:r>
          </w:p>
        </w:tc>
        <w:tc>
          <w:tcPr>
            <w:tcW w:w="1980" w:type="dxa"/>
            <w:tcBorders>
              <w:top w:val="nil"/>
              <w:left w:val="nil"/>
              <w:bottom w:val="single" w:sz="8" w:space="0" w:color="E2E2E2"/>
              <w:right w:val="single" w:sz="8" w:space="0" w:color="E2E2E2"/>
            </w:tcBorders>
            <w:noWrap/>
          </w:tcPr>
          <w:p w14:paraId="7A314DF9" w14:textId="7A9E420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BIGLAK_PHBL_T1_1</w:t>
            </w:r>
          </w:p>
        </w:tc>
        <w:tc>
          <w:tcPr>
            <w:tcW w:w="1180" w:type="dxa"/>
            <w:tcBorders>
              <w:top w:val="nil"/>
              <w:left w:val="nil"/>
              <w:bottom w:val="single" w:sz="8" w:space="0" w:color="E2E2E2"/>
              <w:right w:val="single" w:sz="8" w:space="0" w:color="E2E2E2"/>
            </w:tcBorders>
            <w:noWrap/>
          </w:tcPr>
          <w:p w14:paraId="50894936" w14:textId="24590CB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BIGLAKE</w:t>
            </w:r>
          </w:p>
        </w:tc>
        <w:tc>
          <w:tcPr>
            <w:tcW w:w="1180" w:type="dxa"/>
            <w:tcBorders>
              <w:top w:val="nil"/>
              <w:left w:val="nil"/>
              <w:bottom w:val="single" w:sz="8" w:space="0" w:color="E2E2E2"/>
              <w:right w:val="single" w:sz="8" w:space="0" w:color="E2E2E2"/>
            </w:tcBorders>
            <w:noWrap/>
          </w:tcPr>
          <w:p w14:paraId="3DCA6AEB" w14:textId="0748DB0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PHBL_TAP</w:t>
            </w:r>
          </w:p>
        </w:tc>
        <w:tc>
          <w:tcPr>
            <w:tcW w:w="1300" w:type="dxa"/>
            <w:tcBorders>
              <w:top w:val="nil"/>
              <w:left w:val="nil"/>
              <w:bottom w:val="single" w:sz="8" w:space="0" w:color="E2E2E2"/>
              <w:right w:val="single" w:sz="8" w:space="0" w:color="E2E2E2"/>
            </w:tcBorders>
            <w:noWrap/>
          </w:tcPr>
          <w:p w14:paraId="19748C18" w14:textId="1106CD7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8461EF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A33B4A8" w14:textId="4D05441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CA68865" w14:textId="5E121B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BCB4BBA" w14:textId="77C3001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DWAP_JN5</w:t>
            </w:r>
          </w:p>
        </w:tc>
        <w:tc>
          <w:tcPr>
            <w:tcW w:w="1980" w:type="dxa"/>
            <w:tcBorders>
              <w:top w:val="nil"/>
              <w:left w:val="nil"/>
              <w:bottom w:val="single" w:sz="8" w:space="0" w:color="E2E2E2"/>
              <w:right w:val="single" w:sz="8" w:space="0" w:color="E2E2E2"/>
            </w:tcBorders>
            <w:noWrap/>
          </w:tcPr>
          <w:p w14:paraId="712511E2" w14:textId="0EE83FC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BI_WAP50_A</w:t>
            </w:r>
          </w:p>
        </w:tc>
        <w:tc>
          <w:tcPr>
            <w:tcW w:w="1180" w:type="dxa"/>
            <w:tcBorders>
              <w:top w:val="nil"/>
              <w:left w:val="nil"/>
              <w:bottom w:val="single" w:sz="8" w:space="0" w:color="E2E2E2"/>
              <w:right w:val="single" w:sz="8" w:space="0" w:color="E2E2E2"/>
            </w:tcBorders>
            <w:noWrap/>
          </w:tcPr>
          <w:p w14:paraId="362BF9EC" w14:textId="7EE3E78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noWrap/>
          </w:tcPr>
          <w:p w14:paraId="501F9F16" w14:textId="0836C46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noWrap/>
          </w:tcPr>
          <w:p w14:paraId="6826EC5A" w14:textId="381A1FB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7D4AB3D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51F0DF8" w14:textId="5D3F064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367E94A" w14:textId="55E062A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46DA204" w14:textId="1C35757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noWrap/>
          </w:tcPr>
          <w:p w14:paraId="7CED16AB" w14:textId="49E9079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noWrap/>
          </w:tcPr>
          <w:p w14:paraId="2E8B8633" w14:textId="0BD4004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noWrap/>
          </w:tcPr>
          <w:p w14:paraId="39A8118B" w14:textId="5F1B328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noWrap/>
          </w:tcPr>
          <w:p w14:paraId="7FB5D21E" w14:textId="316F431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62CFC7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5E160EC" w14:textId="146E54A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2500B4A" w14:textId="67B1549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3CDC948" w14:textId="1907163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noWrap/>
          </w:tcPr>
          <w:p w14:paraId="38AFC039" w14:textId="3FEC5BB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CROSSO_PALOUS1_1</w:t>
            </w:r>
          </w:p>
        </w:tc>
        <w:tc>
          <w:tcPr>
            <w:tcW w:w="1180" w:type="dxa"/>
            <w:tcBorders>
              <w:top w:val="nil"/>
              <w:left w:val="nil"/>
              <w:bottom w:val="single" w:sz="8" w:space="0" w:color="E2E2E2"/>
              <w:right w:val="single" w:sz="8" w:space="0" w:color="E2E2E2"/>
            </w:tcBorders>
            <w:noWrap/>
          </w:tcPr>
          <w:p w14:paraId="496E284B" w14:textId="6987D24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CROSSOVE</w:t>
            </w:r>
          </w:p>
        </w:tc>
        <w:tc>
          <w:tcPr>
            <w:tcW w:w="1180" w:type="dxa"/>
            <w:tcBorders>
              <w:top w:val="nil"/>
              <w:left w:val="nil"/>
              <w:bottom w:val="single" w:sz="8" w:space="0" w:color="E2E2E2"/>
              <w:right w:val="single" w:sz="8" w:space="0" w:color="E2E2E2"/>
            </w:tcBorders>
            <w:noWrap/>
          </w:tcPr>
          <w:p w14:paraId="220C9A11" w14:textId="1A9BA4B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PALOUSE</w:t>
            </w:r>
          </w:p>
        </w:tc>
        <w:tc>
          <w:tcPr>
            <w:tcW w:w="1300" w:type="dxa"/>
            <w:tcBorders>
              <w:top w:val="nil"/>
              <w:left w:val="nil"/>
              <w:bottom w:val="single" w:sz="8" w:space="0" w:color="E2E2E2"/>
              <w:right w:val="single" w:sz="8" w:space="0" w:color="E2E2E2"/>
            </w:tcBorders>
            <w:noWrap/>
          </w:tcPr>
          <w:p w14:paraId="587F4954" w14:textId="600C05E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210819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6DE8972" w14:textId="484A88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24BABF0" w14:textId="6E60382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C0FE1A3" w14:textId="7C5619D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DDILCOT8</w:t>
            </w:r>
          </w:p>
        </w:tc>
        <w:tc>
          <w:tcPr>
            <w:tcW w:w="1980" w:type="dxa"/>
            <w:tcBorders>
              <w:top w:val="nil"/>
              <w:left w:val="nil"/>
              <w:bottom w:val="single" w:sz="8" w:space="0" w:color="E2E2E2"/>
              <w:right w:val="single" w:sz="8" w:space="0" w:color="E2E2E2"/>
            </w:tcBorders>
            <w:noWrap/>
          </w:tcPr>
          <w:p w14:paraId="3850270C" w14:textId="0E2AFF0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DILLEYSW_XF1H</w:t>
            </w:r>
          </w:p>
        </w:tc>
        <w:tc>
          <w:tcPr>
            <w:tcW w:w="1180" w:type="dxa"/>
            <w:tcBorders>
              <w:top w:val="nil"/>
              <w:left w:val="nil"/>
              <w:bottom w:val="single" w:sz="8" w:space="0" w:color="E2E2E2"/>
              <w:right w:val="single" w:sz="8" w:space="0" w:color="E2E2E2"/>
            </w:tcBorders>
            <w:noWrap/>
          </w:tcPr>
          <w:p w14:paraId="75F6C282" w14:textId="2286EEB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noWrap/>
          </w:tcPr>
          <w:p w14:paraId="1690FC8D" w14:textId="2D7F97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noWrap/>
          </w:tcPr>
          <w:p w14:paraId="5335627F" w14:textId="12E1010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6624FF7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E488DCC" w14:textId="5CF00CA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0747BF7" w14:textId="0022509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FC476B0" w14:textId="3F7A763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noWrap/>
          </w:tcPr>
          <w:p w14:paraId="0F0A347A" w14:textId="5816E3A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noWrap/>
          </w:tcPr>
          <w:p w14:paraId="158BED70" w14:textId="0127FED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noWrap/>
          </w:tcPr>
          <w:p w14:paraId="34208F3F" w14:textId="766960E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noWrap/>
          </w:tcPr>
          <w:p w14:paraId="60242825" w14:textId="43B6E74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9AEDF94"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46A3567" w14:textId="5AD3ECC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98F85D6" w14:textId="0F307C6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20E3F47" w14:textId="5220F53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DPHRCTR5</w:t>
            </w:r>
          </w:p>
        </w:tc>
        <w:tc>
          <w:tcPr>
            <w:tcW w:w="1980" w:type="dxa"/>
            <w:tcBorders>
              <w:top w:val="nil"/>
              <w:left w:val="nil"/>
              <w:bottom w:val="single" w:sz="8" w:space="0" w:color="E2E2E2"/>
              <w:right w:val="single" w:sz="8" w:space="0" w:color="E2E2E2"/>
            </w:tcBorders>
            <w:noWrap/>
          </w:tcPr>
          <w:p w14:paraId="379E6D25" w14:textId="556B7C7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MDOPHR99_A</w:t>
            </w:r>
          </w:p>
        </w:tc>
        <w:tc>
          <w:tcPr>
            <w:tcW w:w="1180" w:type="dxa"/>
            <w:tcBorders>
              <w:top w:val="nil"/>
              <w:left w:val="nil"/>
              <w:bottom w:val="single" w:sz="8" w:space="0" w:color="E2E2E2"/>
              <w:right w:val="single" w:sz="8" w:space="0" w:color="E2E2E2"/>
            </w:tcBorders>
            <w:noWrap/>
          </w:tcPr>
          <w:p w14:paraId="53CE02ED" w14:textId="1791EFD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MDO</w:t>
            </w:r>
          </w:p>
        </w:tc>
        <w:tc>
          <w:tcPr>
            <w:tcW w:w="1180" w:type="dxa"/>
            <w:tcBorders>
              <w:top w:val="nil"/>
              <w:left w:val="nil"/>
              <w:bottom w:val="single" w:sz="8" w:space="0" w:color="E2E2E2"/>
              <w:right w:val="single" w:sz="8" w:space="0" w:color="E2E2E2"/>
            </w:tcBorders>
            <w:noWrap/>
          </w:tcPr>
          <w:p w14:paraId="215319D0" w14:textId="54ABD1F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noWrap/>
          </w:tcPr>
          <w:p w14:paraId="0C1200A1" w14:textId="5EA1F08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01F49D6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4C4085C" w14:textId="05954D0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F8171DC" w14:textId="4BB9B5A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3F9E6DB" w14:textId="2E7B926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noWrap/>
          </w:tcPr>
          <w:p w14:paraId="251A228C" w14:textId="55AC4A1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NB_THW97_A</w:t>
            </w:r>
          </w:p>
        </w:tc>
        <w:tc>
          <w:tcPr>
            <w:tcW w:w="1180" w:type="dxa"/>
            <w:tcBorders>
              <w:top w:val="nil"/>
              <w:left w:val="nil"/>
              <w:bottom w:val="single" w:sz="8" w:space="0" w:color="E2E2E2"/>
              <w:right w:val="single" w:sz="8" w:space="0" w:color="E2E2E2"/>
            </w:tcBorders>
            <w:noWrap/>
          </w:tcPr>
          <w:p w14:paraId="76AC172B" w14:textId="4DA42C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THW</w:t>
            </w:r>
          </w:p>
        </w:tc>
        <w:tc>
          <w:tcPr>
            <w:tcW w:w="1180" w:type="dxa"/>
            <w:tcBorders>
              <w:top w:val="nil"/>
              <w:left w:val="nil"/>
              <w:bottom w:val="single" w:sz="8" w:space="0" w:color="E2E2E2"/>
              <w:right w:val="single" w:sz="8" w:space="0" w:color="E2E2E2"/>
            </w:tcBorders>
            <w:noWrap/>
          </w:tcPr>
          <w:p w14:paraId="4301C34F" w14:textId="2E492F0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NB</w:t>
            </w:r>
          </w:p>
        </w:tc>
        <w:tc>
          <w:tcPr>
            <w:tcW w:w="1300" w:type="dxa"/>
            <w:tcBorders>
              <w:top w:val="nil"/>
              <w:left w:val="nil"/>
              <w:bottom w:val="single" w:sz="8" w:space="0" w:color="E2E2E2"/>
              <w:right w:val="single" w:sz="8" w:space="0" w:color="E2E2E2"/>
            </w:tcBorders>
            <w:noWrap/>
          </w:tcPr>
          <w:p w14:paraId="35AE7CC0" w14:textId="489E332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603DAAE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04849F9" w14:textId="781D328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04A941A" w14:textId="13299E8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8206E3B" w14:textId="3EB336D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noWrap/>
          </w:tcPr>
          <w:p w14:paraId="2F319D89" w14:textId="7C4BF73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noWrap/>
          </w:tcPr>
          <w:p w14:paraId="1D754AEB" w14:textId="09574D9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noWrap/>
          </w:tcPr>
          <w:p w14:paraId="37C7CB0D" w14:textId="7548B9F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noWrap/>
          </w:tcPr>
          <w:p w14:paraId="06C5759D" w14:textId="02138C0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780FF2B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8D13EF9" w14:textId="42EFCB1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E69AA00" w14:textId="044E6C4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6ABB025" w14:textId="4F9C982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noWrap/>
          </w:tcPr>
          <w:p w14:paraId="439155BB" w14:textId="4585675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SANTAR_WOLFCA1_1</w:t>
            </w:r>
          </w:p>
        </w:tc>
        <w:tc>
          <w:tcPr>
            <w:tcW w:w="1180" w:type="dxa"/>
            <w:tcBorders>
              <w:top w:val="nil"/>
              <w:left w:val="nil"/>
              <w:bottom w:val="single" w:sz="8" w:space="0" w:color="E2E2E2"/>
              <w:right w:val="single" w:sz="8" w:space="0" w:color="E2E2E2"/>
            </w:tcBorders>
            <w:noWrap/>
          </w:tcPr>
          <w:p w14:paraId="3992BC0E" w14:textId="29DA01F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WOLFCAMP</w:t>
            </w:r>
          </w:p>
        </w:tc>
        <w:tc>
          <w:tcPr>
            <w:tcW w:w="1180" w:type="dxa"/>
            <w:tcBorders>
              <w:top w:val="nil"/>
              <w:left w:val="nil"/>
              <w:bottom w:val="single" w:sz="8" w:space="0" w:color="E2E2E2"/>
              <w:right w:val="single" w:sz="8" w:space="0" w:color="E2E2E2"/>
            </w:tcBorders>
            <w:noWrap/>
          </w:tcPr>
          <w:p w14:paraId="4D4525C0" w14:textId="2B89612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noWrap/>
          </w:tcPr>
          <w:p w14:paraId="70C60738" w14:textId="505FFC0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FCC5FB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6DE5A2D" w14:textId="0D53F4C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B363D26" w14:textId="68E3440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AD4BB9D" w14:textId="71B5751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noWrap/>
          </w:tcPr>
          <w:p w14:paraId="6E2E4395" w14:textId="5958F3A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SPUR_69_1</w:t>
            </w:r>
          </w:p>
        </w:tc>
        <w:tc>
          <w:tcPr>
            <w:tcW w:w="1180" w:type="dxa"/>
            <w:tcBorders>
              <w:top w:val="nil"/>
              <w:left w:val="nil"/>
              <w:bottom w:val="single" w:sz="8" w:space="0" w:color="E2E2E2"/>
              <w:right w:val="single" w:sz="8" w:space="0" w:color="E2E2E2"/>
            </w:tcBorders>
            <w:noWrap/>
          </w:tcPr>
          <w:p w14:paraId="7FE3AB41" w14:textId="4489204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SPUR</w:t>
            </w:r>
          </w:p>
        </w:tc>
        <w:tc>
          <w:tcPr>
            <w:tcW w:w="1180" w:type="dxa"/>
            <w:tcBorders>
              <w:top w:val="nil"/>
              <w:left w:val="nil"/>
              <w:bottom w:val="single" w:sz="8" w:space="0" w:color="E2E2E2"/>
              <w:right w:val="single" w:sz="8" w:space="0" w:color="E2E2E2"/>
            </w:tcBorders>
            <w:noWrap/>
          </w:tcPr>
          <w:p w14:paraId="5C2DCDD4" w14:textId="5BA7CA8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SPUR</w:t>
            </w:r>
          </w:p>
        </w:tc>
        <w:tc>
          <w:tcPr>
            <w:tcW w:w="1300" w:type="dxa"/>
            <w:tcBorders>
              <w:top w:val="nil"/>
              <w:left w:val="nil"/>
              <w:bottom w:val="single" w:sz="8" w:space="0" w:color="E2E2E2"/>
              <w:right w:val="single" w:sz="8" w:space="0" w:color="E2E2E2"/>
            </w:tcBorders>
            <w:noWrap/>
          </w:tcPr>
          <w:p w14:paraId="643E2989" w14:textId="4F11D0F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17C234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E809506" w14:textId="7989B25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5E1BABB" w14:textId="328AEEE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FC57092" w14:textId="16FBB1D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noWrap/>
          </w:tcPr>
          <w:p w14:paraId="547C8CAB" w14:textId="50E1649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TURTLECK_WCRYS_1</w:t>
            </w:r>
          </w:p>
        </w:tc>
        <w:tc>
          <w:tcPr>
            <w:tcW w:w="1180" w:type="dxa"/>
            <w:tcBorders>
              <w:top w:val="nil"/>
              <w:left w:val="nil"/>
              <w:bottom w:val="single" w:sz="8" w:space="0" w:color="E2E2E2"/>
              <w:right w:val="single" w:sz="8" w:space="0" w:color="E2E2E2"/>
            </w:tcBorders>
            <w:noWrap/>
          </w:tcPr>
          <w:p w14:paraId="492D713C" w14:textId="71DD8BA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TURTLCRK</w:t>
            </w:r>
          </w:p>
        </w:tc>
        <w:tc>
          <w:tcPr>
            <w:tcW w:w="1180" w:type="dxa"/>
            <w:tcBorders>
              <w:top w:val="nil"/>
              <w:left w:val="nil"/>
              <w:bottom w:val="single" w:sz="8" w:space="0" w:color="E2E2E2"/>
              <w:right w:val="single" w:sz="8" w:space="0" w:color="E2E2E2"/>
            </w:tcBorders>
            <w:noWrap/>
          </w:tcPr>
          <w:p w14:paraId="6F5DE0F6" w14:textId="5B43CE2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WCRYSTS</w:t>
            </w:r>
          </w:p>
        </w:tc>
        <w:tc>
          <w:tcPr>
            <w:tcW w:w="1300" w:type="dxa"/>
            <w:tcBorders>
              <w:top w:val="nil"/>
              <w:left w:val="nil"/>
              <w:bottom w:val="single" w:sz="8" w:space="0" w:color="E2E2E2"/>
              <w:right w:val="single" w:sz="8" w:space="0" w:color="E2E2E2"/>
            </w:tcBorders>
            <w:noWrap/>
          </w:tcPr>
          <w:p w14:paraId="7F8C3938" w14:textId="534970E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0D3BE0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26290CB" w14:textId="437C747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A599D74" w14:textId="188C64A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AFA3F96" w14:textId="5CFD29D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DOASSEB5</w:t>
            </w:r>
          </w:p>
        </w:tc>
        <w:tc>
          <w:tcPr>
            <w:tcW w:w="1980" w:type="dxa"/>
            <w:tcBorders>
              <w:top w:val="nil"/>
              <w:left w:val="nil"/>
              <w:bottom w:val="single" w:sz="8" w:space="0" w:color="E2E2E2"/>
              <w:right w:val="single" w:sz="8" w:space="0" w:color="E2E2E2"/>
            </w:tcBorders>
            <w:noWrap/>
          </w:tcPr>
          <w:p w14:paraId="7D662C2A" w14:textId="773ADD2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WAPWLY72_A</w:t>
            </w:r>
          </w:p>
        </w:tc>
        <w:tc>
          <w:tcPr>
            <w:tcW w:w="1180" w:type="dxa"/>
            <w:tcBorders>
              <w:top w:val="nil"/>
              <w:left w:val="nil"/>
              <w:bottom w:val="single" w:sz="8" w:space="0" w:color="E2E2E2"/>
              <w:right w:val="single" w:sz="8" w:space="0" w:color="E2E2E2"/>
            </w:tcBorders>
            <w:noWrap/>
          </w:tcPr>
          <w:p w14:paraId="53B93CD2" w14:textId="2843A01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WLY</w:t>
            </w:r>
          </w:p>
        </w:tc>
        <w:tc>
          <w:tcPr>
            <w:tcW w:w="1180" w:type="dxa"/>
            <w:tcBorders>
              <w:top w:val="nil"/>
              <w:left w:val="nil"/>
              <w:bottom w:val="single" w:sz="8" w:space="0" w:color="E2E2E2"/>
              <w:right w:val="single" w:sz="8" w:space="0" w:color="E2E2E2"/>
            </w:tcBorders>
            <w:noWrap/>
          </w:tcPr>
          <w:p w14:paraId="045F1DFB" w14:textId="4560D0A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noWrap/>
          </w:tcPr>
          <w:p w14:paraId="500DE9EB" w14:textId="2E31185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1D71475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62CF9D8" w14:textId="2C7EB51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6797FE6" w14:textId="13F703A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E2C8FBF" w14:textId="06533F7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DCPSES12</w:t>
            </w:r>
          </w:p>
        </w:tc>
        <w:tc>
          <w:tcPr>
            <w:tcW w:w="1980" w:type="dxa"/>
            <w:tcBorders>
              <w:top w:val="nil"/>
              <w:left w:val="nil"/>
              <w:bottom w:val="single" w:sz="8" w:space="0" w:color="E2E2E2"/>
              <w:right w:val="single" w:sz="8" w:space="0" w:color="E2E2E2"/>
            </w:tcBorders>
            <w:noWrap/>
          </w:tcPr>
          <w:p w14:paraId="5E934928" w14:textId="42B7458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noWrap/>
          </w:tcPr>
          <w:p w14:paraId="536A7B44" w14:textId="0BF2F87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noWrap/>
          </w:tcPr>
          <w:p w14:paraId="3707C395" w14:textId="03332F2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tcPr>
          <w:p w14:paraId="3FE709D7" w14:textId="5DA47B93"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5055ECA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DCB6E7D" w14:textId="0A25AE2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05A71A0" w14:textId="62966F9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8C5D427" w14:textId="4044163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SCLCGTN8</w:t>
            </w:r>
          </w:p>
        </w:tc>
        <w:tc>
          <w:tcPr>
            <w:tcW w:w="1980" w:type="dxa"/>
            <w:tcBorders>
              <w:top w:val="nil"/>
              <w:left w:val="nil"/>
              <w:bottom w:val="single" w:sz="8" w:space="0" w:color="E2E2E2"/>
              <w:right w:val="single" w:sz="8" w:space="0" w:color="E2E2E2"/>
            </w:tcBorders>
            <w:noWrap/>
          </w:tcPr>
          <w:p w14:paraId="6868AB84" w14:textId="0F157A2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6635__G</w:t>
            </w:r>
          </w:p>
        </w:tc>
        <w:tc>
          <w:tcPr>
            <w:tcW w:w="1180" w:type="dxa"/>
            <w:tcBorders>
              <w:top w:val="nil"/>
              <w:left w:val="nil"/>
              <w:bottom w:val="single" w:sz="8" w:space="0" w:color="E2E2E2"/>
              <w:right w:val="single" w:sz="8" w:space="0" w:color="E2E2E2"/>
            </w:tcBorders>
            <w:noWrap/>
          </w:tcPr>
          <w:p w14:paraId="1288CE82" w14:textId="45FBDDC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MRVLY</w:t>
            </w:r>
          </w:p>
        </w:tc>
        <w:tc>
          <w:tcPr>
            <w:tcW w:w="1180" w:type="dxa"/>
            <w:tcBorders>
              <w:top w:val="nil"/>
              <w:left w:val="nil"/>
              <w:bottom w:val="single" w:sz="8" w:space="0" w:color="E2E2E2"/>
              <w:right w:val="single" w:sz="8" w:space="0" w:color="E2E2E2"/>
            </w:tcBorders>
            <w:noWrap/>
          </w:tcPr>
          <w:p w14:paraId="256705C1" w14:textId="6A78945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ESTLD</w:t>
            </w:r>
          </w:p>
        </w:tc>
        <w:tc>
          <w:tcPr>
            <w:tcW w:w="1300" w:type="dxa"/>
            <w:tcBorders>
              <w:top w:val="nil"/>
              <w:left w:val="nil"/>
              <w:bottom w:val="single" w:sz="8" w:space="0" w:color="E2E2E2"/>
              <w:right w:val="single" w:sz="8" w:space="0" w:color="E2E2E2"/>
            </w:tcBorders>
            <w:noWrap/>
          </w:tcPr>
          <w:p w14:paraId="7C547D40" w14:textId="2EE0383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64199FB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B655608" w14:textId="6AD9183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9A238B0" w14:textId="2583542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F659239" w14:textId="3A3FD8A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SRICGRS8</w:t>
            </w:r>
          </w:p>
        </w:tc>
        <w:tc>
          <w:tcPr>
            <w:tcW w:w="1980" w:type="dxa"/>
            <w:tcBorders>
              <w:top w:val="nil"/>
              <w:left w:val="nil"/>
              <w:bottom w:val="single" w:sz="8" w:space="0" w:color="E2E2E2"/>
              <w:right w:val="single" w:sz="8" w:space="0" w:color="E2E2E2"/>
            </w:tcBorders>
            <w:noWrap/>
          </w:tcPr>
          <w:p w14:paraId="26A79031" w14:textId="3E671D8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6840__A</w:t>
            </w:r>
          </w:p>
        </w:tc>
        <w:tc>
          <w:tcPr>
            <w:tcW w:w="1180" w:type="dxa"/>
            <w:tcBorders>
              <w:top w:val="nil"/>
              <w:left w:val="nil"/>
              <w:bottom w:val="single" w:sz="8" w:space="0" w:color="E2E2E2"/>
              <w:right w:val="single" w:sz="8" w:space="0" w:color="E2E2E2"/>
            </w:tcBorders>
            <w:noWrap/>
          </w:tcPr>
          <w:p w14:paraId="05536878" w14:textId="14E50AA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ANARN</w:t>
            </w:r>
          </w:p>
        </w:tc>
        <w:tc>
          <w:tcPr>
            <w:tcW w:w="1180" w:type="dxa"/>
            <w:tcBorders>
              <w:top w:val="nil"/>
              <w:left w:val="nil"/>
              <w:bottom w:val="single" w:sz="8" w:space="0" w:color="E2E2E2"/>
              <w:right w:val="single" w:sz="8" w:space="0" w:color="E2E2E2"/>
            </w:tcBorders>
            <w:noWrap/>
          </w:tcPr>
          <w:p w14:paraId="6BDB6DB3" w14:textId="31D77CF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CRDSW</w:t>
            </w:r>
          </w:p>
        </w:tc>
        <w:tc>
          <w:tcPr>
            <w:tcW w:w="1300" w:type="dxa"/>
            <w:tcBorders>
              <w:top w:val="nil"/>
              <w:left w:val="nil"/>
              <w:bottom w:val="single" w:sz="8" w:space="0" w:color="E2E2E2"/>
              <w:right w:val="single" w:sz="8" w:space="0" w:color="E2E2E2"/>
            </w:tcBorders>
            <w:noWrap/>
          </w:tcPr>
          <w:p w14:paraId="5C0C6F60" w14:textId="32E2F69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70AA871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612557A" w14:textId="4819C7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8660329" w14:textId="2004ADF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C940D92" w14:textId="6E93936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SRT2WC8</w:t>
            </w:r>
          </w:p>
        </w:tc>
        <w:tc>
          <w:tcPr>
            <w:tcW w:w="1980" w:type="dxa"/>
            <w:tcBorders>
              <w:top w:val="nil"/>
              <w:left w:val="nil"/>
              <w:bottom w:val="single" w:sz="8" w:space="0" w:color="E2E2E2"/>
              <w:right w:val="single" w:sz="8" w:space="0" w:color="E2E2E2"/>
            </w:tcBorders>
            <w:noWrap/>
          </w:tcPr>
          <w:p w14:paraId="26D94D11" w14:textId="2E89F39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G138_17_1</w:t>
            </w:r>
          </w:p>
        </w:tc>
        <w:tc>
          <w:tcPr>
            <w:tcW w:w="1180" w:type="dxa"/>
            <w:tcBorders>
              <w:top w:val="nil"/>
              <w:left w:val="nil"/>
              <w:bottom w:val="single" w:sz="8" w:space="0" w:color="E2E2E2"/>
              <w:right w:val="single" w:sz="8" w:space="0" w:color="E2E2E2"/>
            </w:tcBorders>
            <w:noWrap/>
          </w:tcPr>
          <w:p w14:paraId="796E5366" w14:textId="7D52AB5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BRAZORIA</w:t>
            </w:r>
          </w:p>
        </w:tc>
        <w:tc>
          <w:tcPr>
            <w:tcW w:w="1180" w:type="dxa"/>
            <w:tcBorders>
              <w:top w:val="nil"/>
              <w:left w:val="nil"/>
              <w:bottom w:val="single" w:sz="8" w:space="0" w:color="E2E2E2"/>
              <w:right w:val="single" w:sz="8" w:space="0" w:color="E2E2E2"/>
            </w:tcBorders>
            <w:noWrap/>
          </w:tcPr>
          <w:p w14:paraId="1882622C" w14:textId="678501D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RT</w:t>
            </w:r>
          </w:p>
        </w:tc>
        <w:tc>
          <w:tcPr>
            <w:tcW w:w="1300" w:type="dxa"/>
            <w:tcBorders>
              <w:top w:val="nil"/>
              <w:left w:val="nil"/>
              <w:bottom w:val="single" w:sz="8" w:space="0" w:color="E2E2E2"/>
              <w:right w:val="single" w:sz="8" w:space="0" w:color="E2E2E2"/>
            </w:tcBorders>
            <w:noWrap/>
          </w:tcPr>
          <w:p w14:paraId="5CFCFE09" w14:textId="74A5C83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651D2B6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90E80A9" w14:textId="16FEB7A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C6AA97D" w14:textId="44D85B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2F4EEEF" w14:textId="3B2FDC6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DNOETWL5</w:t>
            </w:r>
          </w:p>
        </w:tc>
        <w:tc>
          <w:tcPr>
            <w:tcW w:w="1980" w:type="dxa"/>
            <w:tcBorders>
              <w:top w:val="nil"/>
              <w:left w:val="nil"/>
              <w:bottom w:val="single" w:sz="8" w:space="0" w:color="E2E2E2"/>
              <w:right w:val="single" w:sz="8" w:space="0" w:color="E2E2E2"/>
            </w:tcBorders>
            <w:noWrap/>
          </w:tcPr>
          <w:p w14:paraId="497F2E73" w14:textId="3627B86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HARGRO_PUMPJA1_1</w:t>
            </w:r>
          </w:p>
        </w:tc>
        <w:tc>
          <w:tcPr>
            <w:tcW w:w="1180" w:type="dxa"/>
            <w:tcBorders>
              <w:top w:val="nil"/>
              <w:left w:val="nil"/>
              <w:bottom w:val="single" w:sz="8" w:space="0" w:color="E2E2E2"/>
              <w:right w:val="single" w:sz="8" w:space="0" w:color="E2E2E2"/>
            </w:tcBorders>
            <w:noWrap/>
          </w:tcPr>
          <w:p w14:paraId="2F25D3A3" w14:textId="2CD9545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180" w:type="dxa"/>
            <w:tcBorders>
              <w:top w:val="nil"/>
              <w:left w:val="nil"/>
              <w:bottom w:val="single" w:sz="8" w:space="0" w:color="E2E2E2"/>
              <w:right w:val="single" w:sz="8" w:space="0" w:color="E2E2E2"/>
            </w:tcBorders>
            <w:noWrap/>
          </w:tcPr>
          <w:p w14:paraId="5934D03B" w14:textId="2884F45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PUMPJACK</w:t>
            </w:r>
          </w:p>
        </w:tc>
        <w:tc>
          <w:tcPr>
            <w:tcW w:w="1300" w:type="dxa"/>
            <w:tcBorders>
              <w:top w:val="nil"/>
              <w:left w:val="nil"/>
              <w:bottom w:val="single" w:sz="8" w:space="0" w:color="E2E2E2"/>
              <w:right w:val="single" w:sz="8" w:space="0" w:color="E2E2E2"/>
            </w:tcBorders>
            <w:noWrap/>
          </w:tcPr>
          <w:p w14:paraId="5A25543A" w14:textId="0F9F18B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19CBD82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B16212D" w14:textId="6584975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B037545" w14:textId="2AAE196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EB69B34" w14:textId="741069F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SHA2MAX8</w:t>
            </w:r>
          </w:p>
        </w:tc>
        <w:tc>
          <w:tcPr>
            <w:tcW w:w="1980" w:type="dxa"/>
            <w:tcBorders>
              <w:top w:val="nil"/>
              <w:left w:val="nil"/>
              <w:bottom w:val="single" w:sz="8" w:space="0" w:color="E2E2E2"/>
              <w:right w:val="single" w:sz="8" w:space="0" w:color="E2E2E2"/>
            </w:tcBorders>
            <w:noWrap/>
          </w:tcPr>
          <w:p w14:paraId="5E6CEA23" w14:textId="34BF014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noWrap/>
          </w:tcPr>
          <w:p w14:paraId="135F2F2A" w14:textId="1E9FD54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noWrap/>
          </w:tcPr>
          <w:p w14:paraId="45A107B1" w14:textId="74C60D9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noWrap/>
          </w:tcPr>
          <w:p w14:paraId="4DB0FC4C" w14:textId="6D050D6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0CA7012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C2F791A" w14:textId="75E14D9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445B1BE" w14:textId="5F6A73D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0C06A98" w14:textId="11EB052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DHILPAN8</w:t>
            </w:r>
          </w:p>
        </w:tc>
        <w:tc>
          <w:tcPr>
            <w:tcW w:w="1980" w:type="dxa"/>
            <w:tcBorders>
              <w:top w:val="nil"/>
              <w:left w:val="nil"/>
              <w:bottom w:val="single" w:sz="8" w:space="0" w:color="E2E2E2"/>
              <w:right w:val="single" w:sz="8" w:space="0" w:color="E2E2E2"/>
            </w:tcBorders>
            <w:noWrap/>
          </w:tcPr>
          <w:p w14:paraId="70C5EEE8" w14:textId="0031814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P3_P1TAP_1</w:t>
            </w:r>
          </w:p>
        </w:tc>
        <w:tc>
          <w:tcPr>
            <w:tcW w:w="1180" w:type="dxa"/>
            <w:tcBorders>
              <w:top w:val="nil"/>
              <w:left w:val="nil"/>
              <w:bottom w:val="single" w:sz="8" w:space="0" w:color="E2E2E2"/>
              <w:right w:val="single" w:sz="8" w:space="0" w:color="E2E2E2"/>
            </w:tcBorders>
            <w:noWrap/>
          </w:tcPr>
          <w:p w14:paraId="746B2221" w14:textId="063998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SKYLINE</w:t>
            </w:r>
          </w:p>
        </w:tc>
        <w:tc>
          <w:tcPr>
            <w:tcW w:w="1180" w:type="dxa"/>
            <w:tcBorders>
              <w:top w:val="nil"/>
              <w:left w:val="nil"/>
              <w:bottom w:val="single" w:sz="8" w:space="0" w:color="E2E2E2"/>
              <w:right w:val="single" w:sz="8" w:space="0" w:color="E2E2E2"/>
            </w:tcBorders>
            <w:noWrap/>
          </w:tcPr>
          <w:p w14:paraId="4D094E4A" w14:textId="6A975FF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P1</w:t>
            </w:r>
          </w:p>
        </w:tc>
        <w:tc>
          <w:tcPr>
            <w:tcW w:w="1300" w:type="dxa"/>
            <w:tcBorders>
              <w:top w:val="nil"/>
              <w:left w:val="nil"/>
              <w:bottom w:val="single" w:sz="8" w:space="0" w:color="E2E2E2"/>
              <w:right w:val="single" w:sz="8" w:space="0" w:color="E2E2E2"/>
            </w:tcBorders>
            <w:noWrap/>
          </w:tcPr>
          <w:p w14:paraId="790D41EC" w14:textId="4C49345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143763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DE43046" w14:textId="2F6A151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61CD7FB" w14:textId="13B72C1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B96770D" w14:textId="7523D61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SSNYCGR8</w:t>
            </w:r>
          </w:p>
        </w:tc>
        <w:tc>
          <w:tcPr>
            <w:tcW w:w="1980" w:type="dxa"/>
            <w:tcBorders>
              <w:top w:val="nil"/>
              <w:left w:val="nil"/>
              <w:bottom w:val="single" w:sz="8" w:space="0" w:color="E2E2E2"/>
              <w:right w:val="single" w:sz="8" w:space="0" w:color="E2E2E2"/>
            </w:tcBorders>
            <w:noWrap/>
          </w:tcPr>
          <w:p w14:paraId="2661F069" w14:textId="7AD9C2E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SNYDR_FMR1</w:t>
            </w:r>
          </w:p>
        </w:tc>
        <w:tc>
          <w:tcPr>
            <w:tcW w:w="1180" w:type="dxa"/>
            <w:tcBorders>
              <w:top w:val="nil"/>
              <w:left w:val="nil"/>
              <w:bottom w:val="single" w:sz="8" w:space="0" w:color="E2E2E2"/>
              <w:right w:val="single" w:sz="8" w:space="0" w:color="E2E2E2"/>
            </w:tcBorders>
            <w:noWrap/>
          </w:tcPr>
          <w:p w14:paraId="1650B8F3" w14:textId="0F16930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SNYDR</w:t>
            </w:r>
          </w:p>
        </w:tc>
        <w:tc>
          <w:tcPr>
            <w:tcW w:w="1180" w:type="dxa"/>
            <w:tcBorders>
              <w:top w:val="nil"/>
              <w:left w:val="nil"/>
              <w:bottom w:val="single" w:sz="8" w:space="0" w:color="E2E2E2"/>
              <w:right w:val="single" w:sz="8" w:space="0" w:color="E2E2E2"/>
            </w:tcBorders>
            <w:noWrap/>
          </w:tcPr>
          <w:p w14:paraId="31D3FCB9" w14:textId="701414B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SNYDR</w:t>
            </w:r>
          </w:p>
        </w:tc>
        <w:tc>
          <w:tcPr>
            <w:tcW w:w="1300" w:type="dxa"/>
            <w:tcBorders>
              <w:top w:val="nil"/>
              <w:left w:val="nil"/>
              <w:bottom w:val="single" w:sz="8" w:space="0" w:color="E2E2E2"/>
              <w:right w:val="single" w:sz="8" w:space="0" w:color="E2E2E2"/>
            </w:tcBorders>
            <w:noWrap/>
          </w:tcPr>
          <w:p w14:paraId="2C9312C2" w14:textId="4D6AA24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12F7A9D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41BF33A" w14:textId="0EDFEE2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F4ED595" w14:textId="3FBF699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E6482FA" w14:textId="2D438F0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7101A674" w14:textId="13D2644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noWrap/>
          </w:tcPr>
          <w:p w14:paraId="675BB73C" w14:textId="095D80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449165D1" w14:textId="631411B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18FBE7C8" w14:textId="13F85D9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6CFEA6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23C64B1" w14:textId="3A2B47F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1EFB93D" w14:textId="2974ADF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4A211F6" w14:textId="7C42B16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SMV_ALB8</w:t>
            </w:r>
          </w:p>
        </w:tc>
        <w:tc>
          <w:tcPr>
            <w:tcW w:w="1980" w:type="dxa"/>
            <w:tcBorders>
              <w:top w:val="nil"/>
              <w:left w:val="nil"/>
              <w:bottom w:val="single" w:sz="8" w:space="0" w:color="E2E2E2"/>
              <w:right w:val="single" w:sz="8" w:space="0" w:color="E2E2E2"/>
            </w:tcBorders>
            <w:noWrap/>
          </w:tcPr>
          <w:p w14:paraId="5897B1B4" w14:textId="259C79A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VAL_VERD_WSLCO_1</w:t>
            </w:r>
          </w:p>
        </w:tc>
        <w:tc>
          <w:tcPr>
            <w:tcW w:w="1180" w:type="dxa"/>
            <w:tcBorders>
              <w:top w:val="nil"/>
              <w:left w:val="nil"/>
              <w:bottom w:val="single" w:sz="8" w:space="0" w:color="E2E2E2"/>
              <w:right w:val="single" w:sz="8" w:space="0" w:color="E2E2E2"/>
            </w:tcBorders>
            <w:noWrap/>
          </w:tcPr>
          <w:p w14:paraId="4E892E17" w14:textId="7EF3251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MV_VALV4</w:t>
            </w:r>
          </w:p>
        </w:tc>
        <w:tc>
          <w:tcPr>
            <w:tcW w:w="1180" w:type="dxa"/>
            <w:tcBorders>
              <w:top w:val="nil"/>
              <w:left w:val="nil"/>
              <w:bottom w:val="single" w:sz="8" w:space="0" w:color="E2E2E2"/>
              <w:right w:val="single" w:sz="8" w:space="0" w:color="E2E2E2"/>
            </w:tcBorders>
            <w:noWrap/>
          </w:tcPr>
          <w:p w14:paraId="7FBA112D" w14:textId="50E41E5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WESLACO</w:t>
            </w:r>
          </w:p>
        </w:tc>
        <w:tc>
          <w:tcPr>
            <w:tcW w:w="1300" w:type="dxa"/>
            <w:tcBorders>
              <w:top w:val="nil"/>
              <w:left w:val="nil"/>
              <w:bottom w:val="single" w:sz="8" w:space="0" w:color="E2E2E2"/>
              <w:right w:val="single" w:sz="8" w:space="0" w:color="E2E2E2"/>
            </w:tcBorders>
            <w:noWrap/>
          </w:tcPr>
          <w:p w14:paraId="2031EFF9" w14:textId="5A6C775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1E1DB644"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160BEDF" w14:textId="0E2A79D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7874D19" w14:textId="0E90893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CA59AFC" w14:textId="59ECDC9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DDOWSEB5</w:t>
            </w:r>
          </w:p>
        </w:tc>
        <w:tc>
          <w:tcPr>
            <w:tcW w:w="1980" w:type="dxa"/>
            <w:tcBorders>
              <w:top w:val="nil"/>
              <w:left w:val="nil"/>
              <w:bottom w:val="single" w:sz="8" w:space="0" w:color="E2E2E2"/>
              <w:right w:val="single" w:sz="8" w:space="0" w:color="E2E2E2"/>
            </w:tcBorders>
            <w:noWrap/>
          </w:tcPr>
          <w:p w14:paraId="7837ACC1" w14:textId="6ED7965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WAPWLY72_A</w:t>
            </w:r>
          </w:p>
        </w:tc>
        <w:tc>
          <w:tcPr>
            <w:tcW w:w="1180" w:type="dxa"/>
            <w:tcBorders>
              <w:top w:val="nil"/>
              <w:left w:val="nil"/>
              <w:bottom w:val="single" w:sz="8" w:space="0" w:color="E2E2E2"/>
              <w:right w:val="single" w:sz="8" w:space="0" w:color="E2E2E2"/>
            </w:tcBorders>
            <w:noWrap/>
          </w:tcPr>
          <w:p w14:paraId="0AEB6805" w14:textId="5FAFBA1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WLY</w:t>
            </w:r>
          </w:p>
        </w:tc>
        <w:tc>
          <w:tcPr>
            <w:tcW w:w="1180" w:type="dxa"/>
            <w:tcBorders>
              <w:top w:val="nil"/>
              <w:left w:val="nil"/>
              <w:bottom w:val="single" w:sz="8" w:space="0" w:color="E2E2E2"/>
              <w:right w:val="single" w:sz="8" w:space="0" w:color="E2E2E2"/>
            </w:tcBorders>
            <w:noWrap/>
          </w:tcPr>
          <w:p w14:paraId="04023DB2" w14:textId="7382AB3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noWrap/>
          </w:tcPr>
          <w:p w14:paraId="650579C7" w14:textId="76F04DC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02F30B4"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4E6028D" w14:textId="7BE4A6A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6FCCFBD" w14:textId="0DD9588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BBA4A86" w14:textId="6625745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SWALWLN8</w:t>
            </w:r>
          </w:p>
        </w:tc>
        <w:tc>
          <w:tcPr>
            <w:tcW w:w="1980" w:type="dxa"/>
            <w:tcBorders>
              <w:top w:val="nil"/>
              <w:left w:val="nil"/>
              <w:bottom w:val="single" w:sz="8" w:space="0" w:color="E2E2E2"/>
              <w:right w:val="single" w:sz="8" w:space="0" w:color="E2E2E2"/>
            </w:tcBorders>
            <w:noWrap/>
          </w:tcPr>
          <w:p w14:paraId="54C9A762" w14:textId="45EC931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WYL_NEVA_1</w:t>
            </w:r>
          </w:p>
        </w:tc>
        <w:tc>
          <w:tcPr>
            <w:tcW w:w="1180" w:type="dxa"/>
            <w:tcBorders>
              <w:top w:val="nil"/>
              <w:left w:val="nil"/>
              <w:bottom w:val="single" w:sz="8" w:space="0" w:color="E2E2E2"/>
              <w:right w:val="single" w:sz="8" w:space="0" w:color="E2E2E2"/>
            </w:tcBorders>
            <w:noWrap/>
          </w:tcPr>
          <w:p w14:paraId="572736FD" w14:textId="1FD35AE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NEVADA</w:t>
            </w:r>
          </w:p>
        </w:tc>
        <w:tc>
          <w:tcPr>
            <w:tcW w:w="1180" w:type="dxa"/>
            <w:tcBorders>
              <w:top w:val="nil"/>
              <w:left w:val="nil"/>
              <w:bottom w:val="single" w:sz="8" w:space="0" w:color="E2E2E2"/>
              <w:right w:val="single" w:sz="8" w:space="0" w:color="E2E2E2"/>
            </w:tcBorders>
            <w:noWrap/>
          </w:tcPr>
          <w:p w14:paraId="16756054" w14:textId="0A542F2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WYLIESW</w:t>
            </w:r>
          </w:p>
        </w:tc>
        <w:tc>
          <w:tcPr>
            <w:tcW w:w="1300" w:type="dxa"/>
            <w:tcBorders>
              <w:top w:val="nil"/>
              <w:left w:val="nil"/>
              <w:bottom w:val="single" w:sz="8" w:space="0" w:color="E2E2E2"/>
              <w:right w:val="single" w:sz="8" w:space="0" w:color="E2E2E2"/>
            </w:tcBorders>
            <w:noWrap/>
          </w:tcPr>
          <w:p w14:paraId="2FFD36E1" w14:textId="5AA2E5E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5FC2077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D6C307F" w14:textId="365BBCB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A8D6070" w14:textId="7863AF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CB97C89" w14:textId="235DB28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SCHIRND8</w:t>
            </w:r>
          </w:p>
        </w:tc>
        <w:tc>
          <w:tcPr>
            <w:tcW w:w="1980" w:type="dxa"/>
            <w:tcBorders>
              <w:top w:val="nil"/>
              <w:left w:val="nil"/>
              <w:bottom w:val="single" w:sz="8" w:space="0" w:color="E2E2E2"/>
              <w:right w:val="single" w:sz="8" w:space="0" w:color="E2E2E2"/>
            </w:tcBorders>
            <w:noWrap/>
          </w:tcPr>
          <w:p w14:paraId="62EB510F" w14:textId="5C95F22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1680__B</w:t>
            </w:r>
          </w:p>
        </w:tc>
        <w:tc>
          <w:tcPr>
            <w:tcW w:w="1180" w:type="dxa"/>
            <w:tcBorders>
              <w:top w:val="nil"/>
              <w:left w:val="nil"/>
              <w:bottom w:val="single" w:sz="8" w:space="0" w:color="E2E2E2"/>
              <w:right w:val="single" w:sz="8" w:space="0" w:color="E2E2E2"/>
            </w:tcBorders>
            <w:noWrap/>
          </w:tcPr>
          <w:p w14:paraId="78919C9D" w14:textId="7F78971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RNDRK</w:t>
            </w:r>
          </w:p>
        </w:tc>
        <w:tc>
          <w:tcPr>
            <w:tcW w:w="1180" w:type="dxa"/>
            <w:tcBorders>
              <w:top w:val="nil"/>
              <w:left w:val="nil"/>
              <w:bottom w:val="single" w:sz="8" w:space="0" w:color="E2E2E2"/>
              <w:right w:val="single" w:sz="8" w:space="0" w:color="E2E2E2"/>
            </w:tcBorders>
            <w:noWrap/>
          </w:tcPr>
          <w:p w14:paraId="05323005" w14:textId="5049390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RRWES</w:t>
            </w:r>
          </w:p>
        </w:tc>
        <w:tc>
          <w:tcPr>
            <w:tcW w:w="1300" w:type="dxa"/>
            <w:tcBorders>
              <w:top w:val="nil"/>
              <w:left w:val="nil"/>
              <w:bottom w:val="single" w:sz="8" w:space="0" w:color="E2E2E2"/>
              <w:right w:val="single" w:sz="8" w:space="0" w:color="E2E2E2"/>
            </w:tcBorders>
            <w:noWrap/>
          </w:tcPr>
          <w:p w14:paraId="7168E264" w14:textId="241D9C2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C949C7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1A56B39" w14:textId="1EFB8EF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20F4160" w14:textId="33A909B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E4BC749" w14:textId="76E6F68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MDTCRTH5</w:t>
            </w:r>
          </w:p>
        </w:tc>
        <w:tc>
          <w:tcPr>
            <w:tcW w:w="1980" w:type="dxa"/>
            <w:tcBorders>
              <w:top w:val="nil"/>
              <w:left w:val="nil"/>
              <w:bottom w:val="single" w:sz="8" w:space="0" w:color="E2E2E2"/>
              <w:right w:val="single" w:sz="8" w:space="0" w:color="E2E2E2"/>
            </w:tcBorders>
            <w:noWrap/>
          </w:tcPr>
          <w:p w14:paraId="0C28F2F8" w14:textId="158D016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noWrap/>
          </w:tcPr>
          <w:p w14:paraId="19FDD775" w14:textId="5D7B63D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noWrap/>
          </w:tcPr>
          <w:p w14:paraId="3A3F624B" w14:textId="61B3363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tcPr>
          <w:p w14:paraId="2CAAB954" w14:textId="3334559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1820903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C42551E" w14:textId="79C3773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7C85755" w14:textId="5AC237A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BCB463F" w14:textId="67DDC91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SSNYCGR8</w:t>
            </w:r>
          </w:p>
        </w:tc>
        <w:tc>
          <w:tcPr>
            <w:tcW w:w="1980" w:type="dxa"/>
            <w:tcBorders>
              <w:top w:val="nil"/>
              <w:left w:val="nil"/>
              <w:bottom w:val="single" w:sz="8" w:space="0" w:color="E2E2E2"/>
              <w:right w:val="single" w:sz="8" w:space="0" w:color="E2E2E2"/>
            </w:tcBorders>
            <w:noWrap/>
          </w:tcPr>
          <w:p w14:paraId="2052CE28" w14:textId="4277BBB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6695__B</w:t>
            </w:r>
          </w:p>
        </w:tc>
        <w:tc>
          <w:tcPr>
            <w:tcW w:w="1180" w:type="dxa"/>
            <w:tcBorders>
              <w:top w:val="nil"/>
              <w:left w:val="nil"/>
              <w:bottom w:val="single" w:sz="8" w:space="0" w:color="E2E2E2"/>
              <w:right w:val="single" w:sz="8" w:space="0" w:color="E2E2E2"/>
            </w:tcBorders>
            <w:noWrap/>
          </w:tcPr>
          <w:p w14:paraId="23BBA442" w14:textId="06691ED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SNYDR</w:t>
            </w:r>
          </w:p>
        </w:tc>
        <w:tc>
          <w:tcPr>
            <w:tcW w:w="1180" w:type="dxa"/>
            <w:tcBorders>
              <w:top w:val="nil"/>
              <w:left w:val="nil"/>
              <w:bottom w:val="single" w:sz="8" w:space="0" w:color="E2E2E2"/>
              <w:right w:val="single" w:sz="8" w:space="0" w:color="E2E2E2"/>
            </w:tcBorders>
            <w:noWrap/>
          </w:tcPr>
          <w:p w14:paraId="709935A4" w14:textId="09D1034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AMOTP</w:t>
            </w:r>
          </w:p>
        </w:tc>
        <w:tc>
          <w:tcPr>
            <w:tcW w:w="1300" w:type="dxa"/>
            <w:tcBorders>
              <w:top w:val="nil"/>
              <w:left w:val="nil"/>
              <w:bottom w:val="single" w:sz="8" w:space="0" w:color="E2E2E2"/>
              <w:right w:val="single" w:sz="8" w:space="0" w:color="E2E2E2"/>
            </w:tcBorders>
            <w:noWrap/>
          </w:tcPr>
          <w:p w14:paraId="40ABC139" w14:textId="3276DD0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C964DD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44A102F" w14:textId="150B59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85BB25E" w14:textId="6F7071F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0D68B14" w14:textId="47D021F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DBOBED58</w:t>
            </w:r>
          </w:p>
        </w:tc>
        <w:tc>
          <w:tcPr>
            <w:tcW w:w="1980" w:type="dxa"/>
            <w:tcBorders>
              <w:top w:val="nil"/>
              <w:left w:val="nil"/>
              <w:bottom w:val="single" w:sz="8" w:space="0" w:color="E2E2E2"/>
              <w:right w:val="single" w:sz="8" w:space="0" w:color="E2E2E2"/>
            </w:tcBorders>
            <w:noWrap/>
          </w:tcPr>
          <w:p w14:paraId="11A24A52" w14:textId="16B4AF1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BENJTA_MUNDAY1_1</w:t>
            </w:r>
          </w:p>
        </w:tc>
        <w:tc>
          <w:tcPr>
            <w:tcW w:w="1180" w:type="dxa"/>
            <w:tcBorders>
              <w:top w:val="nil"/>
              <w:left w:val="nil"/>
              <w:bottom w:val="single" w:sz="8" w:space="0" w:color="E2E2E2"/>
              <w:right w:val="single" w:sz="8" w:space="0" w:color="E2E2E2"/>
            </w:tcBorders>
            <w:noWrap/>
          </w:tcPr>
          <w:p w14:paraId="1A09ED47" w14:textId="2CACF5F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MUNDAYST</w:t>
            </w:r>
          </w:p>
        </w:tc>
        <w:tc>
          <w:tcPr>
            <w:tcW w:w="1180" w:type="dxa"/>
            <w:tcBorders>
              <w:top w:val="nil"/>
              <w:left w:val="nil"/>
              <w:bottom w:val="single" w:sz="8" w:space="0" w:color="E2E2E2"/>
              <w:right w:val="single" w:sz="8" w:space="0" w:color="E2E2E2"/>
            </w:tcBorders>
            <w:noWrap/>
          </w:tcPr>
          <w:p w14:paraId="09E08D32" w14:textId="026405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BENJTAP</w:t>
            </w:r>
          </w:p>
        </w:tc>
        <w:tc>
          <w:tcPr>
            <w:tcW w:w="1300" w:type="dxa"/>
            <w:tcBorders>
              <w:top w:val="nil"/>
              <w:left w:val="nil"/>
              <w:bottom w:val="single" w:sz="8" w:space="0" w:color="E2E2E2"/>
              <w:right w:val="single" w:sz="8" w:space="0" w:color="E2E2E2"/>
            </w:tcBorders>
            <w:noWrap/>
          </w:tcPr>
          <w:p w14:paraId="069566D3" w14:textId="52310F7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0BA70A8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D354338" w14:textId="3F2C605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F607677" w14:textId="2479CF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2AD72C5" w14:textId="70272E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DCC1DUKE</w:t>
            </w:r>
          </w:p>
        </w:tc>
        <w:tc>
          <w:tcPr>
            <w:tcW w:w="1980" w:type="dxa"/>
            <w:tcBorders>
              <w:top w:val="nil"/>
              <w:left w:val="nil"/>
              <w:bottom w:val="single" w:sz="8" w:space="0" w:color="E2E2E2"/>
              <w:right w:val="single" w:sz="8" w:space="0" w:color="E2E2E2"/>
            </w:tcBorders>
            <w:noWrap/>
          </w:tcPr>
          <w:p w14:paraId="6318CA9A" w14:textId="2A3CCFB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noWrap/>
          </w:tcPr>
          <w:p w14:paraId="49216A62" w14:textId="79FA53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noWrap/>
          </w:tcPr>
          <w:p w14:paraId="21FB15C8" w14:textId="1357186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noWrap/>
          </w:tcPr>
          <w:p w14:paraId="387F6DE0" w14:textId="0F4F327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C3D3A0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24AF8CB" w14:textId="6C4F779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13735E0" w14:textId="3FABA17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E1A99B5" w14:textId="365E225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SCITWEI8</w:t>
            </w:r>
          </w:p>
        </w:tc>
        <w:tc>
          <w:tcPr>
            <w:tcW w:w="1980" w:type="dxa"/>
            <w:tcBorders>
              <w:top w:val="nil"/>
              <w:left w:val="nil"/>
              <w:bottom w:val="single" w:sz="8" w:space="0" w:color="E2E2E2"/>
              <w:right w:val="single" w:sz="8" w:space="0" w:color="E2E2E2"/>
            </w:tcBorders>
            <w:noWrap/>
          </w:tcPr>
          <w:p w14:paraId="4D878B98" w14:textId="5457D10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CLARK__LON_HI1_1</w:t>
            </w:r>
          </w:p>
        </w:tc>
        <w:tc>
          <w:tcPr>
            <w:tcW w:w="1180" w:type="dxa"/>
            <w:tcBorders>
              <w:top w:val="nil"/>
              <w:left w:val="nil"/>
              <w:bottom w:val="single" w:sz="8" w:space="0" w:color="E2E2E2"/>
              <w:right w:val="single" w:sz="8" w:space="0" w:color="E2E2E2"/>
            </w:tcBorders>
            <w:noWrap/>
          </w:tcPr>
          <w:p w14:paraId="64033410" w14:textId="47FAAB3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noWrap/>
          </w:tcPr>
          <w:p w14:paraId="69F12E97" w14:textId="76876D9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CLARK_WD</w:t>
            </w:r>
          </w:p>
        </w:tc>
        <w:tc>
          <w:tcPr>
            <w:tcW w:w="1300" w:type="dxa"/>
            <w:tcBorders>
              <w:top w:val="nil"/>
              <w:left w:val="nil"/>
              <w:bottom w:val="single" w:sz="8" w:space="0" w:color="E2E2E2"/>
              <w:right w:val="single" w:sz="8" w:space="0" w:color="E2E2E2"/>
            </w:tcBorders>
            <w:noWrap/>
          </w:tcPr>
          <w:p w14:paraId="64953C75" w14:textId="4484296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01F826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3E82377" w14:textId="1D35FFE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BA56EE9" w14:textId="3BA741C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49CC2F3" w14:textId="1A93F2C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SRCHRDP8</w:t>
            </w:r>
          </w:p>
        </w:tc>
        <w:tc>
          <w:tcPr>
            <w:tcW w:w="1980" w:type="dxa"/>
            <w:tcBorders>
              <w:top w:val="nil"/>
              <w:left w:val="nil"/>
              <w:bottom w:val="single" w:sz="8" w:space="0" w:color="E2E2E2"/>
              <w:right w:val="single" w:sz="8" w:space="0" w:color="E2E2E2"/>
            </w:tcBorders>
            <w:noWrap/>
          </w:tcPr>
          <w:p w14:paraId="3CEFCA1B" w14:textId="38D54A3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NVARO_MR2H</w:t>
            </w:r>
          </w:p>
        </w:tc>
        <w:tc>
          <w:tcPr>
            <w:tcW w:w="1180" w:type="dxa"/>
            <w:tcBorders>
              <w:top w:val="nil"/>
              <w:left w:val="nil"/>
              <w:bottom w:val="single" w:sz="8" w:space="0" w:color="E2E2E2"/>
              <w:right w:val="single" w:sz="8" w:space="0" w:color="E2E2E2"/>
            </w:tcBorders>
            <w:noWrap/>
          </w:tcPr>
          <w:p w14:paraId="562941F4" w14:textId="698D8B0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NVARO</w:t>
            </w:r>
          </w:p>
        </w:tc>
        <w:tc>
          <w:tcPr>
            <w:tcW w:w="1180" w:type="dxa"/>
            <w:tcBorders>
              <w:top w:val="nil"/>
              <w:left w:val="nil"/>
              <w:bottom w:val="single" w:sz="8" w:space="0" w:color="E2E2E2"/>
              <w:right w:val="single" w:sz="8" w:space="0" w:color="E2E2E2"/>
            </w:tcBorders>
            <w:noWrap/>
          </w:tcPr>
          <w:p w14:paraId="07D406CF" w14:textId="761B845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NVARO</w:t>
            </w:r>
          </w:p>
        </w:tc>
        <w:tc>
          <w:tcPr>
            <w:tcW w:w="1300" w:type="dxa"/>
            <w:tcBorders>
              <w:top w:val="nil"/>
              <w:left w:val="nil"/>
              <w:bottom w:val="single" w:sz="8" w:space="0" w:color="E2E2E2"/>
              <w:right w:val="single" w:sz="8" w:space="0" w:color="E2E2E2"/>
            </w:tcBorders>
            <w:noWrap/>
          </w:tcPr>
          <w:p w14:paraId="6C15EC84" w14:textId="18B05CD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63BA821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3DBA72D" w14:textId="40E755B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CA954CB" w14:textId="05D10A2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726DBDF" w14:textId="3F7E5EF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MDTPCTH5</w:t>
            </w:r>
          </w:p>
        </w:tc>
        <w:tc>
          <w:tcPr>
            <w:tcW w:w="1980" w:type="dxa"/>
            <w:tcBorders>
              <w:top w:val="nil"/>
              <w:left w:val="nil"/>
              <w:bottom w:val="single" w:sz="8" w:space="0" w:color="E2E2E2"/>
              <w:right w:val="single" w:sz="8" w:space="0" w:color="E2E2E2"/>
            </w:tcBorders>
            <w:noWrap/>
          </w:tcPr>
          <w:p w14:paraId="48CDB19C" w14:textId="6E0F094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PRY_PRY1</w:t>
            </w:r>
          </w:p>
        </w:tc>
        <w:tc>
          <w:tcPr>
            <w:tcW w:w="1180" w:type="dxa"/>
            <w:tcBorders>
              <w:top w:val="nil"/>
              <w:left w:val="nil"/>
              <w:bottom w:val="single" w:sz="8" w:space="0" w:color="E2E2E2"/>
              <w:right w:val="single" w:sz="8" w:space="0" w:color="E2E2E2"/>
            </w:tcBorders>
            <w:noWrap/>
          </w:tcPr>
          <w:p w14:paraId="16237EF9" w14:textId="51E465F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PRY</w:t>
            </w:r>
          </w:p>
        </w:tc>
        <w:tc>
          <w:tcPr>
            <w:tcW w:w="1180" w:type="dxa"/>
            <w:tcBorders>
              <w:top w:val="nil"/>
              <w:left w:val="nil"/>
              <w:bottom w:val="single" w:sz="8" w:space="0" w:color="E2E2E2"/>
              <w:right w:val="single" w:sz="8" w:space="0" w:color="E2E2E2"/>
            </w:tcBorders>
            <w:noWrap/>
          </w:tcPr>
          <w:p w14:paraId="6ACACD01" w14:textId="4228F8A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PRY</w:t>
            </w:r>
          </w:p>
        </w:tc>
        <w:tc>
          <w:tcPr>
            <w:tcW w:w="1300" w:type="dxa"/>
            <w:tcBorders>
              <w:top w:val="nil"/>
              <w:left w:val="nil"/>
              <w:bottom w:val="single" w:sz="8" w:space="0" w:color="E2E2E2"/>
              <w:right w:val="single" w:sz="8" w:space="0" w:color="E2E2E2"/>
            </w:tcBorders>
            <w:noWrap/>
          </w:tcPr>
          <w:p w14:paraId="01278233" w14:textId="38D8919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9E727C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51E9D75" w14:textId="6755FCA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28B474E" w14:textId="68CBB39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43B3ED9" w14:textId="69B4B46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5FE6D78F" w14:textId="54793DB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138_HDL_EVE_1</w:t>
            </w:r>
          </w:p>
        </w:tc>
        <w:tc>
          <w:tcPr>
            <w:tcW w:w="1180" w:type="dxa"/>
            <w:tcBorders>
              <w:top w:val="nil"/>
              <w:left w:val="nil"/>
              <w:bottom w:val="single" w:sz="8" w:space="0" w:color="E2E2E2"/>
              <w:right w:val="single" w:sz="8" w:space="0" w:color="E2E2E2"/>
            </w:tcBorders>
            <w:noWrap/>
          </w:tcPr>
          <w:p w14:paraId="35E879CB" w14:textId="4A406F3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EVLN_ESS</w:t>
            </w:r>
          </w:p>
        </w:tc>
        <w:tc>
          <w:tcPr>
            <w:tcW w:w="1180" w:type="dxa"/>
            <w:tcBorders>
              <w:top w:val="nil"/>
              <w:left w:val="nil"/>
              <w:bottom w:val="single" w:sz="8" w:space="0" w:color="E2E2E2"/>
              <w:right w:val="single" w:sz="8" w:space="0" w:color="E2E2E2"/>
            </w:tcBorders>
            <w:noWrap/>
          </w:tcPr>
          <w:p w14:paraId="3295295A" w14:textId="24F7688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HDNLAKES</w:t>
            </w:r>
          </w:p>
        </w:tc>
        <w:tc>
          <w:tcPr>
            <w:tcW w:w="1300" w:type="dxa"/>
            <w:tcBorders>
              <w:top w:val="nil"/>
              <w:left w:val="nil"/>
              <w:bottom w:val="single" w:sz="8" w:space="0" w:color="E2E2E2"/>
              <w:right w:val="single" w:sz="8" w:space="0" w:color="E2E2E2"/>
            </w:tcBorders>
            <w:noWrap/>
          </w:tcPr>
          <w:p w14:paraId="1F603BE9" w14:textId="4270AFF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0D659CD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3EE81E5" w14:textId="781BA32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lastRenderedPageBreak/>
              <w:t>2025</w:t>
            </w:r>
          </w:p>
        </w:tc>
        <w:tc>
          <w:tcPr>
            <w:tcW w:w="679" w:type="dxa"/>
            <w:tcBorders>
              <w:top w:val="nil"/>
              <w:left w:val="nil"/>
              <w:bottom w:val="single" w:sz="8" w:space="0" w:color="E2E2E2"/>
              <w:right w:val="single" w:sz="8" w:space="0" w:color="E2E2E2"/>
            </w:tcBorders>
            <w:noWrap/>
          </w:tcPr>
          <w:p w14:paraId="2FF9FE4B" w14:textId="574EAB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49D3D64" w14:textId="0012EDC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DVENFTS5</w:t>
            </w:r>
          </w:p>
        </w:tc>
        <w:tc>
          <w:tcPr>
            <w:tcW w:w="1980" w:type="dxa"/>
            <w:tcBorders>
              <w:top w:val="nil"/>
              <w:left w:val="nil"/>
              <w:bottom w:val="single" w:sz="8" w:space="0" w:color="E2E2E2"/>
              <w:right w:val="single" w:sz="8" w:space="0" w:color="E2E2E2"/>
            </w:tcBorders>
            <w:noWrap/>
          </w:tcPr>
          <w:p w14:paraId="3F48FD5F" w14:textId="7138D73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235__A</w:t>
            </w:r>
          </w:p>
        </w:tc>
        <w:tc>
          <w:tcPr>
            <w:tcW w:w="1180" w:type="dxa"/>
            <w:tcBorders>
              <w:top w:val="nil"/>
              <w:left w:val="nil"/>
              <w:bottom w:val="single" w:sz="8" w:space="0" w:color="E2E2E2"/>
              <w:right w:val="single" w:sz="8" w:space="0" w:color="E2E2E2"/>
            </w:tcBorders>
            <w:noWrap/>
          </w:tcPr>
          <w:p w14:paraId="6E2CE965" w14:textId="2CA43BD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SGRSW</w:t>
            </w:r>
          </w:p>
        </w:tc>
        <w:tc>
          <w:tcPr>
            <w:tcW w:w="1180" w:type="dxa"/>
            <w:tcBorders>
              <w:top w:val="nil"/>
              <w:left w:val="nil"/>
              <w:bottom w:val="single" w:sz="8" w:space="0" w:color="E2E2E2"/>
              <w:right w:val="single" w:sz="8" w:space="0" w:color="E2E2E2"/>
            </w:tcBorders>
            <w:noWrap/>
          </w:tcPr>
          <w:p w14:paraId="4C02B742" w14:textId="33992BE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noWrap/>
          </w:tcPr>
          <w:p w14:paraId="1F3D4AA7" w14:textId="16372E7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C75FB1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E3DE7F4" w14:textId="5DFE5F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7F82FF0" w14:textId="029DBF0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7540227" w14:textId="78B6C25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DKRKCNR8</w:t>
            </w:r>
          </w:p>
        </w:tc>
        <w:tc>
          <w:tcPr>
            <w:tcW w:w="1980" w:type="dxa"/>
            <w:tcBorders>
              <w:top w:val="nil"/>
              <w:left w:val="nil"/>
              <w:bottom w:val="single" w:sz="8" w:space="0" w:color="E2E2E2"/>
              <w:right w:val="single" w:sz="8" w:space="0" w:color="E2E2E2"/>
            </w:tcBorders>
            <w:noWrap/>
          </w:tcPr>
          <w:p w14:paraId="3CE33E4D" w14:textId="1649758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3660__A</w:t>
            </w:r>
          </w:p>
        </w:tc>
        <w:tc>
          <w:tcPr>
            <w:tcW w:w="1180" w:type="dxa"/>
            <w:tcBorders>
              <w:top w:val="nil"/>
              <w:left w:val="nil"/>
              <w:bottom w:val="single" w:sz="8" w:space="0" w:color="E2E2E2"/>
              <w:right w:val="single" w:sz="8" w:space="0" w:color="E2E2E2"/>
            </w:tcBorders>
            <w:noWrap/>
          </w:tcPr>
          <w:p w14:paraId="74D9E949" w14:textId="1B2F37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LHSES</w:t>
            </w:r>
          </w:p>
        </w:tc>
        <w:tc>
          <w:tcPr>
            <w:tcW w:w="1180" w:type="dxa"/>
            <w:tcBorders>
              <w:top w:val="nil"/>
              <w:left w:val="nil"/>
              <w:bottom w:val="single" w:sz="8" w:space="0" w:color="E2E2E2"/>
              <w:right w:val="single" w:sz="8" w:space="0" w:color="E2E2E2"/>
            </w:tcBorders>
            <w:noWrap/>
          </w:tcPr>
          <w:p w14:paraId="66D78323" w14:textId="7D6E39F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PRCSW</w:t>
            </w:r>
          </w:p>
        </w:tc>
        <w:tc>
          <w:tcPr>
            <w:tcW w:w="1300" w:type="dxa"/>
            <w:tcBorders>
              <w:top w:val="nil"/>
              <w:left w:val="nil"/>
              <w:bottom w:val="single" w:sz="8" w:space="0" w:color="E2E2E2"/>
              <w:right w:val="single" w:sz="8" w:space="0" w:color="E2E2E2"/>
            </w:tcBorders>
            <w:noWrap/>
          </w:tcPr>
          <w:p w14:paraId="74CECC06" w14:textId="08B1E19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13433B84"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52F67F9" w14:textId="2B282E4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6B4662A" w14:textId="3F8349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1C047A0" w14:textId="2AAC936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SWSTBDL8</w:t>
            </w:r>
          </w:p>
        </w:tc>
        <w:tc>
          <w:tcPr>
            <w:tcW w:w="1980" w:type="dxa"/>
            <w:tcBorders>
              <w:top w:val="nil"/>
              <w:left w:val="nil"/>
              <w:bottom w:val="single" w:sz="8" w:space="0" w:color="E2E2E2"/>
              <w:right w:val="single" w:sz="8" w:space="0" w:color="E2E2E2"/>
            </w:tcBorders>
            <w:noWrap/>
          </w:tcPr>
          <w:p w14:paraId="2888B452" w14:textId="399FE88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535__G</w:t>
            </w:r>
          </w:p>
        </w:tc>
        <w:tc>
          <w:tcPr>
            <w:tcW w:w="1180" w:type="dxa"/>
            <w:tcBorders>
              <w:top w:val="nil"/>
              <w:left w:val="nil"/>
              <w:bottom w:val="single" w:sz="8" w:space="0" w:color="E2E2E2"/>
              <w:right w:val="single" w:sz="8" w:space="0" w:color="E2E2E2"/>
            </w:tcBorders>
            <w:noWrap/>
          </w:tcPr>
          <w:p w14:paraId="1F7A768C" w14:textId="46A8648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MCWTP</w:t>
            </w:r>
          </w:p>
        </w:tc>
        <w:tc>
          <w:tcPr>
            <w:tcW w:w="1180" w:type="dxa"/>
            <w:tcBorders>
              <w:top w:val="nil"/>
              <w:left w:val="nil"/>
              <w:bottom w:val="single" w:sz="8" w:space="0" w:color="E2E2E2"/>
              <w:right w:val="single" w:sz="8" w:space="0" w:color="E2E2E2"/>
            </w:tcBorders>
            <w:noWrap/>
          </w:tcPr>
          <w:p w14:paraId="38229AA6" w14:textId="45254E9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MCWHT</w:t>
            </w:r>
          </w:p>
        </w:tc>
        <w:tc>
          <w:tcPr>
            <w:tcW w:w="1300" w:type="dxa"/>
            <w:tcBorders>
              <w:top w:val="nil"/>
              <w:left w:val="nil"/>
              <w:bottom w:val="single" w:sz="8" w:space="0" w:color="E2E2E2"/>
              <w:right w:val="single" w:sz="8" w:space="0" w:color="E2E2E2"/>
            </w:tcBorders>
            <w:noWrap/>
          </w:tcPr>
          <w:p w14:paraId="22939837" w14:textId="4344852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8AA4E2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54F0003" w14:textId="36B590B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2C02A64" w14:textId="6E7CE0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126F3C0" w14:textId="47CA92B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DVENLIG5</w:t>
            </w:r>
          </w:p>
        </w:tc>
        <w:tc>
          <w:tcPr>
            <w:tcW w:w="1980" w:type="dxa"/>
            <w:tcBorders>
              <w:top w:val="nil"/>
              <w:left w:val="nil"/>
              <w:bottom w:val="single" w:sz="8" w:space="0" w:color="E2E2E2"/>
              <w:right w:val="single" w:sz="8" w:space="0" w:color="E2E2E2"/>
            </w:tcBorders>
            <w:noWrap/>
          </w:tcPr>
          <w:p w14:paraId="7E61FA24" w14:textId="416A4A12" w:rsidR="008F0687" w:rsidRPr="00405355" w:rsidRDefault="008F0687"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6"/>
                <w:szCs w:val="16"/>
              </w:rPr>
              <w:t>6300__</w:t>
            </w:r>
            <w:proofErr w:type="gramEnd"/>
            <w:r>
              <w:rPr>
                <w:rFonts w:ascii="Andale WT" w:hAnsi="Andale WT" w:cs="Tahoma"/>
                <w:color w:val="454545"/>
                <w:sz w:val="16"/>
                <w:szCs w:val="16"/>
              </w:rPr>
              <w:t>C</w:t>
            </w:r>
          </w:p>
        </w:tc>
        <w:tc>
          <w:tcPr>
            <w:tcW w:w="1180" w:type="dxa"/>
            <w:tcBorders>
              <w:top w:val="nil"/>
              <w:left w:val="nil"/>
              <w:bottom w:val="single" w:sz="8" w:space="0" w:color="E2E2E2"/>
              <w:right w:val="single" w:sz="8" w:space="0" w:color="E2E2E2"/>
            </w:tcBorders>
            <w:noWrap/>
          </w:tcPr>
          <w:p w14:paraId="0FC63EC7" w14:textId="25A8701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BOWEN</w:t>
            </w:r>
          </w:p>
        </w:tc>
        <w:tc>
          <w:tcPr>
            <w:tcW w:w="1180" w:type="dxa"/>
            <w:tcBorders>
              <w:top w:val="nil"/>
              <w:left w:val="nil"/>
              <w:bottom w:val="single" w:sz="8" w:space="0" w:color="E2E2E2"/>
              <w:right w:val="single" w:sz="8" w:space="0" w:color="E2E2E2"/>
            </w:tcBorders>
            <w:noWrap/>
          </w:tcPr>
          <w:p w14:paraId="436309F8" w14:textId="49E16DE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VGCRK</w:t>
            </w:r>
          </w:p>
        </w:tc>
        <w:tc>
          <w:tcPr>
            <w:tcW w:w="1300" w:type="dxa"/>
            <w:tcBorders>
              <w:top w:val="nil"/>
              <w:left w:val="nil"/>
              <w:bottom w:val="single" w:sz="8" w:space="0" w:color="E2E2E2"/>
              <w:right w:val="single" w:sz="8" w:space="0" w:color="E2E2E2"/>
            </w:tcBorders>
            <w:noWrap/>
          </w:tcPr>
          <w:p w14:paraId="49825958" w14:textId="6843578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796C57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885D995" w14:textId="7A81602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1F8FCAD" w14:textId="5052CC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80240A1" w14:textId="137763C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DVENLIG5</w:t>
            </w:r>
          </w:p>
        </w:tc>
        <w:tc>
          <w:tcPr>
            <w:tcW w:w="1980" w:type="dxa"/>
            <w:tcBorders>
              <w:top w:val="nil"/>
              <w:left w:val="nil"/>
              <w:bottom w:val="single" w:sz="8" w:space="0" w:color="E2E2E2"/>
              <w:right w:val="single" w:sz="8" w:space="0" w:color="E2E2E2"/>
            </w:tcBorders>
            <w:noWrap/>
          </w:tcPr>
          <w:p w14:paraId="49763AC7" w14:textId="663CA303" w:rsidR="008F0687" w:rsidRPr="00405355" w:rsidRDefault="008F0687"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6"/>
                <w:szCs w:val="16"/>
              </w:rPr>
              <w:t>6300__</w:t>
            </w:r>
            <w:proofErr w:type="gramEnd"/>
            <w:r>
              <w:rPr>
                <w:rFonts w:ascii="Andale WT" w:hAnsi="Andale WT" w:cs="Tahoma"/>
                <w:color w:val="454545"/>
                <w:sz w:val="16"/>
                <w:szCs w:val="16"/>
              </w:rPr>
              <w:t>C</w:t>
            </w:r>
          </w:p>
        </w:tc>
        <w:tc>
          <w:tcPr>
            <w:tcW w:w="1180" w:type="dxa"/>
            <w:tcBorders>
              <w:top w:val="nil"/>
              <w:left w:val="nil"/>
              <w:bottom w:val="single" w:sz="8" w:space="0" w:color="E2E2E2"/>
              <w:right w:val="single" w:sz="8" w:space="0" w:color="E2E2E2"/>
            </w:tcBorders>
            <w:noWrap/>
          </w:tcPr>
          <w:p w14:paraId="57B9B969" w14:textId="3F4687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VGCRK</w:t>
            </w:r>
          </w:p>
        </w:tc>
        <w:tc>
          <w:tcPr>
            <w:tcW w:w="1180" w:type="dxa"/>
            <w:tcBorders>
              <w:top w:val="nil"/>
              <w:left w:val="nil"/>
              <w:bottom w:val="single" w:sz="8" w:space="0" w:color="E2E2E2"/>
              <w:right w:val="single" w:sz="8" w:space="0" w:color="E2E2E2"/>
            </w:tcBorders>
            <w:noWrap/>
          </w:tcPr>
          <w:p w14:paraId="0B0AD82D" w14:textId="0FC44D3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BOWEN</w:t>
            </w:r>
          </w:p>
        </w:tc>
        <w:tc>
          <w:tcPr>
            <w:tcW w:w="1300" w:type="dxa"/>
            <w:tcBorders>
              <w:top w:val="nil"/>
              <w:left w:val="nil"/>
              <w:bottom w:val="single" w:sz="8" w:space="0" w:color="E2E2E2"/>
              <w:right w:val="single" w:sz="8" w:space="0" w:color="E2E2E2"/>
            </w:tcBorders>
            <w:noWrap/>
          </w:tcPr>
          <w:p w14:paraId="3A13E075" w14:textId="78D1DFB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FAAF147"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E233635" w14:textId="2680289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7E37B61" w14:textId="1DA1792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D00EFD6" w14:textId="56B0A5C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DMOSME25</w:t>
            </w:r>
          </w:p>
        </w:tc>
        <w:tc>
          <w:tcPr>
            <w:tcW w:w="1980" w:type="dxa"/>
            <w:tcBorders>
              <w:top w:val="nil"/>
              <w:left w:val="nil"/>
              <w:bottom w:val="single" w:sz="8" w:space="0" w:color="E2E2E2"/>
              <w:right w:val="single" w:sz="8" w:space="0" w:color="E2E2E2"/>
            </w:tcBorders>
            <w:noWrap/>
          </w:tcPr>
          <w:p w14:paraId="67FDB60A" w14:textId="51D4A5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6420__A</w:t>
            </w:r>
          </w:p>
        </w:tc>
        <w:tc>
          <w:tcPr>
            <w:tcW w:w="1180" w:type="dxa"/>
            <w:tcBorders>
              <w:top w:val="nil"/>
              <w:left w:val="nil"/>
              <w:bottom w:val="single" w:sz="8" w:space="0" w:color="E2E2E2"/>
              <w:right w:val="single" w:sz="8" w:space="0" w:color="E2E2E2"/>
            </w:tcBorders>
            <w:noWrap/>
          </w:tcPr>
          <w:p w14:paraId="0B3D7A8C" w14:textId="65D924C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HLTSW</w:t>
            </w:r>
          </w:p>
        </w:tc>
        <w:tc>
          <w:tcPr>
            <w:tcW w:w="1180" w:type="dxa"/>
            <w:tcBorders>
              <w:top w:val="nil"/>
              <w:left w:val="nil"/>
              <w:bottom w:val="single" w:sz="8" w:space="0" w:color="E2E2E2"/>
              <w:right w:val="single" w:sz="8" w:space="0" w:color="E2E2E2"/>
            </w:tcBorders>
            <w:noWrap/>
          </w:tcPr>
          <w:p w14:paraId="50930953" w14:textId="5665868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TBCSW</w:t>
            </w:r>
          </w:p>
        </w:tc>
        <w:tc>
          <w:tcPr>
            <w:tcW w:w="1300" w:type="dxa"/>
            <w:tcBorders>
              <w:top w:val="nil"/>
              <w:left w:val="nil"/>
              <w:bottom w:val="single" w:sz="8" w:space="0" w:color="E2E2E2"/>
              <w:right w:val="single" w:sz="8" w:space="0" w:color="E2E2E2"/>
            </w:tcBorders>
            <w:noWrap/>
          </w:tcPr>
          <w:p w14:paraId="33D9A565" w14:textId="0FE7539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0CA6578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BF7059D" w14:textId="387DD00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E9F2330" w14:textId="4DA3253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A15C964" w14:textId="06D6918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60DC0354" w14:textId="709ADCB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690__Z</w:t>
            </w:r>
          </w:p>
        </w:tc>
        <w:tc>
          <w:tcPr>
            <w:tcW w:w="1180" w:type="dxa"/>
            <w:tcBorders>
              <w:top w:val="nil"/>
              <w:left w:val="nil"/>
              <w:bottom w:val="single" w:sz="8" w:space="0" w:color="E2E2E2"/>
              <w:right w:val="single" w:sz="8" w:space="0" w:color="E2E2E2"/>
            </w:tcBorders>
            <w:noWrap/>
          </w:tcPr>
          <w:p w14:paraId="73788CF9" w14:textId="0013049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EMYNR</w:t>
            </w:r>
          </w:p>
        </w:tc>
        <w:tc>
          <w:tcPr>
            <w:tcW w:w="1180" w:type="dxa"/>
            <w:tcBorders>
              <w:top w:val="nil"/>
              <w:left w:val="nil"/>
              <w:bottom w:val="single" w:sz="8" w:space="0" w:color="E2E2E2"/>
              <w:right w:val="single" w:sz="8" w:space="0" w:color="E2E2E2"/>
            </w:tcBorders>
            <w:noWrap/>
          </w:tcPr>
          <w:p w14:paraId="72C51607" w14:textId="74A31AA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LIBTY_RC</w:t>
            </w:r>
          </w:p>
        </w:tc>
        <w:tc>
          <w:tcPr>
            <w:tcW w:w="1300" w:type="dxa"/>
            <w:tcBorders>
              <w:top w:val="nil"/>
              <w:left w:val="nil"/>
              <w:bottom w:val="single" w:sz="8" w:space="0" w:color="E2E2E2"/>
              <w:right w:val="single" w:sz="8" w:space="0" w:color="E2E2E2"/>
            </w:tcBorders>
            <w:noWrap/>
          </w:tcPr>
          <w:p w14:paraId="0DEB0833" w14:textId="3042225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69E4B99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478CF6D" w14:textId="742BD7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9BA6C55" w14:textId="51043F7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FDAA34A" w14:textId="2B0311C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DPRSPAC5</w:t>
            </w:r>
          </w:p>
        </w:tc>
        <w:tc>
          <w:tcPr>
            <w:tcW w:w="1980" w:type="dxa"/>
            <w:tcBorders>
              <w:top w:val="nil"/>
              <w:left w:val="nil"/>
              <w:bottom w:val="single" w:sz="8" w:space="0" w:color="E2E2E2"/>
              <w:right w:val="single" w:sz="8" w:space="0" w:color="E2E2E2"/>
            </w:tcBorders>
            <w:noWrap/>
          </w:tcPr>
          <w:p w14:paraId="11B72062" w14:textId="2FCE6B9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874__A</w:t>
            </w:r>
          </w:p>
        </w:tc>
        <w:tc>
          <w:tcPr>
            <w:tcW w:w="1180" w:type="dxa"/>
            <w:tcBorders>
              <w:top w:val="nil"/>
              <w:left w:val="nil"/>
              <w:bottom w:val="single" w:sz="8" w:space="0" w:color="E2E2E2"/>
              <w:right w:val="single" w:sz="8" w:space="0" w:color="E2E2E2"/>
            </w:tcBorders>
            <w:noWrap/>
          </w:tcPr>
          <w:p w14:paraId="3962028E" w14:textId="1D03623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CRSSW</w:t>
            </w:r>
          </w:p>
        </w:tc>
        <w:tc>
          <w:tcPr>
            <w:tcW w:w="1180" w:type="dxa"/>
            <w:tcBorders>
              <w:top w:val="nil"/>
              <w:left w:val="nil"/>
              <w:bottom w:val="single" w:sz="8" w:space="0" w:color="E2E2E2"/>
              <w:right w:val="single" w:sz="8" w:space="0" w:color="E2E2E2"/>
            </w:tcBorders>
            <w:noWrap/>
          </w:tcPr>
          <w:p w14:paraId="0008C8D9" w14:textId="25DACAD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COMSW</w:t>
            </w:r>
          </w:p>
        </w:tc>
        <w:tc>
          <w:tcPr>
            <w:tcW w:w="1300" w:type="dxa"/>
            <w:tcBorders>
              <w:top w:val="nil"/>
              <w:left w:val="nil"/>
              <w:bottom w:val="single" w:sz="8" w:space="0" w:color="E2E2E2"/>
              <w:right w:val="single" w:sz="8" w:space="0" w:color="E2E2E2"/>
            </w:tcBorders>
            <w:noWrap/>
          </w:tcPr>
          <w:p w14:paraId="6C0DD657" w14:textId="55A385A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ABC24F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6B00829" w14:textId="7D4BF7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A35B283" w14:textId="666FE39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90E061B" w14:textId="6D7A4A9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noWrap/>
          </w:tcPr>
          <w:p w14:paraId="5A0D34B1" w14:textId="078CEBB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BIG_FOOT_69A1</w:t>
            </w:r>
          </w:p>
        </w:tc>
        <w:tc>
          <w:tcPr>
            <w:tcW w:w="1180" w:type="dxa"/>
            <w:tcBorders>
              <w:top w:val="nil"/>
              <w:left w:val="nil"/>
              <w:bottom w:val="single" w:sz="8" w:space="0" w:color="E2E2E2"/>
              <w:right w:val="single" w:sz="8" w:space="0" w:color="E2E2E2"/>
            </w:tcBorders>
            <w:noWrap/>
          </w:tcPr>
          <w:p w14:paraId="47AB3FF2" w14:textId="443C537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noWrap/>
          </w:tcPr>
          <w:p w14:paraId="0FC0F1FF" w14:textId="595A5FE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noWrap/>
          </w:tcPr>
          <w:p w14:paraId="78107742" w14:textId="7B1E2E2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3DEB8A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EE24F6E" w14:textId="4FDD9D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B0DD793" w14:textId="03ED6A3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D13E71C" w14:textId="460F9C7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SDANBLE8</w:t>
            </w:r>
          </w:p>
        </w:tc>
        <w:tc>
          <w:tcPr>
            <w:tcW w:w="1980" w:type="dxa"/>
            <w:tcBorders>
              <w:top w:val="nil"/>
              <w:left w:val="nil"/>
              <w:bottom w:val="single" w:sz="8" w:space="0" w:color="E2E2E2"/>
              <w:right w:val="single" w:sz="8" w:space="0" w:color="E2E2E2"/>
            </w:tcBorders>
            <w:noWrap/>
          </w:tcPr>
          <w:p w14:paraId="7F960CA9" w14:textId="5FF3343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noWrap/>
          </w:tcPr>
          <w:p w14:paraId="3A70BA63" w14:textId="1026DC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noWrap/>
          </w:tcPr>
          <w:p w14:paraId="11AB3FB6" w14:textId="3DE30F2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tcPr>
          <w:p w14:paraId="71B7D120" w14:textId="4AC8FE9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73FC095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25FAF06" w14:textId="1BDAF1B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BCA3B6B" w14:textId="3978E38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856413B" w14:textId="6DBDCC9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SDAFAUS8</w:t>
            </w:r>
          </w:p>
        </w:tc>
        <w:tc>
          <w:tcPr>
            <w:tcW w:w="1980" w:type="dxa"/>
            <w:tcBorders>
              <w:top w:val="nil"/>
              <w:left w:val="nil"/>
              <w:bottom w:val="single" w:sz="8" w:space="0" w:color="E2E2E2"/>
              <w:right w:val="single" w:sz="8" w:space="0" w:color="E2E2E2"/>
            </w:tcBorders>
            <w:noWrap/>
          </w:tcPr>
          <w:p w14:paraId="7011383E" w14:textId="255FBF0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CKT_1027_1</w:t>
            </w:r>
          </w:p>
        </w:tc>
        <w:tc>
          <w:tcPr>
            <w:tcW w:w="1180" w:type="dxa"/>
            <w:tcBorders>
              <w:top w:val="nil"/>
              <w:left w:val="nil"/>
              <w:bottom w:val="single" w:sz="8" w:space="0" w:color="E2E2E2"/>
              <w:right w:val="single" w:sz="8" w:space="0" w:color="E2E2E2"/>
            </w:tcBorders>
            <w:noWrap/>
          </w:tcPr>
          <w:p w14:paraId="5FA78B1F" w14:textId="65309D0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DUNLAP</w:t>
            </w:r>
          </w:p>
        </w:tc>
        <w:tc>
          <w:tcPr>
            <w:tcW w:w="1180" w:type="dxa"/>
            <w:tcBorders>
              <w:top w:val="nil"/>
              <w:left w:val="nil"/>
              <w:bottom w:val="single" w:sz="8" w:space="0" w:color="E2E2E2"/>
              <w:right w:val="single" w:sz="8" w:space="0" w:color="E2E2E2"/>
            </w:tcBorders>
            <w:noWrap/>
          </w:tcPr>
          <w:p w14:paraId="399113FB" w14:textId="1503F5F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DECKER</w:t>
            </w:r>
          </w:p>
        </w:tc>
        <w:tc>
          <w:tcPr>
            <w:tcW w:w="1300" w:type="dxa"/>
            <w:tcBorders>
              <w:top w:val="nil"/>
              <w:left w:val="nil"/>
              <w:bottom w:val="single" w:sz="8" w:space="0" w:color="E2E2E2"/>
              <w:right w:val="single" w:sz="8" w:space="0" w:color="E2E2E2"/>
            </w:tcBorders>
            <w:noWrap/>
          </w:tcPr>
          <w:p w14:paraId="0DB8575B" w14:textId="53FF22C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64FB74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6FFFD51" w14:textId="7DE6DCC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5A5DFAC" w14:textId="1CB1858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7829BC2" w14:textId="615B886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noWrap/>
          </w:tcPr>
          <w:p w14:paraId="389E25E3" w14:textId="0F8C5F1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GN_PZ_08_A</w:t>
            </w:r>
          </w:p>
        </w:tc>
        <w:tc>
          <w:tcPr>
            <w:tcW w:w="1180" w:type="dxa"/>
            <w:tcBorders>
              <w:top w:val="nil"/>
              <w:left w:val="nil"/>
              <w:bottom w:val="single" w:sz="8" w:space="0" w:color="E2E2E2"/>
              <w:right w:val="single" w:sz="8" w:space="0" w:color="E2E2E2"/>
            </w:tcBorders>
            <w:noWrap/>
          </w:tcPr>
          <w:p w14:paraId="26204916" w14:textId="1727B08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GN</w:t>
            </w:r>
          </w:p>
        </w:tc>
        <w:tc>
          <w:tcPr>
            <w:tcW w:w="1180" w:type="dxa"/>
            <w:tcBorders>
              <w:top w:val="nil"/>
              <w:left w:val="nil"/>
              <w:bottom w:val="single" w:sz="8" w:space="0" w:color="E2E2E2"/>
              <w:right w:val="single" w:sz="8" w:space="0" w:color="E2E2E2"/>
            </w:tcBorders>
            <w:noWrap/>
          </w:tcPr>
          <w:p w14:paraId="3FA09FBE" w14:textId="68ABB1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PZ</w:t>
            </w:r>
          </w:p>
        </w:tc>
        <w:tc>
          <w:tcPr>
            <w:tcW w:w="1300" w:type="dxa"/>
            <w:tcBorders>
              <w:top w:val="nil"/>
              <w:left w:val="nil"/>
              <w:bottom w:val="single" w:sz="8" w:space="0" w:color="E2E2E2"/>
              <w:right w:val="single" w:sz="8" w:space="0" w:color="E2E2E2"/>
            </w:tcBorders>
            <w:noWrap/>
          </w:tcPr>
          <w:p w14:paraId="101D1232" w14:textId="1DCA937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7E0593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B379BBF" w14:textId="7F87AFC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F5EF6FC" w14:textId="136FD2B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935DA1F" w14:textId="43F48E5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SBCESND5</w:t>
            </w:r>
          </w:p>
        </w:tc>
        <w:tc>
          <w:tcPr>
            <w:tcW w:w="1980" w:type="dxa"/>
            <w:tcBorders>
              <w:top w:val="nil"/>
              <w:left w:val="nil"/>
              <w:bottom w:val="single" w:sz="8" w:space="0" w:color="E2E2E2"/>
              <w:right w:val="single" w:sz="8" w:space="0" w:color="E2E2E2"/>
            </w:tcBorders>
            <w:noWrap/>
          </w:tcPr>
          <w:p w14:paraId="41FD900F" w14:textId="1804F50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421__A</w:t>
            </w:r>
          </w:p>
        </w:tc>
        <w:tc>
          <w:tcPr>
            <w:tcW w:w="1180" w:type="dxa"/>
            <w:tcBorders>
              <w:top w:val="nil"/>
              <w:left w:val="nil"/>
              <w:bottom w:val="single" w:sz="8" w:space="0" w:color="E2E2E2"/>
              <w:right w:val="single" w:sz="8" w:space="0" w:color="E2E2E2"/>
            </w:tcBorders>
            <w:noWrap/>
          </w:tcPr>
          <w:p w14:paraId="378C5D27" w14:textId="1139A09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BCESW</w:t>
            </w:r>
          </w:p>
        </w:tc>
        <w:tc>
          <w:tcPr>
            <w:tcW w:w="1180" w:type="dxa"/>
            <w:tcBorders>
              <w:top w:val="nil"/>
              <w:left w:val="nil"/>
              <w:bottom w:val="single" w:sz="8" w:space="0" w:color="E2E2E2"/>
              <w:right w:val="single" w:sz="8" w:space="0" w:color="E2E2E2"/>
            </w:tcBorders>
            <w:noWrap/>
          </w:tcPr>
          <w:p w14:paraId="1EDE6282" w14:textId="6AD32C9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noWrap/>
          </w:tcPr>
          <w:p w14:paraId="5475D7B0" w14:textId="4262148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332DAF7"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4CAC057" w14:textId="47BAC5D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1416FAB" w14:textId="63442BB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665D772" w14:textId="494E9D5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SSANFER8</w:t>
            </w:r>
          </w:p>
        </w:tc>
        <w:tc>
          <w:tcPr>
            <w:tcW w:w="1980" w:type="dxa"/>
            <w:tcBorders>
              <w:top w:val="nil"/>
              <w:left w:val="nil"/>
              <w:bottom w:val="single" w:sz="8" w:space="0" w:color="E2E2E2"/>
              <w:right w:val="single" w:sz="8" w:space="0" w:color="E2E2E2"/>
            </w:tcBorders>
            <w:noWrap/>
          </w:tcPr>
          <w:p w14:paraId="3C073902" w14:textId="67F70ED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48T130_1</w:t>
            </w:r>
          </w:p>
        </w:tc>
        <w:tc>
          <w:tcPr>
            <w:tcW w:w="1180" w:type="dxa"/>
            <w:tcBorders>
              <w:top w:val="nil"/>
              <w:left w:val="nil"/>
              <w:bottom w:val="single" w:sz="8" w:space="0" w:color="E2E2E2"/>
              <w:right w:val="single" w:sz="8" w:space="0" w:color="E2E2E2"/>
            </w:tcBorders>
            <w:noWrap/>
          </w:tcPr>
          <w:p w14:paraId="7C22E0A8" w14:textId="0C0107B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GILLES</w:t>
            </w:r>
          </w:p>
        </w:tc>
        <w:tc>
          <w:tcPr>
            <w:tcW w:w="1180" w:type="dxa"/>
            <w:tcBorders>
              <w:top w:val="nil"/>
              <w:left w:val="nil"/>
              <w:bottom w:val="single" w:sz="8" w:space="0" w:color="E2E2E2"/>
              <w:right w:val="single" w:sz="8" w:space="0" w:color="E2E2E2"/>
            </w:tcBorders>
            <w:noWrap/>
          </w:tcPr>
          <w:p w14:paraId="6111928D" w14:textId="1E92383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ECKERT</w:t>
            </w:r>
          </w:p>
        </w:tc>
        <w:tc>
          <w:tcPr>
            <w:tcW w:w="1300" w:type="dxa"/>
            <w:tcBorders>
              <w:top w:val="nil"/>
              <w:left w:val="nil"/>
              <w:bottom w:val="single" w:sz="8" w:space="0" w:color="E2E2E2"/>
              <w:right w:val="single" w:sz="8" w:space="0" w:color="E2E2E2"/>
            </w:tcBorders>
            <w:noWrap/>
          </w:tcPr>
          <w:p w14:paraId="7A301F6F" w14:textId="6A82B6E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6367547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106F019" w14:textId="33AF5C2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235DC07" w14:textId="696E889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746D694" w14:textId="507B464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noWrap/>
          </w:tcPr>
          <w:p w14:paraId="53A2C408" w14:textId="2443CC7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6635__G</w:t>
            </w:r>
          </w:p>
        </w:tc>
        <w:tc>
          <w:tcPr>
            <w:tcW w:w="1180" w:type="dxa"/>
            <w:tcBorders>
              <w:top w:val="nil"/>
              <w:left w:val="nil"/>
              <w:bottom w:val="single" w:sz="8" w:space="0" w:color="E2E2E2"/>
              <w:right w:val="single" w:sz="8" w:space="0" w:color="E2E2E2"/>
            </w:tcBorders>
            <w:noWrap/>
          </w:tcPr>
          <w:p w14:paraId="26473FB3" w14:textId="5807AD5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ESTLD</w:t>
            </w:r>
          </w:p>
        </w:tc>
        <w:tc>
          <w:tcPr>
            <w:tcW w:w="1180" w:type="dxa"/>
            <w:tcBorders>
              <w:top w:val="nil"/>
              <w:left w:val="nil"/>
              <w:bottom w:val="single" w:sz="8" w:space="0" w:color="E2E2E2"/>
              <w:right w:val="single" w:sz="8" w:space="0" w:color="E2E2E2"/>
            </w:tcBorders>
            <w:noWrap/>
          </w:tcPr>
          <w:p w14:paraId="166372DF" w14:textId="3991168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MRVLY</w:t>
            </w:r>
          </w:p>
        </w:tc>
        <w:tc>
          <w:tcPr>
            <w:tcW w:w="1300" w:type="dxa"/>
            <w:tcBorders>
              <w:top w:val="nil"/>
              <w:left w:val="nil"/>
              <w:bottom w:val="single" w:sz="8" w:space="0" w:color="E2E2E2"/>
              <w:right w:val="single" w:sz="8" w:space="0" w:color="E2E2E2"/>
            </w:tcBorders>
            <w:noWrap/>
          </w:tcPr>
          <w:p w14:paraId="003A9B60" w14:textId="0E1B116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E62379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E213C78" w14:textId="3F77E27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C198F87" w14:textId="753758E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BA3EFE7" w14:textId="675A6AC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noWrap/>
          </w:tcPr>
          <w:p w14:paraId="0B376429" w14:textId="12C07FC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6635__G</w:t>
            </w:r>
          </w:p>
        </w:tc>
        <w:tc>
          <w:tcPr>
            <w:tcW w:w="1180" w:type="dxa"/>
            <w:tcBorders>
              <w:top w:val="nil"/>
              <w:left w:val="nil"/>
              <w:bottom w:val="single" w:sz="8" w:space="0" w:color="E2E2E2"/>
              <w:right w:val="single" w:sz="8" w:space="0" w:color="E2E2E2"/>
            </w:tcBorders>
            <w:noWrap/>
          </w:tcPr>
          <w:p w14:paraId="670A3A74" w14:textId="7DF2194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MRVLY</w:t>
            </w:r>
          </w:p>
        </w:tc>
        <w:tc>
          <w:tcPr>
            <w:tcW w:w="1180" w:type="dxa"/>
            <w:tcBorders>
              <w:top w:val="nil"/>
              <w:left w:val="nil"/>
              <w:bottom w:val="single" w:sz="8" w:space="0" w:color="E2E2E2"/>
              <w:right w:val="single" w:sz="8" w:space="0" w:color="E2E2E2"/>
            </w:tcBorders>
            <w:noWrap/>
          </w:tcPr>
          <w:p w14:paraId="0E7171E0" w14:textId="4BC0B6E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ESTLD</w:t>
            </w:r>
          </w:p>
        </w:tc>
        <w:tc>
          <w:tcPr>
            <w:tcW w:w="1300" w:type="dxa"/>
            <w:tcBorders>
              <w:top w:val="nil"/>
              <w:left w:val="nil"/>
              <w:bottom w:val="single" w:sz="8" w:space="0" w:color="E2E2E2"/>
              <w:right w:val="single" w:sz="8" w:space="0" w:color="E2E2E2"/>
            </w:tcBorders>
            <w:noWrap/>
          </w:tcPr>
          <w:p w14:paraId="312A49E9" w14:textId="3B35640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57837B9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8FAEAA0" w14:textId="0A4A5B0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D07EF5E" w14:textId="6192B4C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476AA90" w14:textId="542EB1C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DCSHSSP5</w:t>
            </w:r>
          </w:p>
        </w:tc>
        <w:tc>
          <w:tcPr>
            <w:tcW w:w="1980" w:type="dxa"/>
            <w:tcBorders>
              <w:top w:val="nil"/>
              <w:left w:val="nil"/>
              <w:bottom w:val="single" w:sz="8" w:space="0" w:color="E2E2E2"/>
              <w:right w:val="single" w:sz="8" w:space="0" w:color="E2E2E2"/>
            </w:tcBorders>
            <w:noWrap/>
          </w:tcPr>
          <w:p w14:paraId="777A1FBD" w14:textId="1E66031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690__Z</w:t>
            </w:r>
          </w:p>
        </w:tc>
        <w:tc>
          <w:tcPr>
            <w:tcW w:w="1180" w:type="dxa"/>
            <w:tcBorders>
              <w:top w:val="nil"/>
              <w:left w:val="nil"/>
              <w:bottom w:val="single" w:sz="8" w:space="0" w:color="E2E2E2"/>
              <w:right w:val="single" w:sz="8" w:space="0" w:color="E2E2E2"/>
            </w:tcBorders>
            <w:noWrap/>
          </w:tcPr>
          <w:p w14:paraId="2320962A" w14:textId="4A9087B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LIBTY_RC</w:t>
            </w:r>
          </w:p>
        </w:tc>
        <w:tc>
          <w:tcPr>
            <w:tcW w:w="1180" w:type="dxa"/>
            <w:tcBorders>
              <w:top w:val="nil"/>
              <w:left w:val="nil"/>
              <w:bottom w:val="single" w:sz="8" w:space="0" w:color="E2E2E2"/>
              <w:right w:val="single" w:sz="8" w:space="0" w:color="E2E2E2"/>
            </w:tcBorders>
            <w:noWrap/>
          </w:tcPr>
          <w:p w14:paraId="342D9084" w14:textId="25B3E1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EMYNR</w:t>
            </w:r>
          </w:p>
        </w:tc>
        <w:tc>
          <w:tcPr>
            <w:tcW w:w="1300" w:type="dxa"/>
            <w:tcBorders>
              <w:top w:val="nil"/>
              <w:left w:val="nil"/>
              <w:bottom w:val="single" w:sz="8" w:space="0" w:color="E2E2E2"/>
              <w:right w:val="single" w:sz="8" w:space="0" w:color="E2E2E2"/>
            </w:tcBorders>
            <w:noWrap/>
          </w:tcPr>
          <w:p w14:paraId="530DE7D3" w14:textId="00E3CF6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5E87604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A2A40CD" w14:textId="3E9799A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204E198" w14:textId="58EF48B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04F7E5A" w14:textId="6EC60CC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DBRNCMN8</w:t>
            </w:r>
          </w:p>
        </w:tc>
        <w:tc>
          <w:tcPr>
            <w:tcW w:w="1980" w:type="dxa"/>
            <w:tcBorders>
              <w:top w:val="nil"/>
              <w:left w:val="nil"/>
              <w:bottom w:val="single" w:sz="8" w:space="0" w:color="E2E2E2"/>
              <w:right w:val="single" w:sz="8" w:space="0" w:color="E2E2E2"/>
            </w:tcBorders>
            <w:noWrap/>
          </w:tcPr>
          <w:p w14:paraId="44AF1F88" w14:textId="3EE59FF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BALLIN_HUMBLT1_1</w:t>
            </w:r>
          </w:p>
        </w:tc>
        <w:tc>
          <w:tcPr>
            <w:tcW w:w="1180" w:type="dxa"/>
            <w:tcBorders>
              <w:top w:val="nil"/>
              <w:left w:val="nil"/>
              <w:bottom w:val="single" w:sz="8" w:space="0" w:color="E2E2E2"/>
              <w:right w:val="single" w:sz="8" w:space="0" w:color="E2E2E2"/>
            </w:tcBorders>
            <w:noWrap/>
          </w:tcPr>
          <w:p w14:paraId="0D598046" w14:textId="0A358C1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BALLINGE</w:t>
            </w:r>
          </w:p>
        </w:tc>
        <w:tc>
          <w:tcPr>
            <w:tcW w:w="1180" w:type="dxa"/>
            <w:tcBorders>
              <w:top w:val="nil"/>
              <w:left w:val="nil"/>
              <w:bottom w:val="single" w:sz="8" w:space="0" w:color="E2E2E2"/>
              <w:right w:val="single" w:sz="8" w:space="0" w:color="E2E2E2"/>
            </w:tcBorders>
            <w:noWrap/>
          </w:tcPr>
          <w:p w14:paraId="3D9AA511" w14:textId="434BEFE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HUMBLTAP</w:t>
            </w:r>
          </w:p>
        </w:tc>
        <w:tc>
          <w:tcPr>
            <w:tcW w:w="1300" w:type="dxa"/>
            <w:tcBorders>
              <w:top w:val="nil"/>
              <w:left w:val="nil"/>
              <w:bottom w:val="single" w:sz="8" w:space="0" w:color="E2E2E2"/>
              <w:right w:val="single" w:sz="8" w:space="0" w:color="E2E2E2"/>
            </w:tcBorders>
            <w:noWrap/>
          </w:tcPr>
          <w:p w14:paraId="70BB5A62" w14:textId="534018F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72268FA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A86702C" w14:textId="5D0A623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28A07AC" w14:textId="7267CC4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4553A75" w14:textId="13156F6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DSTPREF5</w:t>
            </w:r>
          </w:p>
        </w:tc>
        <w:tc>
          <w:tcPr>
            <w:tcW w:w="1980" w:type="dxa"/>
            <w:tcBorders>
              <w:top w:val="nil"/>
              <w:left w:val="nil"/>
              <w:bottom w:val="single" w:sz="8" w:space="0" w:color="E2E2E2"/>
              <w:right w:val="single" w:sz="8" w:space="0" w:color="E2E2E2"/>
            </w:tcBorders>
            <w:noWrap/>
          </w:tcPr>
          <w:p w14:paraId="34B086B4" w14:textId="385F9C8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CKT_3124_1</w:t>
            </w:r>
          </w:p>
        </w:tc>
        <w:tc>
          <w:tcPr>
            <w:tcW w:w="1180" w:type="dxa"/>
            <w:tcBorders>
              <w:top w:val="nil"/>
              <w:left w:val="nil"/>
              <w:bottom w:val="single" w:sz="8" w:space="0" w:color="E2E2E2"/>
              <w:right w:val="single" w:sz="8" w:space="0" w:color="E2E2E2"/>
            </w:tcBorders>
            <w:noWrap/>
          </w:tcPr>
          <w:p w14:paraId="732C65F4" w14:textId="4705E12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noWrap/>
          </w:tcPr>
          <w:p w14:paraId="0950352F" w14:textId="479A9E4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HLJ</w:t>
            </w:r>
          </w:p>
        </w:tc>
        <w:tc>
          <w:tcPr>
            <w:tcW w:w="1300" w:type="dxa"/>
            <w:tcBorders>
              <w:top w:val="nil"/>
              <w:left w:val="nil"/>
              <w:bottom w:val="single" w:sz="8" w:space="0" w:color="E2E2E2"/>
              <w:right w:val="single" w:sz="8" w:space="0" w:color="E2E2E2"/>
            </w:tcBorders>
            <w:noWrap/>
          </w:tcPr>
          <w:p w14:paraId="65150325" w14:textId="11B619B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F34EB7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C632655" w14:textId="1204CC0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2C26B2A" w14:textId="5D1521B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795ED65" w14:textId="0EBBEB5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noWrap/>
          </w:tcPr>
          <w:p w14:paraId="5DC10BF0" w14:textId="5A3F108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ESKSW_TRNT1_1</w:t>
            </w:r>
          </w:p>
        </w:tc>
        <w:tc>
          <w:tcPr>
            <w:tcW w:w="1180" w:type="dxa"/>
            <w:tcBorders>
              <w:top w:val="nil"/>
              <w:left w:val="nil"/>
              <w:bottom w:val="single" w:sz="8" w:space="0" w:color="E2E2E2"/>
              <w:right w:val="single" w:sz="8" w:space="0" w:color="E2E2E2"/>
            </w:tcBorders>
            <w:noWrap/>
          </w:tcPr>
          <w:p w14:paraId="51F3E4A2" w14:textId="4069512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ESKSW</w:t>
            </w:r>
          </w:p>
        </w:tc>
        <w:tc>
          <w:tcPr>
            <w:tcW w:w="1180" w:type="dxa"/>
            <w:tcBorders>
              <w:top w:val="nil"/>
              <w:left w:val="nil"/>
              <w:bottom w:val="single" w:sz="8" w:space="0" w:color="E2E2E2"/>
              <w:right w:val="single" w:sz="8" w:space="0" w:color="E2E2E2"/>
            </w:tcBorders>
            <w:noWrap/>
          </w:tcPr>
          <w:p w14:paraId="1496EAA7" w14:textId="235A02C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TRNT</w:t>
            </w:r>
          </w:p>
        </w:tc>
        <w:tc>
          <w:tcPr>
            <w:tcW w:w="1300" w:type="dxa"/>
            <w:tcBorders>
              <w:top w:val="nil"/>
              <w:left w:val="nil"/>
              <w:bottom w:val="single" w:sz="8" w:space="0" w:color="E2E2E2"/>
              <w:right w:val="single" w:sz="8" w:space="0" w:color="E2E2E2"/>
            </w:tcBorders>
            <w:noWrap/>
          </w:tcPr>
          <w:p w14:paraId="7CB4CD4D" w14:textId="4F2A6BE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FE5465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C3B4FF6" w14:textId="297B742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A776EA1" w14:textId="0024158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2DBDD73" w14:textId="035B6EB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SRAYRI28</w:t>
            </w:r>
          </w:p>
        </w:tc>
        <w:tc>
          <w:tcPr>
            <w:tcW w:w="1980" w:type="dxa"/>
            <w:tcBorders>
              <w:top w:val="nil"/>
              <w:left w:val="nil"/>
              <w:bottom w:val="single" w:sz="8" w:space="0" w:color="E2E2E2"/>
              <w:right w:val="single" w:sz="8" w:space="0" w:color="E2E2E2"/>
            </w:tcBorders>
            <w:noWrap/>
          </w:tcPr>
          <w:p w14:paraId="17CB38C8" w14:textId="65B3D1B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noWrap/>
          </w:tcPr>
          <w:p w14:paraId="6A4E0661" w14:textId="3E81B3F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noWrap/>
          </w:tcPr>
          <w:p w14:paraId="4E579A25" w14:textId="10E19A7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noWrap/>
          </w:tcPr>
          <w:p w14:paraId="11C14E4B" w14:textId="39EFA69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779684E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9C89986" w14:textId="39D7B7A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FB697AC" w14:textId="23ACE9E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AE59434" w14:textId="3B969FF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SRAYRIO8</w:t>
            </w:r>
          </w:p>
        </w:tc>
        <w:tc>
          <w:tcPr>
            <w:tcW w:w="1980" w:type="dxa"/>
            <w:tcBorders>
              <w:top w:val="nil"/>
              <w:left w:val="nil"/>
              <w:bottom w:val="single" w:sz="8" w:space="0" w:color="E2E2E2"/>
              <w:right w:val="single" w:sz="8" w:space="0" w:color="E2E2E2"/>
            </w:tcBorders>
            <w:noWrap/>
          </w:tcPr>
          <w:p w14:paraId="747345F6" w14:textId="1C834DB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noWrap/>
          </w:tcPr>
          <w:p w14:paraId="054FDB9E" w14:textId="7448A1B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noWrap/>
          </w:tcPr>
          <w:p w14:paraId="63A8E994" w14:textId="2171EE6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noWrap/>
          </w:tcPr>
          <w:p w14:paraId="6215C0E9" w14:textId="2AD4EE4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8C6193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47699F1" w14:textId="45C58DA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4FC9994" w14:textId="46D82F8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99C933D" w14:textId="6EA47BE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noWrap/>
          </w:tcPr>
          <w:p w14:paraId="66C96825" w14:textId="373129C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MIDW_OZONA1_1</w:t>
            </w:r>
          </w:p>
        </w:tc>
        <w:tc>
          <w:tcPr>
            <w:tcW w:w="1180" w:type="dxa"/>
            <w:tcBorders>
              <w:top w:val="nil"/>
              <w:left w:val="nil"/>
              <w:bottom w:val="single" w:sz="8" w:space="0" w:color="E2E2E2"/>
              <w:right w:val="single" w:sz="8" w:space="0" w:color="E2E2E2"/>
            </w:tcBorders>
            <w:noWrap/>
          </w:tcPr>
          <w:p w14:paraId="57AD3D3D" w14:textId="741D66D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OZONA</w:t>
            </w:r>
          </w:p>
        </w:tc>
        <w:tc>
          <w:tcPr>
            <w:tcW w:w="1180" w:type="dxa"/>
            <w:tcBorders>
              <w:top w:val="nil"/>
              <w:left w:val="nil"/>
              <w:bottom w:val="single" w:sz="8" w:space="0" w:color="E2E2E2"/>
              <w:right w:val="single" w:sz="8" w:space="0" w:color="E2E2E2"/>
            </w:tcBorders>
            <w:noWrap/>
          </w:tcPr>
          <w:p w14:paraId="2C133949" w14:textId="26FEA63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MIDW</w:t>
            </w:r>
          </w:p>
        </w:tc>
        <w:tc>
          <w:tcPr>
            <w:tcW w:w="1300" w:type="dxa"/>
            <w:tcBorders>
              <w:top w:val="nil"/>
              <w:left w:val="nil"/>
              <w:bottom w:val="single" w:sz="8" w:space="0" w:color="E2E2E2"/>
              <w:right w:val="single" w:sz="8" w:space="0" w:color="E2E2E2"/>
            </w:tcBorders>
            <w:noWrap/>
          </w:tcPr>
          <w:p w14:paraId="78895D1D" w14:textId="123A4AE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630ADA6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2C17026" w14:textId="6157E34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1F84B9C" w14:textId="03B7A59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D793F11" w14:textId="37594B0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SOBWA2P5</w:t>
            </w:r>
          </w:p>
        </w:tc>
        <w:tc>
          <w:tcPr>
            <w:tcW w:w="1980" w:type="dxa"/>
            <w:tcBorders>
              <w:top w:val="nil"/>
              <w:left w:val="nil"/>
              <w:bottom w:val="single" w:sz="8" w:space="0" w:color="E2E2E2"/>
              <w:right w:val="single" w:sz="8" w:space="0" w:color="E2E2E2"/>
            </w:tcBorders>
            <w:noWrap/>
          </w:tcPr>
          <w:p w14:paraId="1F754D24" w14:textId="77A13BD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OB_WAP99_A</w:t>
            </w:r>
          </w:p>
        </w:tc>
        <w:tc>
          <w:tcPr>
            <w:tcW w:w="1180" w:type="dxa"/>
            <w:tcBorders>
              <w:top w:val="nil"/>
              <w:left w:val="nil"/>
              <w:bottom w:val="single" w:sz="8" w:space="0" w:color="E2E2E2"/>
              <w:right w:val="single" w:sz="8" w:space="0" w:color="E2E2E2"/>
            </w:tcBorders>
            <w:noWrap/>
          </w:tcPr>
          <w:p w14:paraId="721D2003" w14:textId="7F8091B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noWrap/>
          </w:tcPr>
          <w:p w14:paraId="62620D4C" w14:textId="026252A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noWrap/>
          </w:tcPr>
          <w:p w14:paraId="66A50056" w14:textId="110A77D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B2638F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2688DBC" w14:textId="59A32C8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0123E9C" w14:textId="63F0DA5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6F8D44C" w14:textId="29F6040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MSUNESC8</w:t>
            </w:r>
          </w:p>
        </w:tc>
        <w:tc>
          <w:tcPr>
            <w:tcW w:w="1980" w:type="dxa"/>
            <w:tcBorders>
              <w:top w:val="nil"/>
              <w:left w:val="nil"/>
              <w:bottom w:val="single" w:sz="8" w:space="0" w:color="E2E2E2"/>
              <w:right w:val="single" w:sz="8" w:space="0" w:color="E2E2E2"/>
            </w:tcBorders>
            <w:noWrap/>
          </w:tcPr>
          <w:p w14:paraId="12F51133" w14:textId="5E04EC5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noWrap/>
          </w:tcPr>
          <w:p w14:paraId="5EA17DBC" w14:textId="7DEA914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noWrap/>
          </w:tcPr>
          <w:p w14:paraId="74617594" w14:textId="2AD33C7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noWrap/>
          </w:tcPr>
          <w:p w14:paraId="59E89843" w14:textId="04C255A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21FFFB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463B0BA" w14:textId="2E5CADA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F7F7901" w14:textId="347EAC2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852065C" w14:textId="7A9FD8E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noWrap/>
          </w:tcPr>
          <w:p w14:paraId="2DCADFF3" w14:textId="61518D6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138_HRT_BPT_1</w:t>
            </w:r>
          </w:p>
        </w:tc>
        <w:tc>
          <w:tcPr>
            <w:tcW w:w="1180" w:type="dxa"/>
            <w:tcBorders>
              <w:top w:val="nil"/>
              <w:left w:val="nil"/>
              <w:bottom w:val="single" w:sz="8" w:space="0" w:color="E2E2E2"/>
              <w:right w:val="single" w:sz="8" w:space="0" w:color="E2E2E2"/>
            </w:tcBorders>
            <w:noWrap/>
          </w:tcPr>
          <w:p w14:paraId="5AFE2FAA" w14:textId="10AAA72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BRDSPRYT</w:t>
            </w:r>
          </w:p>
        </w:tc>
        <w:tc>
          <w:tcPr>
            <w:tcW w:w="1180" w:type="dxa"/>
            <w:tcBorders>
              <w:top w:val="nil"/>
              <w:left w:val="nil"/>
              <w:bottom w:val="single" w:sz="8" w:space="0" w:color="E2E2E2"/>
              <w:right w:val="single" w:sz="8" w:space="0" w:color="E2E2E2"/>
            </w:tcBorders>
            <w:noWrap/>
          </w:tcPr>
          <w:p w14:paraId="6477640C" w14:textId="7DDA300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HARPOONT</w:t>
            </w:r>
          </w:p>
        </w:tc>
        <w:tc>
          <w:tcPr>
            <w:tcW w:w="1300" w:type="dxa"/>
            <w:tcBorders>
              <w:top w:val="nil"/>
              <w:left w:val="nil"/>
              <w:bottom w:val="single" w:sz="8" w:space="0" w:color="E2E2E2"/>
              <w:right w:val="single" w:sz="8" w:space="0" w:color="E2E2E2"/>
            </w:tcBorders>
            <w:noWrap/>
          </w:tcPr>
          <w:p w14:paraId="534611A6" w14:textId="36710EE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7D05C86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0A21DB1" w14:textId="2A557AB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65A0610" w14:textId="2C51FE0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6A769D6" w14:textId="608A03F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STNPTO25</w:t>
            </w:r>
          </w:p>
        </w:tc>
        <w:tc>
          <w:tcPr>
            <w:tcW w:w="1980" w:type="dxa"/>
            <w:tcBorders>
              <w:top w:val="nil"/>
              <w:left w:val="nil"/>
              <w:bottom w:val="single" w:sz="8" w:space="0" w:color="E2E2E2"/>
              <w:right w:val="single" w:sz="8" w:space="0" w:color="E2E2E2"/>
            </w:tcBorders>
            <w:noWrap/>
          </w:tcPr>
          <w:p w14:paraId="5F93D7EF" w14:textId="29C6FCE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345_TWN_WLO_1</w:t>
            </w:r>
          </w:p>
        </w:tc>
        <w:tc>
          <w:tcPr>
            <w:tcW w:w="1180" w:type="dxa"/>
            <w:tcBorders>
              <w:top w:val="nil"/>
              <w:left w:val="nil"/>
              <w:bottom w:val="single" w:sz="8" w:space="0" w:color="E2E2E2"/>
              <w:right w:val="single" w:sz="8" w:space="0" w:color="E2E2E2"/>
            </w:tcBorders>
            <w:noWrap/>
          </w:tcPr>
          <w:p w14:paraId="45CFD792" w14:textId="51E0685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TNWILLOW</w:t>
            </w:r>
          </w:p>
        </w:tc>
        <w:tc>
          <w:tcPr>
            <w:tcW w:w="1180" w:type="dxa"/>
            <w:tcBorders>
              <w:top w:val="nil"/>
              <w:left w:val="nil"/>
              <w:bottom w:val="single" w:sz="8" w:space="0" w:color="E2E2E2"/>
              <w:right w:val="single" w:sz="8" w:space="0" w:color="E2E2E2"/>
            </w:tcBorders>
            <w:noWrap/>
          </w:tcPr>
          <w:p w14:paraId="518DDD85" w14:textId="2910475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TOKSW</w:t>
            </w:r>
          </w:p>
        </w:tc>
        <w:tc>
          <w:tcPr>
            <w:tcW w:w="1300" w:type="dxa"/>
            <w:tcBorders>
              <w:top w:val="nil"/>
              <w:left w:val="nil"/>
              <w:bottom w:val="single" w:sz="8" w:space="0" w:color="E2E2E2"/>
              <w:right w:val="single" w:sz="8" w:space="0" w:color="E2E2E2"/>
            </w:tcBorders>
            <w:noWrap/>
          </w:tcPr>
          <w:p w14:paraId="4A781D38" w14:textId="708ED8F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5B0B8E0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1E525AD" w14:textId="332619D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EE3422E" w14:textId="57BA9AE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F6E9A81" w14:textId="2CD69B6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DWLDSCO5</w:t>
            </w:r>
          </w:p>
        </w:tc>
        <w:tc>
          <w:tcPr>
            <w:tcW w:w="1980" w:type="dxa"/>
            <w:tcBorders>
              <w:top w:val="nil"/>
              <w:left w:val="nil"/>
              <w:bottom w:val="single" w:sz="8" w:space="0" w:color="E2E2E2"/>
              <w:right w:val="single" w:sz="8" w:space="0" w:color="E2E2E2"/>
            </w:tcBorders>
            <w:noWrap/>
          </w:tcPr>
          <w:p w14:paraId="312A1EC1" w14:textId="401419A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6217__D</w:t>
            </w:r>
          </w:p>
        </w:tc>
        <w:tc>
          <w:tcPr>
            <w:tcW w:w="1180" w:type="dxa"/>
            <w:tcBorders>
              <w:top w:val="nil"/>
              <w:left w:val="nil"/>
              <w:bottom w:val="single" w:sz="8" w:space="0" w:color="E2E2E2"/>
              <w:right w:val="single" w:sz="8" w:space="0" w:color="E2E2E2"/>
            </w:tcBorders>
            <w:noWrap/>
          </w:tcPr>
          <w:p w14:paraId="37EAAE6D" w14:textId="5E2808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KEYSB</w:t>
            </w:r>
          </w:p>
        </w:tc>
        <w:tc>
          <w:tcPr>
            <w:tcW w:w="1180" w:type="dxa"/>
            <w:tcBorders>
              <w:top w:val="nil"/>
              <w:left w:val="nil"/>
              <w:bottom w:val="single" w:sz="8" w:space="0" w:color="E2E2E2"/>
              <w:right w:val="single" w:sz="8" w:space="0" w:color="E2E2E2"/>
            </w:tcBorders>
            <w:noWrap/>
          </w:tcPr>
          <w:p w14:paraId="41325D0C" w14:textId="40CFC77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LMESA</w:t>
            </w:r>
          </w:p>
        </w:tc>
        <w:tc>
          <w:tcPr>
            <w:tcW w:w="1300" w:type="dxa"/>
            <w:tcBorders>
              <w:top w:val="nil"/>
              <w:left w:val="nil"/>
              <w:bottom w:val="single" w:sz="8" w:space="0" w:color="E2E2E2"/>
              <w:right w:val="single" w:sz="8" w:space="0" w:color="E2E2E2"/>
            </w:tcBorders>
            <w:noWrap/>
          </w:tcPr>
          <w:p w14:paraId="442859D8" w14:textId="7E244E3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17ED954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555A013" w14:textId="51D964F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0EAF5CF" w14:textId="1C03B24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0E4D82B" w14:textId="54DBE18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SPEBTRU8</w:t>
            </w:r>
          </w:p>
        </w:tc>
        <w:tc>
          <w:tcPr>
            <w:tcW w:w="1980" w:type="dxa"/>
            <w:tcBorders>
              <w:top w:val="nil"/>
              <w:left w:val="nil"/>
              <w:bottom w:val="single" w:sz="8" w:space="0" w:color="E2E2E2"/>
              <w:right w:val="single" w:sz="8" w:space="0" w:color="E2E2E2"/>
            </w:tcBorders>
            <w:noWrap/>
          </w:tcPr>
          <w:p w14:paraId="1645DEE3" w14:textId="1267E2A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noWrap/>
          </w:tcPr>
          <w:p w14:paraId="11846849" w14:textId="366F7FC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noWrap/>
          </w:tcPr>
          <w:p w14:paraId="1FA16661" w14:textId="6E86D8D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TMPTN</w:t>
            </w:r>
          </w:p>
        </w:tc>
        <w:tc>
          <w:tcPr>
            <w:tcW w:w="1300" w:type="dxa"/>
            <w:tcBorders>
              <w:top w:val="nil"/>
              <w:left w:val="nil"/>
              <w:bottom w:val="single" w:sz="8" w:space="0" w:color="E2E2E2"/>
              <w:right w:val="single" w:sz="8" w:space="0" w:color="E2E2E2"/>
            </w:tcBorders>
            <w:noWrap/>
          </w:tcPr>
          <w:p w14:paraId="0DE15103" w14:textId="4639126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7BB88FF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0851060" w14:textId="168508D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BD1FA35" w14:textId="08B1C64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1789A19" w14:textId="271049E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DMCOPHA8</w:t>
            </w:r>
          </w:p>
        </w:tc>
        <w:tc>
          <w:tcPr>
            <w:tcW w:w="1980" w:type="dxa"/>
            <w:tcBorders>
              <w:top w:val="nil"/>
              <w:left w:val="nil"/>
              <w:bottom w:val="single" w:sz="8" w:space="0" w:color="E2E2E2"/>
              <w:right w:val="single" w:sz="8" w:space="0" w:color="E2E2E2"/>
            </w:tcBorders>
            <w:noWrap/>
          </w:tcPr>
          <w:p w14:paraId="2ABC7891" w14:textId="36F071B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AZTECA_HEC1_1</w:t>
            </w:r>
          </w:p>
        </w:tc>
        <w:tc>
          <w:tcPr>
            <w:tcW w:w="1180" w:type="dxa"/>
            <w:tcBorders>
              <w:top w:val="nil"/>
              <w:left w:val="nil"/>
              <w:bottom w:val="single" w:sz="8" w:space="0" w:color="E2E2E2"/>
              <w:right w:val="single" w:sz="8" w:space="0" w:color="E2E2E2"/>
            </w:tcBorders>
            <w:noWrap/>
          </w:tcPr>
          <w:p w14:paraId="1B6A1118" w14:textId="4147864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HEC</w:t>
            </w:r>
          </w:p>
        </w:tc>
        <w:tc>
          <w:tcPr>
            <w:tcW w:w="1180" w:type="dxa"/>
            <w:tcBorders>
              <w:top w:val="nil"/>
              <w:left w:val="nil"/>
              <w:bottom w:val="single" w:sz="8" w:space="0" w:color="E2E2E2"/>
              <w:right w:val="single" w:sz="8" w:space="0" w:color="E2E2E2"/>
            </w:tcBorders>
            <w:noWrap/>
          </w:tcPr>
          <w:p w14:paraId="4F1E84F5" w14:textId="6FF6EA8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AZTECA</w:t>
            </w:r>
          </w:p>
        </w:tc>
        <w:tc>
          <w:tcPr>
            <w:tcW w:w="1300" w:type="dxa"/>
            <w:tcBorders>
              <w:top w:val="nil"/>
              <w:left w:val="nil"/>
              <w:bottom w:val="single" w:sz="8" w:space="0" w:color="E2E2E2"/>
              <w:right w:val="single" w:sz="8" w:space="0" w:color="E2E2E2"/>
            </w:tcBorders>
            <w:noWrap/>
          </w:tcPr>
          <w:p w14:paraId="60DF9088" w14:textId="6E8FC7E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8C336F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277D969" w14:textId="1CF4F62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ADC7386" w14:textId="7C94458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648C88C" w14:textId="5F3B520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SEUSWLT8</w:t>
            </w:r>
          </w:p>
        </w:tc>
        <w:tc>
          <w:tcPr>
            <w:tcW w:w="1980" w:type="dxa"/>
            <w:tcBorders>
              <w:top w:val="nil"/>
              <w:left w:val="nil"/>
              <w:bottom w:val="single" w:sz="8" w:space="0" w:color="E2E2E2"/>
              <w:right w:val="single" w:sz="8" w:space="0" w:color="E2E2E2"/>
            </w:tcBorders>
            <w:noWrap/>
          </w:tcPr>
          <w:p w14:paraId="6142A036" w14:textId="01C7EE6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BLASCOFE_RC_1</w:t>
            </w:r>
          </w:p>
        </w:tc>
        <w:tc>
          <w:tcPr>
            <w:tcW w:w="1180" w:type="dxa"/>
            <w:tcBorders>
              <w:top w:val="nil"/>
              <w:left w:val="nil"/>
              <w:bottom w:val="single" w:sz="8" w:space="0" w:color="E2E2E2"/>
              <w:right w:val="single" w:sz="8" w:space="0" w:color="E2E2E2"/>
            </w:tcBorders>
            <w:noWrap/>
          </w:tcPr>
          <w:p w14:paraId="54093379" w14:textId="6E10CC6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BLASW</w:t>
            </w:r>
          </w:p>
        </w:tc>
        <w:tc>
          <w:tcPr>
            <w:tcW w:w="1180" w:type="dxa"/>
            <w:tcBorders>
              <w:top w:val="nil"/>
              <w:left w:val="nil"/>
              <w:bottom w:val="single" w:sz="8" w:space="0" w:color="E2E2E2"/>
              <w:right w:val="single" w:sz="8" w:space="0" w:color="E2E2E2"/>
            </w:tcBorders>
            <w:noWrap/>
          </w:tcPr>
          <w:p w14:paraId="00088C77" w14:textId="157EDBC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COFESSRC</w:t>
            </w:r>
          </w:p>
        </w:tc>
        <w:tc>
          <w:tcPr>
            <w:tcW w:w="1300" w:type="dxa"/>
            <w:tcBorders>
              <w:top w:val="nil"/>
              <w:left w:val="nil"/>
              <w:bottom w:val="single" w:sz="8" w:space="0" w:color="E2E2E2"/>
              <w:right w:val="single" w:sz="8" w:space="0" w:color="E2E2E2"/>
            </w:tcBorders>
            <w:noWrap/>
          </w:tcPr>
          <w:p w14:paraId="63016D19" w14:textId="3EC2F10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7DB3C83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41FA162" w14:textId="57A69F0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C7EDA4F" w14:textId="2E2F631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989DAE5" w14:textId="6AF99F9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DSGTSCH5</w:t>
            </w:r>
          </w:p>
        </w:tc>
        <w:tc>
          <w:tcPr>
            <w:tcW w:w="1980" w:type="dxa"/>
            <w:tcBorders>
              <w:top w:val="nil"/>
              <w:left w:val="nil"/>
              <w:bottom w:val="single" w:sz="8" w:space="0" w:color="E2E2E2"/>
              <w:right w:val="single" w:sz="8" w:space="0" w:color="E2E2E2"/>
            </w:tcBorders>
            <w:noWrap/>
          </w:tcPr>
          <w:p w14:paraId="789F66FE" w14:textId="056BE76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noWrap/>
          </w:tcPr>
          <w:p w14:paraId="163F1C61" w14:textId="17983C6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NORTMC</w:t>
            </w:r>
          </w:p>
        </w:tc>
        <w:tc>
          <w:tcPr>
            <w:tcW w:w="1180" w:type="dxa"/>
            <w:tcBorders>
              <w:top w:val="nil"/>
              <w:left w:val="nil"/>
              <w:bottom w:val="single" w:sz="8" w:space="0" w:color="E2E2E2"/>
              <w:right w:val="single" w:sz="8" w:space="0" w:color="E2E2E2"/>
            </w:tcBorders>
            <w:noWrap/>
          </w:tcPr>
          <w:p w14:paraId="0E3083B1" w14:textId="4651C57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noWrap/>
          </w:tcPr>
          <w:p w14:paraId="7638D798" w14:textId="4A11006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E4BCD17"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514083E" w14:textId="0948722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C8D29E3" w14:textId="3B4F8DF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E8CAA93" w14:textId="76053F9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noWrap/>
          </w:tcPr>
          <w:p w14:paraId="2578C3B0" w14:textId="4265C3B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ESKSW_TRNT1_1</w:t>
            </w:r>
          </w:p>
        </w:tc>
        <w:tc>
          <w:tcPr>
            <w:tcW w:w="1180" w:type="dxa"/>
            <w:tcBorders>
              <w:top w:val="nil"/>
              <w:left w:val="nil"/>
              <w:bottom w:val="single" w:sz="8" w:space="0" w:color="E2E2E2"/>
              <w:right w:val="single" w:sz="8" w:space="0" w:color="E2E2E2"/>
            </w:tcBorders>
            <w:noWrap/>
          </w:tcPr>
          <w:p w14:paraId="24F7FB33" w14:textId="5513574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ESKSW</w:t>
            </w:r>
          </w:p>
        </w:tc>
        <w:tc>
          <w:tcPr>
            <w:tcW w:w="1180" w:type="dxa"/>
            <w:tcBorders>
              <w:top w:val="nil"/>
              <w:left w:val="nil"/>
              <w:bottom w:val="single" w:sz="8" w:space="0" w:color="E2E2E2"/>
              <w:right w:val="single" w:sz="8" w:space="0" w:color="E2E2E2"/>
            </w:tcBorders>
            <w:noWrap/>
          </w:tcPr>
          <w:p w14:paraId="586C9936" w14:textId="6207C69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TRNT</w:t>
            </w:r>
          </w:p>
        </w:tc>
        <w:tc>
          <w:tcPr>
            <w:tcW w:w="1300" w:type="dxa"/>
            <w:tcBorders>
              <w:top w:val="nil"/>
              <w:left w:val="nil"/>
              <w:bottom w:val="single" w:sz="8" w:space="0" w:color="E2E2E2"/>
              <w:right w:val="single" w:sz="8" w:space="0" w:color="E2E2E2"/>
            </w:tcBorders>
            <w:noWrap/>
          </w:tcPr>
          <w:p w14:paraId="593E839C" w14:textId="5F5A3E2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AA230B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D07C7E4" w14:textId="240E8FC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E8C5C2E" w14:textId="5DAF38B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9B92F32" w14:textId="262063E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SPINZIE8</w:t>
            </w:r>
          </w:p>
        </w:tc>
        <w:tc>
          <w:tcPr>
            <w:tcW w:w="1980" w:type="dxa"/>
            <w:tcBorders>
              <w:top w:val="nil"/>
              <w:left w:val="nil"/>
              <w:bottom w:val="single" w:sz="8" w:space="0" w:color="E2E2E2"/>
              <w:right w:val="single" w:sz="8" w:space="0" w:color="E2E2E2"/>
            </w:tcBorders>
            <w:noWrap/>
          </w:tcPr>
          <w:p w14:paraId="40546CE0" w14:textId="43A58C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noWrap/>
          </w:tcPr>
          <w:p w14:paraId="01E1B3CE" w14:textId="410926F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noWrap/>
          </w:tcPr>
          <w:p w14:paraId="4ABBA4ED" w14:textId="172789E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noWrap/>
          </w:tcPr>
          <w:p w14:paraId="1BB2EFB2" w14:textId="62E205A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0980D77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B34C1E3" w14:textId="1400EF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1FF0BA4" w14:textId="02E5759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06E54E4" w14:textId="37DBB65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SMCEABS8</w:t>
            </w:r>
          </w:p>
        </w:tc>
        <w:tc>
          <w:tcPr>
            <w:tcW w:w="1980" w:type="dxa"/>
            <w:tcBorders>
              <w:top w:val="nil"/>
              <w:left w:val="nil"/>
              <w:bottom w:val="single" w:sz="8" w:space="0" w:color="E2E2E2"/>
              <w:right w:val="single" w:sz="8" w:space="0" w:color="E2E2E2"/>
            </w:tcBorders>
            <w:noWrap/>
          </w:tcPr>
          <w:p w14:paraId="43BB7F27" w14:textId="02EF9EE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noWrap/>
          </w:tcPr>
          <w:p w14:paraId="0B09CA39" w14:textId="3DAEAB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noWrap/>
          </w:tcPr>
          <w:p w14:paraId="119F9206" w14:textId="70F15DF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noWrap/>
          </w:tcPr>
          <w:p w14:paraId="31B1B531" w14:textId="76AEA04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6027E4F4"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ED5DE32" w14:textId="24478BA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DB9FD54" w14:textId="67C540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3385F33" w14:textId="154D852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64A8FFA4" w14:textId="59FB18F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X5_ALAMO1_1</w:t>
            </w:r>
          </w:p>
        </w:tc>
        <w:tc>
          <w:tcPr>
            <w:tcW w:w="1180" w:type="dxa"/>
            <w:tcBorders>
              <w:top w:val="nil"/>
              <w:left w:val="nil"/>
              <w:bottom w:val="single" w:sz="8" w:space="0" w:color="E2E2E2"/>
              <w:right w:val="single" w:sz="8" w:space="0" w:color="E2E2E2"/>
            </w:tcBorders>
            <w:noWrap/>
          </w:tcPr>
          <w:p w14:paraId="426427CC" w14:textId="10FA959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OCI_ALM1</w:t>
            </w:r>
          </w:p>
        </w:tc>
        <w:tc>
          <w:tcPr>
            <w:tcW w:w="1180" w:type="dxa"/>
            <w:tcBorders>
              <w:top w:val="nil"/>
              <w:left w:val="nil"/>
              <w:bottom w:val="single" w:sz="8" w:space="0" w:color="E2E2E2"/>
              <w:right w:val="single" w:sz="8" w:space="0" w:color="E2E2E2"/>
            </w:tcBorders>
            <w:noWrap/>
          </w:tcPr>
          <w:p w14:paraId="17578232" w14:textId="7849F9C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X5</w:t>
            </w:r>
          </w:p>
        </w:tc>
        <w:tc>
          <w:tcPr>
            <w:tcW w:w="1300" w:type="dxa"/>
            <w:tcBorders>
              <w:top w:val="nil"/>
              <w:left w:val="nil"/>
              <w:bottom w:val="single" w:sz="8" w:space="0" w:color="E2E2E2"/>
              <w:right w:val="single" w:sz="8" w:space="0" w:color="E2E2E2"/>
            </w:tcBorders>
            <w:noWrap/>
          </w:tcPr>
          <w:p w14:paraId="132A7DC7" w14:textId="49012AE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bl>
    <w:p w14:paraId="28651EBF" w14:textId="77777777" w:rsidR="0089577A" w:rsidRPr="00766E82" w:rsidRDefault="0089577A" w:rsidP="00BD682C">
      <w:pPr>
        <w:rPr>
          <w:rFonts w:cs="Arial"/>
          <w:szCs w:val="22"/>
        </w:rPr>
      </w:pPr>
    </w:p>
    <w:sectPr w:rsidR="0089577A" w:rsidRPr="00766E82" w:rsidSect="000B2BEF">
      <w:headerReference w:type="even" r:id="rId18"/>
      <w:footerReference w:type="default" r:id="rId19"/>
      <w:headerReference w:type="first" r:id="rId2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ED282" w14:textId="77777777" w:rsidR="004F6081" w:rsidRDefault="004F6081">
      <w:r>
        <w:separator/>
      </w:r>
    </w:p>
  </w:endnote>
  <w:endnote w:type="continuationSeparator" w:id="0">
    <w:p w14:paraId="4045A564" w14:textId="77777777" w:rsidR="004F6081" w:rsidRDefault="004F6081">
      <w:r>
        <w:continuationSeparator/>
      </w:r>
    </w:p>
  </w:endnote>
  <w:endnote w:type="continuationNotice" w:id="1">
    <w:p w14:paraId="12009378" w14:textId="77777777" w:rsidR="004F6081" w:rsidRDefault="004F60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E07B7D">
      <w:tc>
        <w:tcPr>
          <w:tcW w:w="2500" w:type="pct"/>
          <w:tcBorders>
            <w:top w:val="nil"/>
          </w:tcBorders>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tcBorders>
            <w:top w:val="nil"/>
          </w:tcBorders>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4" w14:textId="57A3B332"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CF2DFF">
      <w:rPr>
        <w:rStyle w:val="PageNumber"/>
        <w:sz w:val="16"/>
        <w:szCs w:val="16"/>
      </w:rPr>
      <w:t>5</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B76515" w14:textId="77777777" w:rsidR="004F6081" w:rsidRDefault="004F6081">
      <w:r>
        <w:separator/>
      </w:r>
    </w:p>
  </w:footnote>
  <w:footnote w:type="continuationSeparator" w:id="0">
    <w:p w14:paraId="3DC5FD69" w14:textId="77777777" w:rsidR="004F6081" w:rsidRDefault="004F6081">
      <w:r>
        <w:continuationSeparator/>
      </w:r>
    </w:p>
  </w:footnote>
  <w:footnote w:type="continuationNotice" w:id="1">
    <w:p w14:paraId="237C0960" w14:textId="77777777" w:rsidR="004F6081" w:rsidRDefault="004F6081"/>
  </w:footnote>
  <w:footnote w:id="2">
    <w:p w14:paraId="59A0E7FE" w14:textId="0A362E93" w:rsidR="00A47980" w:rsidRPr="002F2E43" w:rsidRDefault="00A47980" w:rsidP="00A47980">
      <w:pPr>
        <w:rPr>
          <w:sz w:val="14"/>
          <w:szCs w:val="14"/>
        </w:rPr>
      </w:pPr>
      <w:r w:rsidRPr="008F14B5">
        <w:rPr>
          <w:rStyle w:val="FootnoteReference"/>
          <w:sz w:val="12"/>
          <w:szCs w:val="14"/>
        </w:rPr>
        <w:footnoteRef/>
      </w:r>
      <w:r w:rsidRPr="008F14B5">
        <w:rPr>
          <w:sz w:val="14"/>
          <w:szCs w:val="14"/>
        </w:rPr>
        <w:t xml:space="preserve"> </w:t>
      </w:r>
      <w:bookmarkStart w:id="266" w:name="_Hlk172016301"/>
      <w:r w:rsidRPr="002F2E43">
        <w:rPr>
          <w:sz w:val="14"/>
          <w:szCs w:val="14"/>
        </w:rPr>
        <w:t>Current Wind Generation Record: 2</w:t>
      </w:r>
      <w:r w:rsidR="002D5874" w:rsidRPr="002F2E43">
        <w:rPr>
          <w:sz w:val="14"/>
          <w:szCs w:val="14"/>
        </w:rPr>
        <w:t>8</w:t>
      </w:r>
      <w:r w:rsidRPr="002F2E43">
        <w:rPr>
          <w:sz w:val="14"/>
          <w:szCs w:val="14"/>
        </w:rPr>
        <w:t>,</w:t>
      </w:r>
      <w:r w:rsidR="008B4F01" w:rsidRPr="002F2E43">
        <w:rPr>
          <w:sz w:val="14"/>
          <w:szCs w:val="14"/>
        </w:rPr>
        <w:t>550</w:t>
      </w:r>
      <w:r w:rsidR="00C67A44" w:rsidRPr="002F2E43">
        <w:rPr>
          <w:sz w:val="14"/>
          <w:szCs w:val="14"/>
        </w:rPr>
        <w:t xml:space="preserve"> </w:t>
      </w:r>
      <w:r w:rsidRPr="002F2E43">
        <w:rPr>
          <w:sz w:val="14"/>
          <w:szCs w:val="14"/>
        </w:rPr>
        <w:t>MW on 0</w:t>
      </w:r>
      <w:r w:rsidR="008B4F01" w:rsidRPr="002F2E43">
        <w:rPr>
          <w:sz w:val="14"/>
          <w:szCs w:val="14"/>
        </w:rPr>
        <w:t>3</w:t>
      </w:r>
      <w:r w:rsidRPr="002F2E43">
        <w:rPr>
          <w:sz w:val="14"/>
          <w:szCs w:val="14"/>
        </w:rPr>
        <w:t>/</w:t>
      </w:r>
      <w:r w:rsidR="002D5874" w:rsidRPr="002F2E43">
        <w:rPr>
          <w:sz w:val="14"/>
          <w:szCs w:val="14"/>
        </w:rPr>
        <w:t>0</w:t>
      </w:r>
      <w:r w:rsidR="008B4F01" w:rsidRPr="002F2E43">
        <w:rPr>
          <w:sz w:val="14"/>
          <w:szCs w:val="14"/>
        </w:rPr>
        <w:t>3</w:t>
      </w:r>
      <w:r w:rsidRPr="002F2E43">
        <w:rPr>
          <w:sz w:val="14"/>
          <w:szCs w:val="14"/>
        </w:rPr>
        <w:t>/</w:t>
      </w:r>
      <w:r w:rsidR="00C67A44" w:rsidRPr="002F2E43">
        <w:rPr>
          <w:sz w:val="14"/>
          <w:szCs w:val="14"/>
        </w:rPr>
        <w:t>202</w:t>
      </w:r>
      <w:r w:rsidR="002D5874" w:rsidRPr="002F2E43">
        <w:rPr>
          <w:sz w:val="14"/>
          <w:szCs w:val="14"/>
        </w:rPr>
        <w:t>5</w:t>
      </w:r>
      <w:r w:rsidR="00C67A44" w:rsidRPr="002F2E43">
        <w:rPr>
          <w:sz w:val="14"/>
          <w:szCs w:val="14"/>
        </w:rPr>
        <w:t xml:space="preserve"> </w:t>
      </w:r>
      <w:r w:rsidRPr="002F2E43">
        <w:rPr>
          <w:sz w:val="14"/>
          <w:szCs w:val="14"/>
        </w:rPr>
        <w:t xml:space="preserve">at </w:t>
      </w:r>
      <w:r w:rsidR="008B4F01" w:rsidRPr="002F2E43">
        <w:rPr>
          <w:sz w:val="14"/>
          <w:szCs w:val="14"/>
        </w:rPr>
        <w:t>20</w:t>
      </w:r>
      <w:r w:rsidR="00C67A44" w:rsidRPr="002F2E43">
        <w:rPr>
          <w:sz w:val="14"/>
          <w:szCs w:val="14"/>
        </w:rPr>
        <w:t>:</w:t>
      </w:r>
      <w:bookmarkEnd w:id="266"/>
      <w:r w:rsidR="008B4F01" w:rsidRPr="002F2E43">
        <w:rPr>
          <w:sz w:val="14"/>
          <w:szCs w:val="14"/>
        </w:rPr>
        <w:t>42</w:t>
      </w:r>
      <w:r w:rsidRPr="002F2E43">
        <w:rPr>
          <w:sz w:val="14"/>
          <w:szCs w:val="14"/>
        </w:rPr>
        <w:t xml:space="preserve"> | </w:t>
      </w:r>
      <w:bookmarkStart w:id="267" w:name="_Hlk100847039"/>
      <w:r w:rsidRPr="002F2E43">
        <w:rPr>
          <w:sz w:val="14"/>
          <w:szCs w:val="14"/>
        </w:rPr>
        <w:t>Current Wind Penetration Record: 69.15% on 04/10/2022 at 01:</w:t>
      </w:r>
      <w:bookmarkEnd w:id="267"/>
      <w:r w:rsidRPr="002F2E43">
        <w:rPr>
          <w:sz w:val="14"/>
          <w:szCs w:val="14"/>
        </w:rPr>
        <w:t>43</w:t>
      </w:r>
    </w:p>
    <w:p w14:paraId="0CF0E9DF" w14:textId="44816F6F" w:rsidR="00A47980" w:rsidRDefault="00A47980" w:rsidP="00A47980">
      <w:bookmarkStart w:id="268" w:name="_Hlk100847050"/>
      <w:r w:rsidRPr="002F2E43">
        <w:rPr>
          <w:sz w:val="14"/>
          <w:szCs w:val="14"/>
        </w:rPr>
        <w:t xml:space="preserve">  Current Solar Generation Record: </w:t>
      </w:r>
      <w:r w:rsidR="003B2961">
        <w:rPr>
          <w:sz w:val="14"/>
          <w:szCs w:val="14"/>
        </w:rPr>
        <w:t>29.337</w:t>
      </w:r>
      <w:r w:rsidR="00C67A44" w:rsidRPr="002F2E43">
        <w:rPr>
          <w:sz w:val="14"/>
          <w:szCs w:val="14"/>
        </w:rPr>
        <w:t xml:space="preserve"> </w:t>
      </w:r>
      <w:r w:rsidRPr="002F2E43">
        <w:rPr>
          <w:sz w:val="14"/>
          <w:szCs w:val="14"/>
        </w:rPr>
        <w:t xml:space="preserve">MW on </w:t>
      </w:r>
      <w:r w:rsidR="00C7280D" w:rsidRPr="002F2E43">
        <w:rPr>
          <w:sz w:val="14"/>
          <w:szCs w:val="14"/>
        </w:rPr>
        <w:t>0</w:t>
      </w:r>
      <w:r w:rsidR="003C7C52">
        <w:rPr>
          <w:sz w:val="14"/>
          <w:szCs w:val="14"/>
        </w:rPr>
        <w:t>7</w:t>
      </w:r>
      <w:r w:rsidR="00C7280D" w:rsidRPr="002F2E43">
        <w:rPr>
          <w:sz w:val="14"/>
          <w:szCs w:val="14"/>
        </w:rPr>
        <w:t>/</w:t>
      </w:r>
      <w:r w:rsidR="003B2961">
        <w:rPr>
          <w:sz w:val="14"/>
          <w:szCs w:val="14"/>
        </w:rPr>
        <w:t>29</w:t>
      </w:r>
      <w:r w:rsidR="00923A80" w:rsidRPr="002F2E43">
        <w:rPr>
          <w:sz w:val="14"/>
          <w:szCs w:val="14"/>
        </w:rPr>
        <w:t>/2025</w:t>
      </w:r>
      <w:r w:rsidR="00C67A44" w:rsidRPr="002F2E43">
        <w:rPr>
          <w:sz w:val="14"/>
          <w:szCs w:val="14"/>
        </w:rPr>
        <w:t xml:space="preserve"> </w:t>
      </w:r>
      <w:r w:rsidRPr="002F2E43">
        <w:rPr>
          <w:sz w:val="14"/>
          <w:szCs w:val="14"/>
        </w:rPr>
        <w:t xml:space="preserve">at </w:t>
      </w:r>
      <w:r w:rsidR="003B2961">
        <w:rPr>
          <w:sz w:val="14"/>
          <w:szCs w:val="14"/>
        </w:rPr>
        <w:t>11:18</w:t>
      </w:r>
      <w:r w:rsidR="00364FF8" w:rsidRPr="002F2E43">
        <w:rPr>
          <w:sz w:val="14"/>
          <w:szCs w:val="14"/>
        </w:rPr>
        <w:t xml:space="preserve"> </w:t>
      </w:r>
      <w:r w:rsidRPr="002F2E43">
        <w:rPr>
          <w:sz w:val="14"/>
          <w:szCs w:val="14"/>
        </w:rPr>
        <w:t xml:space="preserve">| Current Solar Penetration Record: </w:t>
      </w:r>
      <w:r w:rsidR="00364FF8" w:rsidRPr="002F2E43">
        <w:rPr>
          <w:sz w:val="14"/>
          <w:szCs w:val="14"/>
        </w:rPr>
        <w:t>5</w:t>
      </w:r>
      <w:r w:rsidR="00774646" w:rsidRPr="002F2E43">
        <w:rPr>
          <w:sz w:val="14"/>
          <w:szCs w:val="14"/>
        </w:rPr>
        <w:t>6</w:t>
      </w:r>
      <w:r w:rsidR="00364FF8" w:rsidRPr="002F2E43">
        <w:rPr>
          <w:sz w:val="14"/>
          <w:szCs w:val="14"/>
        </w:rPr>
        <w:t>.</w:t>
      </w:r>
      <w:r w:rsidR="00774646" w:rsidRPr="002F2E43">
        <w:rPr>
          <w:sz w:val="14"/>
          <w:szCs w:val="14"/>
        </w:rPr>
        <w:t>60</w:t>
      </w:r>
      <w:r w:rsidRPr="002F2E43">
        <w:rPr>
          <w:sz w:val="14"/>
          <w:szCs w:val="14"/>
        </w:rPr>
        <w:t xml:space="preserve">% </w:t>
      </w:r>
      <w:bookmarkEnd w:id="268"/>
      <w:r w:rsidR="00364FF8" w:rsidRPr="002F2E43">
        <w:rPr>
          <w:sz w:val="14"/>
          <w:szCs w:val="14"/>
        </w:rPr>
        <w:t xml:space="preserve">on </w:t>
      </w:r>
      <w:r w:rsidR="00162CB0" w:rsidRPr="002F2E43">
        <w:rPr>
          <w:sz w:val="14"/>
          <w:szCs w:val="14"/>
        </w:rPr>
        <w:t>0</w:t>
      </w:r>
      <w:r w:rsidR="008B4F01" w:rsidRPr="002F2E43">
        <w:rPr>
          <w:sz w:val="14"/>
          <w:szCs w:val="14"/>
        </w:rPr>
        <w:t>3</w:t>
      </w:r>
      <w:r w:rsidR="00162CB0" w:rsidRPr="002F2E43">
        <w:rPr>
          <w:sz w:val="14"/>
          <w:szCs w:val="14"/>
        </w:rPr>
        <w:t>/</w:t>
      </w:r>
      <w:r w:rsidR="00774646" w:rsidRPr="002F2E43">
        <w:rPr>
          <w:sz w:val="14"/>
          <w:szCs w:val="14"/>
        </w:rPr>
        <w:t>20</w:t>
      </w:r>
      <w:r w:rsidR="00162CB0" w:rsidRPr="002F2E43">
        <w:rPr>
          <w:sz w:val="14"/>
          <w:szCs w:val="14"/>
        </w:rPr>
        <w:t>/2025</w:t>
      </w:r>
      <w:r w:rsidR="009B14B1" w:rsidRPr="002F2E43">
        <w:rPr>
          <w:sz w:val="14"/>
          <w:szCs w:val="14"/>
        </w:rPr>
        <w:t xml:space="preserve"> at </w:t>
      </w:r>
      <w:r w:rsidR="00364FF8" w:rsidRPr="002F2E43">
        <w:rPr>
          <w:sz w:val="14"/>
          <w:szCs w:val="14"/>
        </w:rPr>
        <w:t>1</w:t>
      </w:r>
      <w:r w:rsidR="007467B2" w:rsidRPr="002F2E43">
        <w:rPr>
          <w:sz w:val="14"/>
          <w:szCs w:val="14"/>
        </w:rPr>
        <w:t>2:25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86" w14:textId="722A550F" w:rsidR="00F856A2" w:rsidRPr="00B07A8C" w:rsidRDefault="00D95E5A" w:rsidP="00302001">
    <w:pPr>
      <w:pStyle w:val="Header"/>
      <w:tabs>
        <w:tab w:val="clear" w:pos="4320"/>
        <w:tab w:val="clear" w:pos="8640"/>
        <w:tab w:val="right" w:pos="9360"/>
      </w:tabs>
      <w:rPr>
        <w:rFonts w:cs="Arial"/>
        <w:sz w:val="16"/>
        <w:szCs w:val="16"/>
      </w:rPr>
    </w:pPr>
    <w:r>
      <w:rPr>
        <w:rFonts w:cs="Arial"/>
        <w:sz w:val="16"/>
        <w:szCs w:val="16"/>
      </w:rPr>
      <w:t>August</w:t>
    </w:r>
    <w:r w:rsidR="009A14B8">
      <w:rPr>
        <w:rFonts w:cs="Arial"/>
        <w:sz w:val="16"/>
        <w:szCs w:val="16"/>
      </w:rPr>
      <w:t xml:space="preserve"> </w:t>
    </w:r>
    <w:r w:rsidR="00AD2A91">
      <w:rPr>
        <w:rFonts w:cs="Arial"/>
        <w:sz w:val="16"/>
        <w:szCs w:val="16"/>
      </w:rPr>
      <w:t>2025</w:t>
    </w:r>
    <w:r w:rsidR="00F856A2" w:rsidRPr="00B07A8C">
      <w:rPr>
        <w:rFonts w:cs="Arial"/>
        <w:sz w:val="16"/>
        <w:szCs w:val="16"/>
      </w:rPr>
      <w:t xml:space="preserve"> ERCOT Monthly Operations Report</w:t>
    </w:r>
    <w:r w:rsidR="00F856A2" w:rsidRPr="00B07A8C">
      <w:rPr>
        <w:rFonts w:cs="Arial"/>
        <w:sz w:val="16"/>
        <w:szCs w:val="16"/>
      </w:rPr>
      <w:tab/>
      <w:t>ERCOT 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E07B7D">
      <w:tc>
        <w:tcPr>
          <w:tcW w:w="2500" w:type="pct"/>
          <w:tcBorders>
            <w:bottom w:val="nil"/>
          </w:tcBorders>
          <w:shd w:val="clear" w:color="auto" w:fill="FFFFFF" w:themeFill="background1"/>
          <w:vAlign w:val="center"/>
        </w:tcPr>
        <w:p w14:paraId="7785B188" w14:textId="5D3E27D7"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tcBorders>
            <w:bottom w:val="nil"/>
          </w:tcBorders>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F6245D9E"/>
    <w:lvl w:ilvl="0">
      <w:start w:val="1"/>
      <w:numFmt w:val="decimal"/>
      <w:pStyle w:val="Heading1"/>
      <w:lvlText w:val="%1."/>
      <w:lvlJc w:val="left"/>
      <w:pPr>
        <w:tabs>
          <w:tab w:val="num" w:pos="8640"/>
        </w:tabs>
        <w:ind w:left="864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88A80880"/>
    <w:lvl w:ilvl="0" w:tplc="1AC69960">
      <w:start w:val="1"/>
      <w:numFmt w:val="bullet"/>
      <w:pStyle w:val="bulletlevel1"/>
      <w:lvlText w:val=""/>
      <w:lvlJc w:val="left"/>
      <w:pPr>
        <w:tabs>
          <w:tab w:val="num" w:pos="540"/>
        </w:tabs>
        <w:ind w:left="540" w:hanging="360"/>
      </w:pPr>
      <w:rPr>
        <w:rFonts w:ascii="Wingdings" w:hAnsi="Wingdings" w:hint="default"/>
        <w:color w:val="auto"/>
      </w:rPr>
    </w:lvl>
    <w:lvl w:ilvl="1" w:tplc="019C1370">
      <w:start w:val="1"/>
      <w:numFmt w:val="bullet"/>
      <w:lvlText w:val="o"/>
      <w:lvlJc w:val="left"/>
      <w:pPr>
        <w:ind w:left="1170" w:hanging="360"/>
      </w:pPr>
      <w:rPr>
        <w:rFonts w:ascii="Courier New" w:hAnsi="Courier New" w:cs="Times New Roman" w:hint="default"/>
        <w:color w:val="000000" w:themeColor="text1"/>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4" w15:restartNumberingAfterBreak="0">
    <w:nsid w:val="2FCD02E2"/>
    <w:multiLevelType w:val="hybridMultilevel"/>
    <w:tmpl w:val="94D4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0456B"/>
    <w:multiLevelType w:val="hybridMultilevel"/>
    <w:tmpl w:val="DED6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E756A0"/>
    <w:multiLevelType w:val="hybridMultilevel"/>
    <w:tmpl w:val="E2EAD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3868E6"/>
    <w:multiLevelType w:val="hybridMultilevel"/>
    <w:tmpl w:val="249A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F06262"/>
    <w:multiLevelType w:val="hybridMultilevel"/>
    <w:tmpl w:val="47588EF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4"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8D5A0D"/>
    <w:multiLevelType w:val="hybridMultilevel"/>
    <w:tmpl w:val="EC94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2C2481"/>
    <w:multiLevelType w:val="hybridMultilevel"/>
    <w:tmpl w:val="6F1C0662"/>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15:restartNumberingAfterBreak="0">
    <w:nsid w:val="7CBB6A7A"/>
    <w:multiLevelType w:val="hybridMultilevel"/>
    <w:tmpl w:val="4CBE6D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55050816">
    <w:abstractNumId w:val="13"/>
  </w:num>
  <w:num w:numId="2" w16cid:durableId="686754256">
    <w:abstractNumId w:val="23"/>
  </w:num>
  <w:num w:numId="3" w16cid:durableId="213274253">
    <w:abstractNumId w:val="21"/>
  </w:num>
  <w:num w:numId="4" w16cid:durableId="852961306">
    <w:abstractNumId w:val="22"/>
  </w:num>
  <w:num w:numId="5" w16cid:durableId="1701473782">
    <w:abstractNumId w:val="11"/>
  </w:num>
  <w:num w:numId="6" w16cid:durableId="926304121">
    <w:abstractNumId w:val="12"/>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19"/>
  </w:num>
  <w:num w:numId="13" w16cid:durableId="2125035759">
    <w:abstractNumId w:val="10"/>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20"/>
  </w:num>
  <w:num w:numId="20" w16cid:durableId="968050308">
    <w:abstractNumId w:val="24"/>
  </w:num>
  <w:num w:numId="21" w16cid:durableId="2098817645">
    <w:abstractNumId w:val="25"/>
  </w:num>
  <w:num w:numId="22" w16cid:durableId="15474019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84496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5878184">
    <w:abstractNumId w:val="15"/>
  </w:num>
  <w:num w:numId="25" w16cid:durableId="1962108387">
    <w:abstractNumId w:val="13"/>
  </w:num>
  <w:num w:numId="26" w16cid:durableId="1866938164">
    <w:abstractNumId w:val="13"/>
  </w:num>
  <w:num w:numId="27" w16cid:durableId="223490140">
    <w:abstractNumId w:val="17"/>
  </w:num>
  <w:num w:numId="28" w16cid:durableId="2033652169">
    <w:abstractNumId w:val="12"/>
  </w:num>
  <w:num w:numId="29" w16cid:durableId="347416980">
    <w:abstractNumId w:val="12"/>
  </w:num>
  <w:num w:numId="30" w16cid:durableId="1885409337">
    <w:abstractNumId w:val="27"/>
  </w:num>
  <w:num w:numId="31" w16cid:durableId="1272124034">
    <w:abstractNumId w:val="14"/>
  </w:num>
  <w:num w:numId="32" w16cid:durableId="1886719563">
    <w:abstractNumId w:val="13"/>
  </w:num>
  <w:num w:numId="33" w16cid:durableId="673580206">
    <w:abstractNumId w:val="16"/>
  </w:num>
  <w:num w:numId="34" w16cid:durableId="1095394968">
    <w:abstractNumId w:val="13"/>
  </w:num>
  <w:num w:numId="35" w16cid:durableId="781845759">
    <w:abstractNumId w:val="13"/>
  </w:num>
  <w:num w:numId="36" w16cid:durableId="133454705">
    <w:abstractNumId w:val="18"/>
  </w:num>
  <w:num w:numId="37" w16cid:durableId="1537617568">
    <w:abstractNumId w:val="26"/>
  </w:num>
  <w:num w:numId="38" w16cid:durableId="1114903874">
    <w:abstractNumId w:val="13"/>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ul, Sushanta">
    <w15:presenceInfo w15:providerId="AD" w15:userId="S::Sushanta.Paul@ercot.com::5294e64b-e2de-4e78-95f5-c4a25761d0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B75"/>
    <w:rsid w:val="00000B8A"/>
    <w:rsid w:val="00000F93"/>
    <w:rsid w:val="00001659"/>
    <w:rsid w:val="00001B7F"/>
    <w:rsid w:val="0000200C"/>
    <w:rsid w:val="00002163"/>
    <w:rsid w:val="0000255A"/>
    <w:rsid w:val="000029FF"/>
    <w:rsid w:val="00002ABE"/>
    <w:rsid w:val="00002AEB"/>
    <w:rsid w:val="00002B7E"/>
    <w:rsid w:val="00002BFE"/>
    <w:rsid w:val="00002E8A"/>
    <w:rsid w:val="000030E5"/>
    <w:rsid w:val="00003257"/>
    <w:rsid w:val="00003986"/>
    <w:rsid w:val="00003A5D"/>
    <w:rsid w:val="000040A5"/>
    <w:rsid w:val="000042F8"/>
    <w:rsid w:val="00004E39"/>
    <w:rsid w:val="00005CB9"/>
    <w:rsid w:val="00005FE3"/>
    <w:rsid w:val="000061D9"/>
    <w:rsid w:val="000062D2"/>
    <w:rsid w:val="000067CA"/>
    <w:rsid w:val="000071E9"/>
    <w:rsid w:val="00007915"/>
    <w:rsid w:val="00007DEE"/>
    <w:rsid w:val="00010538"/>
    <w:rsid w:val="00010CFA"/>
    <w:rsid w:val="00010F15"/>
    <w:rsid w:val="000116C2"/>
    <w:rsid w:val="000119F8"/>
    <w:rsid w:val="00011A85"/>
    <w:rsid w:val="000126AB"/>
    <w:rsid w:val="00012B96"/>
    <w:rsid w:val="00012BF1"/>
    <w:rsid w:val="00012D9D"/>
    <w:rsid w:val="000130C8"/>
    <w:rsid w:val="000130CA"/>
    <w:rsid w:val="000130EA"/>
    <w:rsid w:val="00013480"/>
    <w:rsid w:val="000134FC"/>
    <w:rsid w:val="00013E13"/>
    <w:rsid w:val="00014991"/>
    <w:rsid w:val="00014C12"/>
    <w:rsid w:val="00014C27"/>
    <w:rsid w:val="0001524A"/>
    <w:rsid w:val="00015698"/>
    <w:rsid w:val="00015B63"/>
    <w:rsid w:val="00016333"/>
    <w:rsid w:val="00016547"/>
    <w:rsid w:val="0001701C"/>
    <w:rsid w:val="0001710D"/>
    <w:rsid w:val="00020179"/>
    <w:rsid w:val="000202BF"/>
    <w:rsid w:val="00020664"/>
    <w:rsid w:val="00020834"/>
    <w:rsid w:val="00020A39"/>
    <w:rsid w:val="00020B37"/>
    <w:rsid w:val="00020FD7"/>
    <w:rsid w:val="000212A6"/>
    <w:rsid w:val="00021320"/>
    <w:rsid w:val="00021C9A"/>
    <w:rsid w:val="000225AE"/>
    <w:rsid w:val="00023149"/>
    <w:rsid w:val="0002354D"/>
    <w:rsid w:val="00023574"/>
    <w:rsid w:val="000237AF"/>
    <w:rsid w:val="000239ED"/>
    <w:rsid w:val="00023BF3"/>
    <w:rsid w:val="00023EA7"/>
    <w:rsid w:val="00024337"/>
    <w:rsid w:val="00025057"/>
    <w:rsid w:val="000255AE"/>
    <w:rsid w:val="00026313"/>
    <w:rsid w:val="00026479"/>
    <w:rsid w:val="00027D1E"/>
    <w:rsid w:val="00030D74"/>
    <w:rsid w:val="00031414"/>
    <w:rsid w:val="00031562"/>
    <w:rsid w:val="00031636"/>
    <w:rsid w:val="0003173D"/>
    <w:rsid w:val="00031866"/>
    <w:rsid w:val="00031C14"/>
    <w:rsid w:val="00031D7B"/>
    <w:rsid w:val="000334AA"/>
    <w:rsid w:val="000336FA"/>
    <w:rsid w:val="00033AF6"/>
    <w:rsid w:val="00033DBB"/>
    <w:rsid w:val="00033E63"/>
    <w:rsid w:val="000346A3"/>
    <w:rsid w:val="00034E13"/>
    <w:rsid w:val="0003539B"/>
    <w:rsid w:val="00035AA6"/>
    <w:rsid w:val="00035D1F"/>
    <w:rsid w:val="00036309"/>
    <w:rsid w:val="00036D1F"/>
    <w:rsid w:val="00036F6E"/>
    <w:rsid w:val="00037538"/>
    <w:rsid w:val="00037A00"/>
    <w:rsid w:val="00037B3A"/>
    <w:rsid w:val="00037C30"/>
    <w:rsid w:val="00037C55"/>
    <w:rsid w:val="00037F0D"/>
    <w:rsid w:val="0004057A"/>
    <w:rsid w:val="00040686"/>
    <w:rsid w:val="0004090A"/>
    <w:rsid w:val="00040CD0"/>
    <w:rsid w:val="00040E25"/>
    <w:rsid w:val="0004114C"/>
    <w:rsid w:val="00041215"/>
    <w:rsid w:val="00042CBB"/>
    <w:rsid w:val="000436BB"/>
    <w:rsid w:val="0004388A"/>
    <w:rsid w:val="00043C3E"/>
    <w:rsid w:val="00043DB9"/>
    <w:rsid w:val="00043F3A"/>
    <w:rsid w:val="000440AD"/>
    <w:rsid w:val="00044180"/>
    <w:rsid w:val="00044CC4"/>
    <w:rsid w:val="00045877"/>
    <w:rsid w:val="000459DB"/>
    <w:rsid w:val="00046325"/>
    <w:rsid w:val="0004665D"/>
    <w:rsid w:val="00046794"/>
    <w:rsid w:val="000467BD"/>
    <w:rsid w:val="000467F8"/>
    <w:rsid w:val="00046CE7"/>
    <w:rsid w:val="0004718E"/>
    <w:rsid w:val="00047505"/>
    <w:rsid w:val="00047D21"/>
    <w:rsid w:val="00047D35"/>
    <w:rsid w:val="00047E6F"/>
    <w:rsid w:val="00050021"/>
    <w:rsid w:val="000502F8"/>
    <w:rsid w:val="00050A5D"/>
    <w:rsid w:val="00051269"/>
    <w:rsid w:val="000513DA"/>
    <w:rsid w:val="0005183B"/>
    <w:rsid w:val="00051980"/>
    <w:rsid w:val="00051B83"/>
    <w:rsid w:val="00051BF2"/>
    <w:rsid w:val="00051C80"/>
    <w:rsid w:val="00052B38"/>
    <w:rsid w:val="00052B4E"/>
    <w:rsid w:val="00052ED6"/>
    <w:rsid w:val="000532C9"/>
    <w:rsid w:val="00053D4D"/>
    <w:rsid w:val="0005406B"/>
    <w:rsid w:val="0005492C"/>
    <w:rsid w:val="00054A8C"/>
    <w:rsid w:val="00054B40"/>
    <w:rsid w:val="00054C96"/>
    <w:rsid w:val="00055527"/>
    <w:rsid w:val="00055E29"/>
    <w:rsid w:val="0005601C"/>
    <w:rsid w:val="0005610B"/>
    <w:rsid w:val="00056C67"/>
    <w:rsid w:val="00056D24"/>
    <w:rsid w:val="00056DDF"/>
    <w:rsid w:val="0005734A"/>
    <w:rsid w:val="0005768E"/>
    <w:rsid w:val="00057708"/>
    <w:rsid w:val="0005789F"/>
    <w:rsid w:val="00057E7C"/>
    <w:rsid w:val="00057F47"/>
    <w:rsid w:val="000604F0"/>
    <w:rsid w:val="000606AC"/>
    <w:rsid w:val="00060B03"/>
    <w:rsid w:val="00060CEA"/>
    <w:rsid w:val="00060E5A"/>
    <w:rsid w:val="0006137A"/>
    <w:rsid w:val="000615D9"/>
    <w:rsid w:val="000615E1"/>
    <w:rsid w:val="000616C7"/>
    <w:rsid w:val="00061B8B"/>
    <w:rsid w:val="00061BEC"/>
    <w:rsid w:val="00061DAF"/>
    <w:rsid w:val="00061E05"/>
    <w:rsid w:val="00062311"/>
    <w:rsid w:val="00062531"/>
    <w:rsid w:val="000628F9"/>
    <w:rsid w:val="00062A45"/>
    <w:rsid w:val="00062CC2"/>
    <w:rsid w:val="00062D0E"/>
    <w:rsid w:val="000632CA"/>
    <w:rsid w:val="0006359B"/>
    <w:rsid w:val="00063DFD"/>
    <w:rsid w:val="00063F24"/>
    <w:rsid w:val="0006485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B04"/>
    <w:rsid w:val="00071C6C"/>
    <w:rsid w:val="00072809"/>
    <w:rsid w:val="00072F2E"/>
    <w:rsid w:val="00073132"/>
    <w:rsid w:val="0007339A"/>
    <w:rsid w:val="0007384F"/>
    <w:rsid w:val="000739B1"/>
    <w:rsid w:val="00073CC1"/>
    <w:rsid w:val="00073E1F"/>
    <w:rsid w:val="00074EC8"/>
    <w:rsid w:val="00075039"/>
    <w:rsid w:val="000757B0"/>
    <w:rsid w:val="000757BC"/>
    <w:rsid w:val="00075C8B"/>
    <w:rsid w:val="00076AA5"/>
    <w:rsid w:val="00077903"/>
    <w:rsid w:val="00077A3C"/>
    <w:rsid w:val="00077BA7"/>
    <w:rsid w:val="00077D92"/>
    <w:rsid w:val="00077F11"/>
    <w:rsid w:val="00077FC6"/>
    <w:rsid w:val="00080120"/>
    <w:rsid w:val="0008026F"/>
    <w:rsid w:val="000804C6"/>
    <w:rsid w:val="000809CB"/>
    <w:rsid w:val="000812FF"/>
    <w:rsid w:val="000815F8"/>
    <w:rsid w:val="00081894"/>
    <w:rsid w:val="00081964"/>
    <w:rsid w:val="00081B17"/>
    <w:rsid w:val="00082019"/>
    <w:rsid w:val="0008214A"/>
    <w:rsid w:val="00082201"/>
    <w:rsid w:val="000824FF"/>
    <w:rsid w:val="000825A0"/>
    <w:rsid w:val="00082816"/>
    <w:rsid w:val="0008288D"/>
    <w:rsid w:val="00082EBF"/>
    <w:rsid w:val="00083511"/>
    <w:rsid w:val="00083F03"/>
    <w:rsid w:val="000840CA"/>
    <w:rsid w:val="00084635"/>
    <w:rsid w:val="000849B3"/>
    <w:rsid w:val="00084CE6"/>
    <w:rsid w:val="00084CFF"/>
    <w:rsid w:val="000852AC"/>
    <w:rsid w:val="00085370"/>
    <w:rsid w:val="000856E4"/>
    <w:rsid w:val="000857E1"/>
    <w:rsid w:val="0008593E"/>
    <w:rsid w:val="0008626C"/>
    <w:rsid w:val="0008683A"/>
    <w:rsid w:val="000869D5"/>
    <w:rsid w:val="00086FAF"/>
    <w:rsid w:val="0008707A"/>
    <w:rsid w:val="00087205"/>
    <w:rsid w:val="0008757C"/>
    <w:rsid w:val="000875CA"/>
    <w:rsid w:val="00087796"/>
    <w:rsid w:val="00087BA4"/>
    <w:rsid w:val="0009057A"/>
    <w:rsid w:val="00090763"/>
    <w:rsid w:val="00090AE2"/>
    <w:rsid w:val="00090C18"/>
    <w:rsid w:val="00090C57"/>
    <w:rsid w:val="00091334"/>
    <w:rsid w:val="00091816"/>
    <w:rsid w:val="00091F23"/>
    <w:rsid w:val="00092401"/>
    <w:rsid w:val="00092925"/>
    <w:rsid w:val="00092D1F"/>
    <w:rsid w:val="00093032"/>
    <w:rsid w:val="0009308D"/>
    <w:rsid w:val="0009317F"/>
    <w:rsid w:val="000931ED"/>
    <w:rsid w:val="00093260"/>
    <w:rsid w:val="00093569"/>
    <w:rsid w:val="000937C9"/>
    <w:rsid w:val="000939BB"/>
    <w:rsid w:val="00093B1D"/>
    <w:rsid w:val="00093CE0"/>
    <w:rsid w:val="00093D16"/>
    <w:rsid w:val="00094407"/>
    <w:rsid w:val="000947F2"/>
    <w:rsid w:val="00094FEC"/>
    <w:rsid w:val="000952C5"/>
    <w:rsid w:val="000954F5"/>
    <w:rsid w:val="0009599B"/>
    <w:rsid w:val="00095C01"/>
    <w:rsid w:val="00095D29"/>
    <w:rsid w:val="0009666D"/>
    <w:rsid w:val="000968CD"/>
    <w:rsid w:val="00096ACB"/>
    <w:rsid w:val="00096B5A"/>
    <w:rsid w:val="00096C7A"/>
    <w:rsid w:val="00096C9D"/>
    <w:rsid w:val="0009715D"/>
    <w:rsid w:val="000971C8"/>
    <w:rsid w:val="00097A1D"/>
    <w:rsid w:val="00097ACC"/>
    <w:rsid w:val="00097DBC"/>
    <w:rsid w:val="000A02D4"/>
    <w:rsid w:val="000A0CDF"/>
    <w:rsid w:val="000A1478"/>
    <w:rsid w:val="000A17C9"/>
    <w:rsid w:val="000A18B1"/>
    <w:rsid w:val="000A1CC8"/>
    <w:rsid w:val="000A23F2"/>
    <w:rsid w:val="000A26CD"/>
    <w:rsid w:val="000A35CA"/>
    <w:rsid w:val="000A42B3"/>
    <w:rsid w:val="000A45AF"/>
    <w:rsid w:val="000A4CED"/>
    <w:rsid w:val="000A50F5"/>
    <w:rsid w:val="000A5799"/>
    <w:rsid w:val="000A5B42"/>
    <w:rsid w:val="000A5CCD"/>
    <w:rsid w:val="000A62A7"/>
    <w:rsid w:val="000A6848"/>
    <w:rsid w:val="000A693F"/>
    <w:rsid w:val="000A6A2E"/>
    <w:rsid w:val="000A6AD2"/>
    <w:rsid w:val="000A6C95"/>
    <w:rsid w:val="000A6CB4"/>
    <w:rsid w:val="000A70D9"/>
    <w:rsid w:val="000A7131"/>
    <w:rsid w:val="000A724A"/>
    <w:rsid w:val="000A76DF"/>
    <w:rsid w:val="000A7A0B"/>
    <w:rsid w:val="000B001B"/>
    <w:rsid w:val="000B0A53"/>
    <w:rsid w:val="000B15BD"/>
    <w:rsid w:val="000B213F"/>
    <w:rsid w:val="000B2AD2"/>
    <w:rsid w:val="000B2BEF"/>
    <w:rsid w:val="000B30A9"/>
    <w:rsid w:val="000B36E5"/>
    <w:rsid w:val="000B3C6F"/>
    <w:rsid w:val="000B43D5"/>
    <w:rsid w:val="000B446F"/>
    <w:rsid w:val="000B4592"/>
    <w:rsid w:val="000B47DA"/>
    <w:rsid w:val="000B4BC6"/>
    <w:rsid w:val="000B4D60"/>
    <w:rsid w:val="000B4EF5"/>
    <w:rsid w:val="000B5998"/>
    <w:rsid w:val="000B60AF"/>
    <w:rsid w:val="000B637C"/>
    <w:rsid w:val="000B69E5"/>
    <w:rsid w:val="000B69EE"/>
    <w:rsid w:val="000B69F2"/>
    <w:rsid w:val="000B6FC0"/>
    <w:rsid w:val="000B7904"/>
    <w:rsid w:val="000B7FA4"/>
    <w:rsid w:val="000C020F"/>
    <w:rsid w:val="000C0410"/>
    <w:rsid w:val="000C0508"/>
    <w:rsid w:val="000C0FA9"/>
    <w:rsid w:val="000C1A27"/>
    <w:rsid w:val="000C1A2A"/>
    <w:rsid w:val="000C1FD8"/>
    <w:rsid w:val="000C31CE"/>
    <w:rsid w:val="000C3F62"/>
    <w:rsid w:val="000C43DE"/>
    <w:rsid w:val="000C48F6"/>
    <w:rsid w:val="000C4F41"/>
    <w:rsid w:val="000C5AD3"/>
    <w:rsid w:val="000C6247"/>
    <w:rsid w:val="000C6544"/>
    <w:rsid w:val="000C6FDE"/>
    <w:rsid w:val="000C6FF3"/>
    <w:rsid w:val="000C7C1B"/>
    <w:rsid w:val="000C7D7A"/>
    <w:rsid w:val="000D048C"/>
    <w:rsid w:val="000D065F"/>
    <w:rsid w:val="000D0776"/>
    <w:rsid w:val="000D0E98"/>
    <w:rsid w:val="000D14EA"/>
    <w:rsid w:val="000D166D"/>
    <w:rsid w:val="000D16B3"/>
    <w:rsid w:val="000D18F0"/>
    <w:rsid w:val="000D21B2"/>
    <w:rsid w:val="000D2BC3"/>
    <w:rsid w:val="000D2DBD"/>
    <w:rsid w:val="000D3084"/>
    <w:rsid w:val="000D435B"/>
    <w:rsid w:val="000D490F"/>
    <w:rsid w:val="000D4F65"/>
    <w:rsid w:val="000D505B"/>
    <w:rsid w:val="000D5296"/>
    <w:rsid w:val="000D52BF"/>
    <w:rsid w:val="000D5D42"/>
    <w:rsid w:val="000D5EF8"/>
    <w:rsid w:val="000D5F86"/>
    <w:rsid w:val="000D63C1"/>
    <w:rsid w:val="000D6641"/>
    <w:rsid w:val="000D68CA"/>
    <w:rsid w:val="000D73B4"/>
    <w:rsid w:val="000D73E6"/>
    <w:rsid w:val="000D77A6"/>
    <w:rsid w:val="000D7806"/>
    <w:rsid w:val="000E03D6"/>
    <w:rsid w:val="000E0A22"/>
    <w:rsid w:val="000E1882"/>
    <w:rsid w:val="000E18B8"/>
    <w:rsid w:val="000E1F5D"/>
    <w:rsid w:val="000E2417"/>
    <w:rsid w:val="000E242F"/>
    <w:rsid w:val="000E270C"/>
    <w:rsid w:val="000E28DE"/>
    <w:rsid w:val="000E28F8"/>
    <w:rsid w:val="000E2D8C"/>
    <w:rsid w:val="000E2E6D"/>
    <w:rsid w:val="000E2E7C"/>
    <w:rsid w:val="000E3039"/>
    <w:rsid w:val="000E36DE"/>
    <w:rsid w:val="000E36F4"/>
    <w:rsid w:val="000E377F"/>
    <w:rsid w:val="000E3A97"/>
    <w:rsid w:val="000E3BCE"/>
    <w:rsid w:val="000E3CC8"/>
    <w:rsid w:val="000E3DC2"/>
    <w:rsid w:val="000E3E8A"/>
    <w:rsid w:val="000E400C"/>
    <w:rsid w:val="000E427B"/>
    <w:rsid w:val="000E4797"/>
    <w:rsid w:val="000E49A6"/>
    <w:rsid w:val="000E4EC9"/>
    <w:rsid w:val="000E501A"/>
    <w:rsid w:val="000E53DE"/>
    <w:rsid w:val="000E569E"/>
    <w:rsid w:val="000E56D0"/>
    <w:rsid w:val="000E5ABF"/>
    <w:rsid w:val="000E6133"/>
    <w:rsid w:val="000E6565"/>
    <w:rsid w:val="000E7E22"/>
    <w:rsid w:val="000E7F73"/>
    <w:rsid w:val="000F050E"/>
    <w:rsid w:val="000F0949"/>
    <w:rsid w:val="000F0DF7"/>
    <w:rsid w:val="000F0EF7"/>
    <w:rsid w:val="000F104F"/>
    <w:rsid w:val="000F17E8"/>
    <w:rsid w:val="000F1FA0"/>
    <w:rsid w:val="000F2048"/>
    <w:rsid w:val="000F2216"/>
    <w:rsid w:val="000F2410"/>
    <w:rsid w:val="000F25F7"/>
    <w:rsid w:val="000F2DEB"/>
    <w:rsid w:val="000F3618"/>
    <w:rsid w:val="000F41D5"/>
    <w:rsid w:val="000F5056"/>
    <w:rsid w:val="000F5064"/>
    <w:rsid w:val="000F53FA"/>
    <w:rsid w:val="000F540E"/>
    <w:rsid w:val="000F588F"/>
    <w:rsid w:val="000F5FB3"/>
    <w:rsid w:val="000F620C"/>
    <w:rsid w:val="000F673D"/>
    <w:rsid w:val="000F694C"/>
    <w:rsid w:val="000F6978"/>
    <w:rsid w:val="000F6BA9"/>
    <w:rsid w:val="000F7238"/>
    <w:rsid w:val="000F7589"/>
    <w:rsid w:val="000F759F"/>
    <w:rsid w:val="000F76A7"/>
    <w:rsid w:val="000F7A1D"/>
    <w:rsid w:val="000F7BA9"/>
    <w:rsid w:val="000F7E68"/>
    <w:rsid w:val="001003B5"/>
    <w:rsid w:val="001004EA"/>
    <w:rsid w:val="001004F7"/>
    <w:rsid w:val="001007D9"/>
    <w:rsid w:val="00100856"/>
    <w:rsid w:val="00100C1A"/>
    <w:rsid w:val="00100DE2"/>
    <w:rsid w:val="00101055"/>
    <w:rsid w:val="001018B7"/>
    <w:rsid w:val="00101D77"/>
    <w:rsid w:val="001022AF"/>
    <w:rsid w:val="001022DB"/>
    <w:rsid w:val="0010252D"/>
    <w:rsid w:val="00102663"/>
    <w:rsid w:val="001028E3"/>
    <w:rsid w:val="00102D69"/>
    <w:rsid w:val="00103651"/>
    <w:rsid w:val="00103C97"/>
    <w:rsid w:val="00103ED8"/>
    <w:rsid w:val="001041B6"/>
    <w:rsid w:val="00104431"/>
    <w:rsid w:val="00104510"/>
    <w:rsid w:val="00104757"/>
    <w:rsid w:val="001049C1"/>
    <w:rsid w:val="00105159"/>
    <w:rsid w:val="00105247"/>
    <w:rsid w:val="00105A77"/>
    <w:rsid w:val="00105C48"/>
    <w:rsid w:val="001061B5"/>
    <w:rsid w:val="001067EA"/>
    <w:rsid w:val="00106C38"/>
    <w:rsid w:val="00106F00"/>
    <w:rsid w:val="00106F68"/>
    <w:rsid w:val="001074C4"/>
    <w:rsid w:val="0010758F"/>
    <w:rsid w:val="00110168"/>
    <w:rsid w:val="0011023C"/>
    <w:rsid w:val="0011045B"/>
    <w:rsid w:val="00110822"/>
    <w:rsid w:val="001109E9"/>
    <w:rsid w:val="00110F33"/>
    <w:rsid w:val="00111083"/>
    <w:rsid w:val="00111266"/>
    <w:rsid w:val="0011133C"/>
    <w:rsid w:val="0011141F"/>
    <w:rsid w:val="001115E2"/>
    <w:rsid w:val="00111CE9"/>
    <w:rsid w:val="00111EEE"/>
    <w:rsid w:val="001127A9"/>
    <w:rsid w:val="001129BF"/>
    <w:rsid w:val="00112B72"/>
    <w:rsid w:val="00112B8F"/>
    <w:rsid w:val="00113698"/>
    <w:rsid w:val="00113C8C"/>
    <w:rsid w:val="00113DDA"/>
    <w:rsid w:val="00114665"/>
    <w:rsid w:val="00114A14"/>
    <w:rsid w:val="00114DA9"/>
    <w:rsid w:val="0011565E"/>
    <w:rsid w:val="0011580C"/>
    <w:rsid w:val="00115906"/>
    <w:rsid w:val="001159EA"/>
    <w:rsid w:val="001160F3"/>
    <w:rsid w:val="00116667"/>
    <w:rsid w:val="00116839"/>
    <w:rsid w:val="001172B2"/>
    <w:rsid w:val="0011740E"/>
    <w:rsid w:val="001204F6"/>
    <w:rsid w:val="0012089B"/>
    <w:rsid w:val="001217ED"/>
    <w:rsid w:val="0012190A"/>
    <w:rsid w:val="00121BF0"/>
    <w:rsid w:val="00121F8E"/>
    <w:rsid w:val="0012243D"/>
    <w:rsid w:val="0012282C"/>
    <w:rsid w:val="001228E0"/>
    <w:rsid w:val="00122AEB"/>
    <w:rsid w:val="00122B1A"/>
    <w:rsid w:val="001236B1"/>
    <w:rsid w:val="001238EE"/>
    <w:rsid w:val="00123A43"/>
    <w:rsid w:val="001244B1"/>
    <w:rsid w:val="0012451A"/>
    <w:rsid w:val="0012493E"/>
    <w:rsid w:val="00124977"/>
    <w:rsid w:val="00125424"/>
    <w:rsid w:val="00126850"/>
    <w:rsid w:val="0012776F"/>
    <w:rsid w:val="00127917"/>
    <w:rsid w:val="00127DE9"/>
    <w:rsid w:val="0013026D"/>
    <w:rsid w:val="0013083C"/>
    <w:rsid w:val="001309BB"/>
    <w:rsid w:val="00130B78"/>
    <w:rsid w:val="00130B87"/>
    <w:rsid w:val="00131601"/>
    <w:rsid w:val="00131C01"/>
    <w:rsid w:val="001320CF"/>
    <w:rsid w:val="00132697"/>
    <w:rsid w:val="00132AC6"/>
    <w:rsid w:val="00132ADF"/>
    <w:rsid w:val="00132F5A"/>
    <w:rsid w:val="001331D1"/>
    <w:rsid w:val="00133914"/>
    <w:rsid w:val="001342F1"/>
    <w:rsid w:val="0013493B"/>
    <w:rsid w:val="001349CB"/>
    <w:rsid w:val="00134AC3"/>
    <w:rsid w:val="00134D67"/>
    <w:rsid w:val="00134EE7"/>
    <w:rsid w:val="0013523E"/>
    <w:rsid w:val="00135556"/>
    <w:rsid w:val="001357DD"/>
    <w:rsid w:val="00135940"/>
    <w:rsid w:val="00135C1A"/>
    <w:rsid w:val="00135D44"/>
    <w:rsid w:val="00135D9B"/>
    <w:rsid w:val="00135EE5"/>
    <w:rsid w:val="00135FFC"/>
    <w:rsid w:val="0013676B"/>
    <w:rsid w:val="00136BC6"/>
    <w:rsid w:val="00136EB5"/>
    <w:rsid w:val="00136EEE"/>
    <w:rsid w:val="00136F04"/>
    <w:rsid w:val="001374BE"/>
    <w:rsid w:val="00137BD6"/>
    <w:rsid w:val="00137EBE"/>
    <w:rsid w:val="0014057C"/>
    <w:rsid w:val="00140646"/>
    <w:rsid w:val="00140EB3"/>
    <w:rsid w:val="00140F7F"/>
    <w:rsid w:val="00141157"/>
    <w:rsid w:val="001413FD"/>
    <w:rsid w:val="00141452"/>
    <w:rsid w:val="0014188F"/>
    <w:rsid w:val="001418BC"/>
    <w:rsid w:val="00141F06"/>
    <w:rsid w:val="00141FF1"/>
    <w:rsid w:val="001420B4"/>
    <w:rsid w:val="00142334"/>
    <w:rsid w:val="001424E3"/>
    <w:rsid w:val="001424F3"/>
    <w:rsid w:val="001428DC"/>
    <w:rsid w:val="00142CE8"/>
    <w:rsid w:val="001434F0"/>
    <w:rsid w:val="00143CF4"/>
    <w:rsid w:val="00143D7C"/>
    <w:rsid w:val="001444B5"/>
    <w:rsid w:val="00144561"/>
    <w:rsid w:val="00144AD3"/>
    <w:rsid w:val="00144F33"/>
    <w:rsid w:val="001450E1"/>
    <w:rsid w:val="00145827"/>
    <w:rsid w:val="00145CE6"/>
    <w:rsid w:val="00146967"/>
    <w:rsid w:val="00146BD8"/>
    <w:rsid w:val="00147085"/>
    <w:rsid w:val="00147221"/>
    <w:rsid w:val="001478FD"/>
    <w:rsid w:val="001500BD"/>
    <w:rsid w:val="0015014E"/>
    <w:rsid w:val="00150438"/>
    <w:rsid w:val="0015049D"/>
    <w:rsid w:val="00150743"/>
    <w:rsid w:val="00150940"/>
    <w:rsid w:val="00150B3E"/>
    <w:rsid w:val="00150C2A"/>
    <w:rsid w:val="00151B27"/>
    <w:rsid w:val="00151B52"/>
    <w:rsid w:val="00152357"/>
    <w:rsid w:val="00152B96"/>
    <w:rsid w:val="00152BE3"/>
    <w:rsid w:val="001530A8"/>
    <w:rsid w:val="001532C5"/>
    <w:rsid w:val="00153C19"/>
    <w:rsid w:val="00153D5C"/>
    <w:rsid w:val="0015408F"/>
    <w:rsid w:val="00154272"/>
    <w:rsid w:val="001547F4"/>
    <w:rsid w:val="00154AF6"/>
    <w:rsid w:val="00154C5E"/>
    <w:rsid w:val="00155D71"/>
    <w:rsid w:val="00155E89"/>
    <w:rsid w:val="00155FB9"/>
    <w:rsid w:val="0015623B"/>
    <w:rsid w:val="001567BF"/>
    <w:rsid w:val="00157C20"/>
    <w:rsid w:val="00160805"/>
    <w:rsid w:val="00160C1C"/>
    <w:rsid w:val="00160E9D"/>
    <w:rsid w:val="00161907"/>
    <w:rsid w:val="001625C2"/>
    <w:rsid w:val="001625EF"/>
    <w:rsid w:val="001628F8"/>
    <w:rsid w:val="00162CB0"/>
    <w:rsid w:val="00162DC9"/>
    <w:rsid w:val="001631F3"/>
    <w:rsid w:val="001635E8"/>
    <w:rsid w:val="00163C64"/>
    <w:rsid w:val="00163CBA"/>
    <w:rsid w:val="00163D01"/>
    <w:rsid w:val="00164943"/>
    <w:rsid w:val="00164D64"/>
    <w:rsid w:val="00165001"/>
    <w:rsid w:val="001650D9"/>
    <w:rsid w:val="00165C75"/>
    <w:rsid w:val="00165DD0"/>
    <w:rsid w:val="00165F2A"/>
    <w:rsid w:val="00166048"/>
    <w:rsid w:val="00166504"/>
    <w:rsid w:val="001665CF"/>
    <w:rsid w:val="0016675B"/>
    <w:rsid w:val="001672A5"/>
    <w:rsid w:val="001674B9"/>
    <w:rsid w:val="0016753D"/>
    <w:rsid w:val="00167B61"/>
    <w:rsid w:val="00167BB9"/>
    <w:rsid w:val="00167C5B"/>
    <w:rsid w:val="00167EFA"/>
    <w:rsid w:val="001705ED"/>
    <w:rsid w:val="001708C5"/>
    <w:rsid w:val="0017100B"/>
    <w:rsid w:val="00171B54"/>
    <w:rsid w:val="00171F39"/>
    <w:rsid w:val="00172488"/>
    <w:rsid w:val="00172811"/>
    <w:rsid w:val="00172BFE"/>
    <w:rsid w:val="00172D20"/>
    <w:rsid w:val="001738D8"/>
    <w:rsid w:val="00173CCF"/>
    <w:rsid w:val="00175292"/>
    <w:rsid w:val="00175660"/>
    <w:rsid w:val="00175694"/>
    <w:rsid w:val="001758B2"/>
    <w:rsid w:val="00176130"/>
    <w:rsid w:val="00176213"/>
    <w:rsid w:val="0017632D"/>
    <w:rsid w:val="001763DB"/>
    <w:rsid w:val="00176A18"/>
    <w:rsid w:val="00176F59"/>
    <w:rsid w:val="00176F8D"/>
    <w:rsid w:val="00177568"/>
    <w:rsid w:val="00177778"/>
    <w:rsid w:val="00177C56"/>
    <w:rsid w:val="00177D6B"/>
    <w:rsid w:val="00180545"/>
    <w:rsid w:val="00180822"/>
    <w:rsid w:val="00180FF6"/>
    <w:rsid w:val="001810C2"/>
    <w:rsid w:val="00181141"/>
    <w:rsid w:val="00181340"/>
    <w:rsid w:val="001813B3"/>
    <w:rsid w:val="00181477"/>
    <w:rsid w:val="00181A35"/>
    <w:rsid w:val="00181A65"/>
    <w:rsid w:val="00181F2D"/>
    <w:rsid w:val="00182209"/>
    <w:rsid w:val="00182A17"/>
    <w:rsid w:val="00182AEB"/>
    <w:rsid w:val="00182B2F"/>
    <w:rsid w:val="001831CB"/>
    <w:rsid w:val="0018349D"/>
    <w:rsid w:val="00183540"/>
    <w:rsid w:val="00183AC2"/>
    <w:rsid w:val="00183D28"/>
    <w:rsid w:val="00183F4C"/>
    <w:rsid w:val="00184C26"/>
    <w:rsid w:val="001852C3"/>
    <w:rsid w:val="00185C59"/>
    <w:rsid w:val="00185DDB"/>
    <w:rsid w:val="00187BEB"/>
    <w:rsid w:val="00187C80"/>
    <w:rsid w:val="00187E19"/>
    <w:rsid w:val="00187F8A"/>
    <w:rsid w:val="0019098C"/>
    <w:rsid w:val="00190AB5"/>
    <w:rsid w:val="00191169"/>
    <w:rsid w:val="001916A0"/>
    <w:rsid w:val="00191947"/>
    <w:rsid w:val="001919B4"/>
    <w:rsid w:val="00191A0B"/>
    <w:rsid w:val="00191DCD"/>
    <w:rsid w:val="00191E1D"/>
    <w:rsid w:val="001920F8"/>
    <w:rsid w:val="0019246D"/>
    <w:rsid w:val="00193920"/>
    <w:rsid w:val="00193F87"/>
    <w:rsid w:val="0019409C"/>
    <w:rsid w:val="00194459"/>
    <w:rsid w:val="001944A1"/>
    <w:rsid w:val="00194DE5"/>
    <w:rsid w:val="0019511C"/>
    <w:rsid w:val="0019582E"/>
    <w:rsid w:val="00195F08"/>
    <w:rsid w:val="001960DF"/>
    <w:rsid w:val="001961CE"/>
    <w:rsid w:val="0019641C"/>
    <w:rsid w:val="00196617"/>
    <w:rsid w:val="00196F1B"/>
    <w:rsid w:val="00197625"/>
    <w:rsid w:val="00197EC9"/>
    <w:rsid w:val="00197FCE"/>
    <w:rsid w:val="001A012F"/>
    <w:rsid w:val="001A131B"/>
    <w:rsid w:val="001A14B0"/>
    <w:rsid w:val="001A18D4"/>
    <w:rsid w:val="001A193B"/>
    <w:rsid w:val="001A1A16"/>
    <w:rsid w:val="001A1B3E"/>
    <w:rsid w:val="001A1B56"/>
    <w:rsid w:val="001A1EA4"/>
    <w:rsid w:val="001A23EC"/>
    <w:rsid w:val="001A3AC3"/>
    <w:rsid w:val="001A4768"/>
    <w:rsid w:val="001A49F4"/>
    <w:rsid w:val="001A4F6C"/>
    <w:rsid w:val="001A54A9"/>
    <w:rsid w:val="001A54C1"/>
    <w:rsid w:val="001A5B62"/>
    <w:rsid w:val="001A5DF8"/>
    <w:rsid w:val="001A68FF"/>
    <w:rsid w:val="001A69C6"/>
    <w:rsid w:val="001A731B"/>
    <w:rsid w:val="001A7362"/>
    <w:rsid w:val="001A7929"/>
    <w:rsid w:val="001B0362"/>
    <w:rsid w:val="001B0A30"/>
    <w:rsid w:val="001B1B51"/>
    <w:rsid w:val="001B1EDE"/>
    <w:rsid w:val="001B28B2"/>
    <w:rsid w:val="001B3654"/>
    <w:rsid w:val="001B39C3"/>
    <w:rsid w:val="001B44B0"/>
    <w:rsid w:val="001B4587"/>
    <w:rsid w:val="001B46DE"/>
    <w:rsid w:val="001B47EC"/>
    <w:rsid w:val="001B48C8"/>
    <w:rsid w:val="001B53DC"/>
    <w:rsid w:val="001B53F3"/>
    <w:rsid w:val="001B5500"/>
    <w:rsid w:val="001B5AA0"/>
    <w:rsid w:val="001B5C6B"/>
    <w:rsid w:val="001B6121"/>
    <w:rsid w:val="001B6726"/>
    <w:rsid w:val="001B70BC"/>
    <w:rsid w:val="001B735E"/>
    <w:rsid w:val="001B7465"/>
    <w:rsid w:val="001C08F4"/>
    <w:rsid w:val="001C096B"/>
    <w:rsid w:val="001C1B66"/>
    <w:rsid w:val="001C1D5E"/>
    <w:rsid w:val="001C1F06"/>
    <w:rsid w:val="001C20FF"/>
    <w:rsid w:val="001C2370"/>
    <w:rsid w:val="001C25FF"/>
    <w:rsid w:val="001C2602"/>
    <w:rsid w:val="001C28AE"/>
    <w:rsid w:val="001C2B77"/>
    <w:rsid w:val="001C2D57"/>
    <w:rsid w:val="001C395A"/>
    <w:rsid w:val="001C4485"/>
    <w:rsid w:val="001C483D"/>
    <w:rsid w:val="001C4A7F"/>
    <w:rsid w:val="001C4AF2"/>
    <w:rsid w:val="001C4B43"/>
    <w:rsid w:val="001C5139"/>
    <w:rsid w:val="001C514E"/>
    <w:rsid w:val="001C53C6"/>
    <w:rsid w:val="001C58FD"/>
    <w:rsid w:val="001C5CA3"/>
    <w:rsid w:val="001C60CC"/>
    <w:rsid w:val="001C6428"/>
    <w:rsid w:val="001C6452"/>
    <w:rsid w:val="001C6A93"/>
    <w:rsid w:val="001C71C3"/>
    <w:rsid w:val="001C7B44"/>
    <w:rsid w:val="001C7D80"/>
    <w:rsid w:val="001D01FE"/>
    <w:rsid w:val="001D0261"/>
    <w:rsid w:val="001D0902"/>
    <w:rsid w:val="001D0AFA"/>
    <w:rsid w:val="001D0DE2"/>
    <w:rsid w:val="001D0EA7"/>
    <w:rsid w:val="001D0FE7"/>
    <w:rsid w:val="001D100D"/>
    <w:rsid w:val="001D1230"/>
    <w:rsid w:val="001D13FA"/>
    <w:rsid w:val="001D1522"/>
    <w:rsid w:val="001D174C"/>
    <w:rsid w:val="001D1771"/>
    <w:rsid w:val="001D1F84"/>
    <w:rsid w:val="001D2421"/>
    <w:rsid w:val="001D24C3"/>
    <w:rsid w:val="001D2F69"/>
    <w:rsid w:val="001D3715"/>
    <w:rsid w:val="001D37D7"/>
    <w:rsid w:val="001D37E1"/>
    <w:rsid w:val="001D38ED"/>
    <w:rsid w:val="001D3B06"/>
    <w:rsid w:val="001D3CD4"/>
    <w:rsid w:val="001D4008"/>
    <w:rsid w:val="001D44E3"/>
    <w:rsid w:val="001D481A"/>
    <w:rsid w:val="001D4A2D"/>
    <w:rsid w:val="001D4BC5"/>
    <w:rsid w:val="001D4D52"/>
    <w:rsid w:val="001D509F"/>
    <w:rsid w:val="001D5E2C"/>
    <w:rsid w:val="001D648C"/>
    <w:rsid w:val="001D649B"/>
    <w:rsid w:val="001D667B"/>
    <w:rsid w:val="001D6805"/>
    <w:rsid w:val="001D6930"/>
    <w:rsid w:val="001D6AFE"/>
    <w:rsid w:val="001D7A2F"/>
    <w:rsid w:val="001E0A53"/>
    <w:rsid w:val="001E17F1"/>
    <w:rsid w:val="001E18F4"/>
    <w:rsid w:val="001E1BE3"/>
    <w:rsid w:val="001E212D"/>
    <w:rsid w:val="001E221A"/>
    <w:rsid w:val="001E24E4"/>
    <w:rsid w:val="001E2503"/>
    <w:rsid w:val="001E2619"/>
    <w:rsid w:val="001E27AB"/>
    <w:rsid w:val="001E2919"/>
    <w:rsid w:val="001E2BFF"/>
    <w:rsid w:val="001E376F"/>
    <w:rsid w:val="001E3E30"/>
    <w:rsid w:val="001E3FD0"/>
    <w:rsid w:val="001E4819"/>
    <w:rsid w:val="001E4EB3"/>
    <w:rsid w:val="001E4FAB"/>
    <w:rsid w:val="001E580F"/>
    <w:rsid w:val="001E5DB2"/>
    <w:rsid w:val="001E675E"/>
    <w:rsid w:val="001E6E44"/>
    <w:rsid w:val="001E6E85"/>
    <w:rsid w:val="001E7060"/>
    <w:rsid w:val="001E75BB"/>
    <w:rsid w:val="001E75E6"/>
    <w:rsid w:val="001E75EB"/>
    <w:rsid w:val="001E793C"/>
    <w:rsid w:val="001F01F1"/>
    <w:rsid w:val="001F02CD"/>
    <w:rsid w:val="001F04AA"/>
    <w:rsid w:val="001F04DC"/>
    <w:rsid w:val="001F0C56"/>
    <w:rsid w:val="001F0EE6"/>
    <w:rsid w:val="001F12BB"/>
    <w:rsid w:val="001F1496"/>
    <w:rsid w:val="001F15E8"/>
    <w:rsid w:val="001F1640"/>
    <w:rsid w:val="001F1F8F"/>
    <w:rsid w:val="001F2723"/>
    <w:rsid w:val="001F2A9D"/>
    <w:rsid w:val="001F2BD0"/>
    <w:rsid w:val="001F2D6E"/>
    <w:rsid w:val="001F2EEC"/>
    <w:rsid w:val="001F32BC"/>
    <w:rsid w:val="001F362E"/>
    <w:rsid w:val="001F36CA"/>
    <w:rsid w:val="001F3829"/>
    <w:rsid w:val="001F3F1B"/>
    <w:rsid w:val="001F41D6"/>
    <w:rsid w:val="001F4237"/>
    <w:rsid w:val="001F55E6"/>
    <w:rsid w:val="001F5F2E"/>
    <w:rsid w:val="001F642B"/>
    <w:rsid w:val="001F644E"/>
    <w:rsid w:val="001F689B"/>
    <w:rsid w:val="001F6A6D"/>
    <w:rsid w:val="001F6DBE"/>
    <w:rsid w:val="001F73D6"/>
    <w:rsid w:val="001F79AC"/>
    <w:rsid w:val="001F7C52"/>
    <w:rsid w:val="001F7C8D"/>
    <w:rsid w:val="00200256"/>
    <w:rsid w:val="00200290"/>
    <w:rsid w:val="00200582"/>
    <w:rsid w:val="00200A34"/>
    <w:rsid w:val="002010C4"/>
    <w:rsid w:val="00202CB9"/>
    <w:rsid w:val="00202D24"/>
    <w:rsid w:val="00202D4D"/>
    <w:rsid w:val="00203190"/>
    <w:rsid w:val="00203988"/>
    <w:rsid w:val="002040A3"/>
    <w:rsid w:val="00204352"/>
    <w:rsid w:val="00204358"/>
    <w:rsid w:val="00204369"/>
    <w:rsid w:val="00204384"/>
    <w:rsid w:val="002047A8"/>
    <w:rsid w:val="002047B9"/>
    <w:rsid w:val="00206093"/>
    <w:rsid w:val="002060D7"/>
    <w:rsid w:val="00206793"/>
    <w:rsid w:val="00206990"/>
    <w:rsid w:val="00206A5D"/>
    <w:rsid w:val="00206E4C"/>
    <w:rsid w:val="0020706C"/>
    <w:rsid w:val="00207484"/>
    <w:rsid w:val="002106CE"/>
    <w:rsid w:val="00210792"/>
    <w:rsid w:val="0021116A"/>
    <w:rsid w:val="002113A1"/>
    <w:rsid w:val="002113A7"/>
    <w:rsid w:val="002118C9"/>
    <w:rsid w:val="002119B1"/>
    <w:rsid w:val="00212013"/>
    <w:rsid w:val="002129A3"/>
    <w:rsid w:val="0021302F"/>
    <w:rsid w:val="002130FF"/>
    <w:rsid w:val="002137F2"/>
    <w:rsid w:val="002138F9"/>
    <w:rsid w:val="002138FE"/>
    <w:rsid w:val="002140D2"/>
    <w:rsid w:val="002142AB"/>
    <w:rsid w:val="0021471D"/>
    <w:rsid w:val="00214B24"/>
    <w:rsid w:val="00214CC7"/>
    <w:rsid w:val="00214E71"/>
    <w:rsid w:val="0021528C"/>
    <w:rsid w:val="002161DE"/>
    <w:rsid w:val="00216E38"/>
    <w:rsid w:val="0021708C"/>
    <w:rsid w:val="00217322"/>
    <w:rsid w:val="00217631"/>
    <w:rsid w:val="00220240"/>
    <w:rsid w:val="00220559"/>
    <w:rsid w:val="002209A5"/>
    <w:rsid w:val="00220FA5"/>
    <w:rsid w:val="00221489"/>
    <w:rsid w:val="002221CD"/>
    <w:rsid w:val="00222390"/>
    <w:rsid w:val="002223F3"/>
    <w:rsid w:val="002227A5"/>
    <w:rsid w:val="00222901"/>
    <w:rsid w:val="00222B8F"/>
    <w:rsid w:val="00222F3B"/>
    <w:rsid w:val="002234CB"/>
    <w:rsid w:val="002237B1"/>
    <w:rsid w:val="00223BBD"/>
    <w:rsid w:val="00223F83"/>
    <w:rsid w:val="00224872"/>
    <w:rsid w:val="00224960"/>
    <w:rsid w:val="00224CC6"/>
    <w:rsid w:val="00224DAB"/>
    <w:rsid w:val="0022547E"/>
    <w:rsid w:val="00225734"/>
    <w:rsid w:val="002259BC"/>
    <w:rsid w:val="002259E3"/>
    <w:rsid w:val="00225CFB"/>
    <w:rsid w:val="00225ED0"/>
    <w:rsid w:val="00225F36"/>
    <w:rsid w:val="002263BF"/>
    <w:rsid w:val="002268BD"/>
    <w:rsid w:val="002275D0"/>
    <w:rsid w:val="00227D02"/>
    <w:rsid w:val="00230AD9"/>
    <w:rsid w:val="00230C1B"/>
    <w:rsid w:val="0023105C"/>
    <w:rsid w:val="00231315"/>
    <w:rsid w:val="00231764"/>
    <w:rsid w:val="00231913"/>
    <w:rsid w:val="002326F0"/>
    <w:rsid w:val="002329B1"/>
    <w:rsid w:val="002330F1"/>
    <w:rsid w:val="00233239"/>
    <w:rsid w:val="00233639"/>
    <w:rsid w:val="002337EF"/>
    <w:rsid w:val="00233A46"/>
    <w:rsid w:val="0023494A"/>
    <w:rsid w:val="00234B7B"/>
    <w:rsid w:val="00234C35"/>
    <w:rsid w:val="002356E9"/>
    <w:rsid w:val="0023570E"/>
    <w:rsid w:val="00235ADD"/>
    <w:rsid w:val="002361A8"/>
    <w:rsid w:val="0023649F"/>
    <w:rsid w:val="0023654B"/>
    <w:rsid w:val="00236BF4"/>
    <w:rsid w:val="00236CA3"/>
    <w:rsid w:val="00237484"/>
    <w:rsid w:val="00237651"/>
    <w:rsid w:val="00237826"/>
    <w:rsid w:val="00237F2B"/>
    <w:rsid w:val="00240186"/>
    <w:rsid w:val="002406FE"/>
    <w:rsid w:val="002407D7"/>
    <w:rsid w:val="00240850"/>
    <w:rsid w:val="0024094C"/>
    <w:rsid w:val="00240A04"/>
    <w:rsid w:val="00240E67"/>
    <w:rsid w:val="00241590"/>
    <w:rsid w:val="00241950"/>
    <w:rsid w:val="00241EE4"/>
    <w:rsid w:val="002421A8"/>
    <w:rsid w:val="0024250B"/>
    <w:rsid w:val="00242DAB"/>
    <w:rsid w:val="002432B2"/>
    <w:rsid w:val="002434F4"/>
    <w:rsid w:val="00243795"/>
    <w:rsid w:val="0024397C"/>
    <w:rsid w:val="00243BA0"/>
    <w:rsid w:val="00243DB2"/>
    <w:rsid w:val="00243F98"/>
    <w:rsid w:val="002444F0"/>
    <w:rsid w:val="00244A97"/>
    <w:rsid w:val="00244BCD"/>
    <w:rsid w:val="0024564F"/>
    <w:rsid w:val="00245AAF"/>
    <w:rsid w:val="00245E76"/>
    <w:rsid w:val="00245F3E"/>
    <w:rsid w:val="00245FB7"/>
    <w:rsid w:val="002464CF"/>
    <w:rsid w:val="002468FA"/>
    <w:rsid w:val="002471A2"/>
    <w:rsid w:val="002475C1"/>
    <w:rsid w:val="0024770D"/>
    <w:rsid w:val="002478A7"/>
    <w:rsid w:val="00247D06"/>
    <w:rsid w:val="00247E6F"/>
    <w:rsid w:val="0025003A"/>
    <w:rsid w:val="00250939"/>
    <w:rsid w:val="00250DD8"/>
    <w:rsid w:val="002511EA"/>
    <w:rsid w:val="00251235"/>
    <w:rsid w:val="00251651"/>
    <w:rsid w:val="00251A35"/>
    <w:rsid w:val="00251A86"/>
    <w:rsid w:val="0025216C"/>
    <w:rsid w:val="0025259E"/>
    <w:rsid w:val="00252ECF"/>
    <w:rsid w:val="0025322A"/>
    <w:rsid w:val="002535DA"/>
    <w:rsid w:val="00253A3D"/>
    <w:rsid w:val="00253B29"/>
    <w:rsid w:val="00253F74"/>
    <w:rsid w:val="00254045"/>
    <w:rsid w:val="00254584"/>
    <w:rsid w:val="00254FB9"/>
    <w:rsid w:val="002552CC"/>
    <w:rsid w:val="00255924"/>
    <w:rsid w:val="00256500"/>
    <w:rsid w:val="002567C7"/>
    <w:rsid w:val="00256829"/>
    <w:rsid w:val="00256874"/>
    <w:rsid w:val="002569E2"/>
    <w:rsid w:val="00256B7F"/>
    <w:rsid w:val="002575A5"/>
    <w:rsid w:val="0025762A"/>
    <w:rsid w:val="00257BC0"/>
    <w:rsid w:val="00257DB6"/>
    <w:rsid w:val="00260A92"/>
    <w:rsid w:val="00261419"/>
    <w:rsid w:val="00261428"/>
    <w:rsid w:val="002618A6"/>
    <w:rsid w:val="00261A50"/>
    <w:rsid w:val="002622DC"/>
    <w:rsid w:val="002633D1"/>
    <w:rsid w:val="00263E95"/>
    <w:rsid w:val="00263EB6"/>
    <w:rsid w:val="0026445B"/>
    <w:rsid w:val="00264790"/>
    <w:rsid w:val="00264ABA"/>
    <w:rsid w:val="00265410"/>
    <w:rsid w:val="00265512"/>
    <w:rsid w:val="00265556"/>
    <w:rsid w:val="002657BF"/>
    <w:rsid w:val="00265AB9"/>
    <w:rsid w:val="00266076"/>
    <w:rsid w:val="002662AE"/>
    <w:rsid w:val="00266619"/>
    <w:rsid w:val="002667F8"/>
    <w:rsid w:val="0026682D"/>
    <w:rsid w:val="00266B46"/>
    <w:rsid w:val="00266EE7"/>
    <w:rsid w:val="00266FCB"/>
    <w:rsid w:val="00267235"/>
    <w:rsid w:val="00267873"/>
    <w:rsid w:val="00267AEA"/>
    <w:rsid w:val="00267C4F"/>
    <w:rsid w:val="00270753"/>
    <w:rsid w:val="0027077F"/>
    <w:rsid w:val="00270854"/>
    <w:rsid w:val="00270BBD"/>
    <w:rsid w:val="00270F1D"/>
    <w:rsid w:val="00271C5B"/>
    <w:rsid w:val="00272403"/>
    <w:rsid w:val="00272872"/>
    <w:rsid w:val="00272F5D"/>
    <w:rsid w:val="0027323C"/>
    <w:rsid w:val="00273301"/>
    <w:rsid w:val="00273319"/>
    <w:rsid w:val="00273568"/>
    <w:rsid w:val="00273C48"/>
    <w:rsid w:val="002740EA"/>
    <w:rsid w:val="002742FA"/>
    <w:rsid w:val="00274C77"/>
    <w:rsid w:val="00274F0E"/>
    <w:rsid w:val="00275869"/>
    <w:rsid w:val="00275AFD"/>
    <w:rsid w:val="00276889"/>
    <w:rsid w:val="00276BC6"/>
    <w:rsid w:val="00276D0F"/>
    <w:rsid w:val="00276D89"/>
    <w:rsid w:val="00276DCE"/>
    <w:rsid w:val="00276F60"/>
    <w:rsid w:val="00277399"/>
    <w:rsid w:val="0027794B"/>
    <w:rsid w:val="00277BC0"/>
    <w:rsid w:val="00277D7F"/>
    <w:rsid w:val="002801D8"/>
    <w:rsid w:val="0028034C"/>
    <w:rsid w:val="00280420"/>
    <w:rsid w:val="00280432"/>
    <w:rsid w:val="002805C2"/>
    <w:rsid w:val="00280AD6"/>
    <w:rsid w:val="00280BCD"/>
    <w:rsid w:val="0028132F"/>
    <w:rsid w:val="00281A32"/>
    <w:rsid w:val="00281B16"/>
    <w:rsid w:val="00281BFB"/>
    <w:rsid w:val="0028233A"/>
    <w:rsid w:val="002825A6"/>
    <w:rsid w:val="00282A08"/>
    <w:rsid w:val="00282A64"/>
    <w:rsid w:val="00282B2C"/>
    <w:rsid w:val="00283353"/>
    <w:rsid w:val="00283726"/>
    <w:rsid w:val="0028389B"/>
    <w:rsid w:val="00283974"/>
    <w:rsid w:val="00283AEC"/>
    <w:rsid w:val="00283EA2"/>
    <w:rsid w:val="00283F50"/>
    <w:rsid w:val="00283FBE"/>
    <w:rsid w:val="00284729"/>
    <w:rsid w:val="00284777"/>
    <w:rsid w:val="00284F79"/>
    <w:rsid w:val="00284F8D"/>
    <w:rsid w:val="00285238"/>
    <w:rsid w:val="0028593D"/>
    <w:rsid w:val="0028642E"/>
    <w:rsid w:val="0028686A"/>
    <w:rsid w:val="00286D9E"/>
    <w:rsid w:val="00286F38"/>
    <w:rsid w:val="00287266"/>
    <w:rsid w:val="0028762C"/>
    <w:rsid w:val="0028790A"/>
    <w:rsid w:val="00287C76"/>
    <w:rsid w:val="00290241"/>
    <w:rsid w:val="002905D2"/>
    <w:rsid w:val="00290A3D"/>
    <w:rsid w:val="00290C63"/>
    <w:rsid w:val="00290CA4"/>
    <w:rsid w:val="00290EDB"/>
    <w:rsid w:val="002913EB"/>
    <w:rsid w:val="00291688"/>
    <w:rsid w:val="0029168A"/>
    <w:rsid w:val="00291D70"/>
    <w:rsid w:val="002922D7"/>
    <w:rsid w:val="0029236C"/>
    <w:rsid w:val="0029279A"/>
    <w:rsid w:val="00292885"/>
    <w:rsid w:val="002928C9"/>
    <w:rsid w:val="002928E2"/>
    <w:rsid w:val="002929E6"/>
    <w:rsid w:val="00292E0B"/>
    <w:rsid w:val="002931CE"/>
    <w:rsid w:val="0029330B"/>
    <w:rsid w:val="002939B3"/>
    <w:rsid w:val="002942BD"/>
    <w:rsid w:val="00294A37"/>
    <w:rsid w:val="00294B1C"/>
    <w:rsid w:val="00294DC9"/>
    <w:rsid w:val="00295337"/>
    <w:rsid w:val="00295599"/>
    <w:rsid w:val="00295B48"/>
    <w:rsid w:val="00295D67"/>
    <w:rsid w:val="00295F84"/>
    <w:rsid w:val="0029616C"/>
    <w:rsid w:val="00296360"/>
    <w:rsid w:val="00296795"/>
    <w:rsid w:val="002971D4"/>
    <w:rsid w:val="002972D1"/>
    <w:rsid w:val="00297A1B"/>
    <w:rsid w:val="00297D8C"/>
    <w:rsid w:val="002A01DF"/>
    <w:rsid w:val="002A081A"/>
    <w:rsid w:val="002A0AEC"/>
    <w:rsid w:val="002A0BB9"/>
    <w:rsid w:val="002A1200"/>
    <w:rsid w:val="002A1436"/>
    <w:rsid w:val="002A1924"/>
    <w:rsid w:val="002A2782"/>
    <w:rsid w:val="002A2B82"/>
    <w:rsid w:val="002A2BDF"/>
    <w:rsid w:val="002A2E33"/>
    <w:rsid w:val="002A33A0"/>
    <w:rsid w:val="002A34D5"/>
    <w:rsid w:val="002A34DF"/>
    <w:rsid w:val="002A3BE9"/>
    <w:rsid w:val="002A3FC9"/>
    <w:rsid w:val="002A42C0"/>
    <w:rsid w:val="002A440D"/>
    <w:rsid w:val="002A44A8"/>
    <w:rsid w:val="002A520D"/>
    <w:rsid w:val="002A642B"/>
    <w:rsid w:val="002A66AA"/>
    <w:rsid w:val="002A6887"/>
    <w:rsid w:val="002A6888"/>
    <w:rsid w:val="002A6970"/>
    <w:rsid w:val="002A732A"/>
    <w:rsid w:val="002A758D"/>
    <w:rsid w:val="002A7681"/>
    <w:rsid w:val="002A7955"/>
    <w:rsid w:val="002A7F7B"/>
    <w:rsid w:val="002A7F80"/>
    <w:rsid w:val="002B0F22"/>
    <w:rsid w:val="002B0F95"/>
    <w:rsid w:val="002B12C8"/>
    <w:rsid w:val="002B1637"/>
    <w:rsid w:val="002B164C"/>
    <w:rsid w:val="002B2637"/>
    <w:rsid w:val="002B29F3"/>
    <w:rsid w:val="002B2E41"/>
    <w:rsid w:val="002B2FE4"/>
    <w:rsid w:val="002B35BD"/>
    <w:rsid w:val="002B3C04"/>
    <w:rsid w:val="002B4668"/>
    <w:rsid w:val="002B468A"/>
    <w:rsid w:val="002B4769"/>
    <w:rsid w:val="002B4DE2"/>
    <w:rsid w:val="002B5182"/>
    <w:rsid w:val="002B58A6"/>
    <w:rsid w:val="002B5E9E"/>
    <w:rsid w:val="002B5EDB"/>
    <w:rsid w:val="002B6359"/>
    <w:rsid w:val="002B6FA7"/>
    <w:rsid w:val="002B788F"/>
    <w:rsid w:val="002B7B00"/>
    <w:rsid w:val="002C0380"/>
    <w:rsid w:val="002C0A52"/>
    <w:rsid w:val="002C0B16"/>
    <w:rsid w:val="002C0C38"/>
    <w:rsid w:val="002C0D72"/>
    <w:rsid w:val="002C122B"/>
    <w:rsid w:val="002C13C1"/>
    <w:rsid w:val="002C13E1"/>
    <w:rsid w:val="002C156B"/>
    <w:rsid w:val="002C203D"/>
    <w:rsid w:val="002C2CC0"/>
    <w:rsid w:val="002C3217"/>
    <w:rsid w:val="002C368B"/>
    <w:rsid w:val="002C3EF4"/>
    <w:rsid w:val="002C4202"/>
    <w:rsid w:val="002C4540"/>
    <w:rsid w:val="002C47DD"/>
    <w:rsid w:val="002C4850"/>
    <w:rsid w:val="002C4B13"/>
    <w:rsid w:val="002C4C3B"/>
    <w:rsid w:val="002C4FE4"/>
    <w:rsid w:val="002C528D"/>
    <w:rsid w:val="002C5567"/>
    <w:rsid w:val="002C5793"/>
    <w:rsid w:val="002C5A65"/>
    <w:rsid w:val="002C5E01"/>
    <w:rsid w:val="002C7117"/>
    <w:rsid w:val="002C71CF"/>
    <w:rsid w:val="002C76BB"/>
    <w:rsid w:val="002C7CF5"/>
    <w:rsid w:val="002C7D89"/>
    <w:rsid w:val="002C7EB4"/>
    <w:rsid w:val="002D014B"/>
    <w:rsid w:val="002D0499"/>
    <w:rsid w:val="002D04CA"/>
    <w:rsid w:val="002D05B6"/>
    <w:rsid w:val="002D10AF"/>
    <w:rsid w:val="002D1849"/>
    <w:rsid w:val="002D1B84"/>
    <w:rsid w:val="002D1BF5"/>
    <w:rsid w:val="002D1C5E"/>
    <w:rsid w:val="002D2942"/>
    <w:rsid w:val="002D2B82"/>
    <w:rsid w:val="002D36D1"/>
    <w:rsid w:val="002D38B1"/>
    <w:rsid w:val="002D3BA5"/>
    <w:rsid w:val="002D448C"/>
    <w:rsid w:val="002D498C"/>
    <w:rsid w:val="002D4D91"/>
    <w:rsid w:val="002D5843"/>
    <w:rsid w:val="002D5874"/>
    <w:rsid w:val="002D5EFF"/>
    <w:rsid w:val="002D768B"/>
    <w:rsid w:val="002E0123"/>
    <w:rsid w:val="002E0190"/>
    <w:rsid w:val="002E0735"/>
    <w:rsid w:val="002E0AE8"/>
    <w:rsid w:val="002E0B69"/>
    <w:rsid w:val="002E1AFD"/>
    <w:rsid w:val="002E1BED"/>
    <w:rsid w:val="002E2148"/>
    <w:rsid w:val="002E2191"/>
    <w:rsid w:val="002E21FD"/>
    <w:rsid w:val="002E2201"/>
    <w:rsid w:val="002E295E"/>
    <w:rsid w:val="002E2AA1"/>
    <w:rsid w:val="002E2AAC"/>
    <w:rsid w:val="002E2D1D"/>
    <w:rsid w:val="002E302C"/>
    <w:rsid w:val="002E3296"/>
    <w:rsid w:val="002E39FE"/>
    <w:rsid w:val="002E3C43"/>
    <w:rsid w:val="002E3E5B"/>
    <w:rsid w:val="002E457B"/>
    <w:rsid w:val="002E4D90"/>
    <w:rsid w:val="002E502D"/>
    <w:rsid w:val="002E5152"/>
    <w:rsid w:val="002E52B2"/>
    <w:rsid w:val="002E52C6"/>
    <w:rsid w:val="002E55A1"/>
    <w:rsid w:val="002E578D"/>
    <w:rsid w:val="002E598B"/>
    <w:rsid w:val="002E59C8"/>
    <w:rsid w:val="002E5D09"/>
    <w:rsid w:val="002E602A"/>
    <w:rsid w:val="002E605E"/>
    <w:rsid w:val="002E6379"/>
    <w:rsid w:val="002E646A"/>
    <w:rsid w:val="002E65F8"/>
    <w:rsid w:val="002E70A3"/>
    <w:rsid w:val="002E7470"/>
    <w:rsid w:val="002E7536"/>
    <w:rsid w:val="002E7C53"/>
    <w:rsid w:val="002E7FDD"/>
    <w:rsid w:val="002F0337"/>
    <w:rsid w:val="002F0A3D"/>
    <w:rsid w:val="002F18A5"/>
    <w:rsid w:val="002F190C"/>
    <w:rsid w:val="002F1CCD"/>
    <w:rsid w:val="002F1E0F"/>
    <w:rsid w:val="002F2367"/>
    <w:rsid w:val="002F268D"/>
    <w:rsid w:val="002F2C99"/>
    <w:rsid w:val="002F2E43"/>
    <w:rsid w:val="002F35F5"/>
    <w:rsid w:val="002F3BD9"/>
    <w:rsid w:val="002F3EC7"/>
    <w:rsid w:val="002F42E7"/>
    <w:rsid w:val="002F499A"/>
    <w:rsid w:val="002F5620"/>
    <w:rsid w:val="002F56C2"/>
    <w:rsid w:val="002F58B7"/>
    <w:rsid w:val="002F66F9"/>
    <w:rsid w:val="002F68F1"/>
    <w:rsid w:val="002F6EC2"/>
    <w:rsid w:val="002F7677"/>
    <w:rsid w:val="002F7910"/>
    <w:rsid w:val="002F791F"/>
    <w:rsid w:val="002F7ACB"/>
    <w:rsid w:val="003003BA"/>
    <w:rsid w:val="00300539"/>
    <w:rsid w:val="00300830"/>
    <w:rsid w:val="00300E27"/>
    <w:rsid w:val="00300F1A"/>
    <w:rsid w:val="003010A8"/>
    <w:rsid w:val="00302001"/>
    <w:rsid w:val="0030207C"/>
    <w:rsid w:val="00302706"/>
    <w:rsid w:val="00302777"/>
    <w:rsid w:val="0030291C"/>
    <w:rsid w:val="00302D38"/>
    <w:rsid w:val="00303673"/>
    <w:rsid w:val="00303B3F"/>
    <w:rsid w:val="003040FD"/>
    <w:rsid w:val="0030418F"/>
    <w:rsid w:val="0030489E"/>
    <w:rsid w:val="00305AC8"/>
    <w:rsid w:val="00305B11"/>
    <w:rsid w:val="00305DBB"/>
    <w:rsid w:val="00305FB9"/>
    <w:rsid w:val="00306239"/>
    <w:rsid w:val="0030651A"/>
    <w:rsid w:val="00306A3E"/>
    <w:rsid w:val="003073EE"/>
    <w:rsid w:val="0030745B"/>
    <w:rsid w:val="00310403"/>
    <w:rsid w:val="003105DF"/>
    <w:rsid w:val="003108E0"/>
    <w:rsid w:val="00310ABD"/>
    <w:rsid w:val="003114FE"/>
    <w:rsid w:val="00311634"/>
    <w:rsid w:val="0031168D"/>
    <w:rsid w:val="00311820"/>
    <w:rsid w:val="003119BD"/>
    <w:rsid w:val="003119F7"/>
    <w:rsid w:val="003119FC"/>
    <w:rsid w:val="00311A42"/>
    <w:rsid w:val="0031213C"/>
    <w:rsid w:val="0031266F"/>
    <w:rsid w:val="00312FB6"/>
    <w:rsid w:val="003130CD"/>
    <w:rsid w:val="00313845"/>
    <w:rsid w:val="003139FA"/>
    <w:rsid w:val="00313D8E"/>
    <w:rsid w:val="003143FB"/>
    <w:rsid w:val="003145E5"/>
    <w:rsid w:val="0031488B"/>
    <w:rsid w:val="003149EC"/>
    <w:rsid w:val="00314F01"/>
    <w:rsid w:val="003160CA"/>
    <w:rsid w:val="00316161"/>
    <w:rsid w:val="003163D8"/>
    <w:rsid w:val="00320462"/>
    <w:rsid w:val="00320E53"/>
    <w:rsid w:val="00321CA5"/>
    <w:rsid w:val="00321FFA"/>
    <w:rsid w:val="0032242D"/>
    <w:rsid w:val="00322717"/>
    <w:rsid w:val="00322F14"/>
    <w:rsid w:val="0032342A"/>
    <w:rsid w:val="00323AF6"/>
    <w:rsid w:val="00323DB2"/>
    <w:rsid w:val="00323F72"/>
    <w:rsid w:val="0032441D"/>
    <w:rsid w:val="00324863"/>
    <w:rsid w:val="003248D3"/>
    <w:rsid w:val="00324914"/>
    <w:rsid w:val="00324B40"/>
    <w:rsid w:val="00324B55"/>
    <w:rsid w:val="0032524A"/>
    <w:rsid w:val="0032532B"/>
    <w:rsid w:val="0032538F"/>
    <w:rsid w:val="003253AF"/>
    <w:rsid w:val="0032623E"/>
    <w:rsid w:val="00326EFE"/>
    <w:rsid w:val="0032736A"/>
    <w:rsid w:val="00330B77"/>
    <w:rsid w:val="00330C59"/>
    <w:rsid w:val="00331765"/>
    <w:rsid w:val="00332BAF"/>
    <w:rsid w:val="00332C24"/>
    <w:rsid w:val="00332C28"/>
    <w:rsid w:val="003333FD"/>
    <w:rsid w:val="00333D0B"/>
    <w:rsid w:val="003346CC"/>
    <w:rsid w:val="00334865"/>
    <w:rsid w:val="003348A5"/>
    <w:rsid w:val="003349F3"/>
    <w:rsid w:val="00334F76"/>
    <w:rsid w:val="00335158"/>
    <w:rsid w:val="00335390"/>
    <w:rsid w:val="00335436"/>
    <w:rsid w:val="003357AF"/>
    <w:rsid w:val="00335B66"/>
    <w:rsid w:val="00335CC6"/>
    <w:rsid w:val="00335F35"/>
    <w:rsid w:val="00336710"/>
    <w:rsid w:val="00336836"/>
    <w:rsid w:val="003375F0"/>
    <w:rsid w:val="003377B8"/>
    <w:rsid w:val="00337B14"/>
    <w:rsid w:val="00337EA2"/>
    <w:rsid w:val="00340041"/>
    <w:rsid w:val="003401A4"/>
    <w:rsid w:val="003401F4"/>
    <w:rsid w:val="00340788"/>
    <w:rsid w:val="003408B1"/>
    <w:rsid w:val="00340A42"/>
    <w:rsid w:val="00341065"/>
    <w:rsid w:val="0034127C"/>
    <w:rsid w:val="00342EC4"/>
    <w:rsid w:val="003432CA"/>
    <w:rsid w:val="003434F9"/>
    <w:rsid w:val="00343BAD"/>
    <w:rsid w:val="00343DF2"/>
    <w:rsid w:val="00343DFE"/>
    <w:rsid w:val="00344926"/>
    <w:rsid w:val="00344D83"/>
    <w:rsid w:val="00345295"/>
    <w:rsid w:val="0034554E"/>
    <w:rsid w:val="0034581B"/>
    <w:rsid w:val="0034593D"/>
    <w:rsid w:val="00345987"/>
    <w:rsid w:val="00345D0E"/>
    <w:rsid w:val="00345D17"/>
    <w:rsid w:val="00345D2E"/>
    <w:rsid w:val="00345E10"/>
    <w:rsid w:val="00346B7C"/>
    <w:rsid w:val="00346DB5"/>
    <w:rsid w:val="00346E18"/>
    <w:rsid w:val="00346F5F"/>
    <w:rsid w:val="0034704C"/>
    <w:rsid w:val="003470B4"/>
    <w:rsid w:val="003477E8"/>
    <w:rsid w:val="00347DCB"/>
    <w:rsid w:val="00350249"/>
    <w:rsid w:val="00350625"/>
    <w:rsid w:val="00350859"/>
    <w:rsid w:val="00350AE3"/>
    <w:rsid w:val="00350E22"/>
    <w:rsid w:val="0035184C"/>
    <w:rsid w:val="003521C7"/>
    <w:rsid w:val="00352C2F"/>
    <w:rsid w:val="00352E24"/>
    <w:rsid w:val="00353346"/>
    <w:rsid w:val="003533D2"/>
    <w:rsid w:val="00353C32"/>
    <w:rsid w:val="00353FED"/>
    <w:rsid w:val="0035557F"/>
    <w:rsid w:val="00355C0B"/>
    <w:rsid w:val="0035605A"/>
    <w:rsid w:val="0035622C"/>
    <w:rsid w:val="0035627D"/>
    <w:rsid w:val="00356363"/>
    <w:rsid w:val="0035637C"/>
    <w:rsid w:val="003564BB"/>
    <w:rsid w:val="003564D3"/>
    <w:rsid w:val="0035694A"/>
    <w:rsid w:val="00356F73"/>
    <w:rsid w:val="0035750B"/>
    <w:rsid w:val="003576BD"/>
    <w:rsid w:val="00357B70"/>
    <w:rsid w:val="00357BD3"/>
    <w:rsid w:val="00357CE9"/>
    <w:rsid w:val="0036043A"/>
    <w:rsid w:val="00360559"/>
    <w:rsid w:val="00360AC7"/>
    <w:rsid w:val="00360C72"/>
    <w:rsid w:val="00360D91"/>
    <w:rsid w:val="00360EA8"/>
    <w:rsid w:val="00361550"/>
    <w:rsid w:val="00361853"/>
    <w:rsid w:val="00361CE7"/>
    <w:rsid w:val="00362219"/>
    <w:rsid w:val="003622B9"/>
    <w:rsid w:val="00362FC8"/>
    <w:rsid w:val="0036333E"/>
    <w:rsid w:val="0036371D"/>
    <w:rsid w:val="00363D03"/>
    <w:rsid w:val="00364667"/>
    <w:rsid w:val="00364865"/>
    <w:rsid w:val="00364AC4"/>
    <w:rsid w:val="00364B1E"/>
    <w:rsid w:val="00364C57"/>
    <w:rsid w:val="00364CCD"/>
    <w:rsid w:val="00364CEE"/>
    <w:rsid w:val="00364DBF"/>
    <w:rsid w:val="00364FDB"/>
    <w:rsid w:val="00364FF8"/>
    <w:rsid w:val="0036576E"/>
    <w:rsid w:val="00366179"/>
    <w:rsid w:val="0036697B"/>
    <w:rsid w:val="00366D7B"/>
    <w:rsid w:val="00366F27"/>
    <w:rsid w:val="003670F6"/>
    <w:rsid w:val="0036752B"/>
    <w:rsid w:val="0036760A"/>
    <w:rsid w:val="00367B31"/>
    <w:rsid w:val="00367F33"/>
    <w:rsid w:val="00370644"/>
    <w:rsid w:val="0037065B"/>
    <w:rsid w:val="0037120E"/>
    <w:rsid w:val="003712BC"/>
    <w:rsid w:val="0037153C"/>
    <w:rsid w:val="00371802"/>
    <w:rsid w:val="00371AA5"/>
    <w:rsid w:val="00371C8C"/>
    <w:rsid w:val="00372A69"/>
    <w:rsid w:val="00372D88"/>
    <w:rsid w:val="00372F2A"/>
    <w:rsid w:val="0037355F"/>
    <w:rsid w:val="003739FC"/>
    <w:rsid w:val="00373E67"/>
    <w:rsid w:val="00374375"/>
    <w:rsid w:val="00374615"/>
    <w:rsid w:val="00374EA9"/>
    <w:rsid w:val="0037533B"/>
    <w:rsid w:val="00375381"/>
    <w:rsid w:val="00375C74"/>
    <w:rsid w:val="00375CCE"/>
    <w:rsid w:val="003762E9"/>
    <w:rsid w:val="00376766"/>
    <w:rsid w:val="00376E42"/>
    <w:rsid w:val="0037733A"/>
    <w:rsid w:val="00377C7A"/>
    <w:rsid w:val="00377D24"/>
    <w:rsid w:val="003800F7"/>
    <w:rsid w:val="003807EE"/>
    <w:rsid w:val="00380C7A"/>
    <w:rsid w:val="003815A5"/>
    <w:rsid w:val="003815A6"/>
    <w:rsid w:val="00382586"/>
    <w:rsid w:val="0038267F"/>
    <w:rsid w:val="003827ED"/>
    <w:rsid w:val="00382A78"/>
    <w:rsid w:val="00382CE6"/>
    <w:rsid w:val="00383521"/>
    <w:rsid w:val="00383D42"/>
    <w:rsid w:val="00383EEE"/>
    <w:rsid w:val="003841DC"/>
    <w:rsid w:val="00384F9C"/>
    <w:rsid w:val="00385204"/>
    <w:rsid w:val="00385690"/>
    <w:rsid w:val="00386149"/>
    <w:rsid w:val="0038636F"/>
    <w:rsid w:val="00386A43"/>
    <w:rsid w:val="00386F0F"/>
    <w:rsid w:val="003872AB"/>
    <w:rsid w:val="00387971"/>
    <w:rsid w:val="00387F36"/>
    <w:rsid w:val="00390091"/>
    <w:rsid w:val="003904BB"/>
    <w:rsid w:val="003907DD"/>
    <w:rsid w:val="003908EE"/>
    <w:rsid w:val="00390A26"/>
    <w:rsid w:val="00390A89"/>
    <w:rsid w:val="00391A48"/>
    <w:rsid w:val="00391AEB"/>
    <w:rsid w:val="00391D92"/>
    <w:rsid w:val="00391EAE"/>
    <w:rsid w:val="003923BD"/>
    <w:rsid w:val="00393038"/>
    <w:rsid w:val="0039308C"/>
    <w:rsid w:val="003933D8"/>
    <w:rsid w:val="00393B9E"/>
    <w:rsid w:val="00393D22"/>
    <w:rsid w:val="00393FA8"/>
    <w:rsid w:val="00394474"/>
    <w:rsid w:val="003954D8"/>
    <w:rsid w:val="003971E1"/>
    <w:rsid w:val="00397327"/>
    <w:rsid w:val="00397CC2"/>
    <w:rsid w:val="00397FD4"/>
    <w:rsid w:val="003A019B"/>
    <w:rsid w:val="003A055F"/>
    <w:rsid w:val="003A0E82"/>
    <w:rsid w:val="003A0F73"/>
    <w:rsid w:val="003A13BB"/>
    <w:rsid w:val="003A17F5"/>
    <w:rsid w:val="003A1980"/>
    <w:rsid w:val="003A1CF9"/>
    <w:rsid w:val="003A1F2A"/>
    <w:rsid w:val="003A2352"/>
    <w:rsid w:val="003A268F"/>
    <w:rsid w:val="003A29AD"/>
    <w:rsid w:val="003A2B63"/>
    <w:rsid w:val="003A34DD"/>
    <w:rsid w:val="003A37D4"/>
    <w:rsid w:val="003A3B2F"/>
    <w:rsid w:val="003A3FD6"/>
    <w:rsid w:val="003A4211"/>
    <w:rsid w:val="003A4301"/>
    <w:rsid w:val="003A4899"/>
    <w:rsid w:val="003A505B"/>
    <w:rsid w:val="003A5E82"/>
    <w:rsid w:val="003A61B7"/>
    <w:rsid w:val="003A690D"/>
    <w:rsid w:val="003A6C16"/>
    <w:rsid w:val="003A70F4"/>
    <w:rsid w:val="003A7820"/>
    <w:rsid w:val="003A7D46"/>
    <w:rsid w:val="003B09C0"/>
    <w:rsid w:val="003B0A20"/>
    <w:rsid w:val="003B0AD7"/>
    <w:rsid w:val="003B0C29"/>
    <w:rsid w:val="003B0DCF"/>
    <w:rsid w:val="003B190D"/>
    <w:rsid w:val="003B23AC"/>
    <w:rsid w:val="003B2961"/>
    <w:rsid w:val="003B3423"/>
    <w:rsid w:val="003B3438"/>
    <w:rsid w:val="003B3AA4"/>
    <w:rsid w:val="003B3CD5"/>
    <w:rsid w:val="003B4022"/>
    <w:rsid w:val="003B41EE"/>
    <w:rsid w:val="003B4577"/>
    <w:rsid w:val="003B50AF"/>
    <w:rsid w:val="003B535B"/>
    <w:rsid w:val="003B5958"/>
    <w:rsid w:val="003B59E6"/>
    <w:rsid w:val="003B5F8C"/>
    <w:rsid w:val="003B6CAA"/>
    <w:rsid w:val="003B6D08"/>
    <w:rsid w:val="003B6E57"/>
    <w:rsid w:val="003B6EDE"/>
    <w:rsid w:val="003B6FC2"/>
    <w:rsid w:val="003B723D"/>
    <w:rsid w:val="003B753C"/>
    <w:rsid w:val="003B797C"/>
    <w:rsid w:val="003B79FE"/>
    <w:rsid w:val="003C0324"/>
    <w:rsid w:val="003C0350"/>
    <w:rsid w:val="003C0537"/>
    <w:rsid w:val="003C0B0E"/>
    <w:rsid w:val="003C0B88"/>
    <w:rsid w:val="003C152D"/>
    <w:rsid w:val="003C1C20"/>
    <w:rsid w:val="003C1DAD"/>
    <w:rsid w:val="003C221E"/>
    <w:rsid w:val="003C2718"/>
    <w:rsid w:val="003C303F"/>
    <w:rsid w:val="003C36F4"/>
    <w:rsid w:val="003C403E"/>
    <w:rsid w:val="003C4600"/>
    <w:rsid w:val="003C46AD"/>
    <w:rsid w:val="003C4E29"/>
    <w:rsid w:val="003C4E3B"/>
    <w:rsid w:val="003C517A"/>
    <w:rsid w:val="003C5767"/>
    <w:rsid w:val="003C57D1"/>
    <w:rsid w:val="003C5A01"/>
    <w:rsid w:val="003C66ED"/>
    <w:rsid w:val="003C6742"/>
    <w:rsid w:val="003C676D"/>
    <w:rsid w:val="003C7030"/>
    <w:rsid w:val="003C7C52"/>
    <w:rsid w:val="003C7FC0"/>
    <w:rsid w:val="003D024E"/>
    <w:rsid w:val="003D09D4"/>
    <w:rsid w:val="003D0BDC"/>
    <w:rsid w:val="003D0EDE"/>
    <w:rsid w:val="003D1359"/>
    <w:rsid w:val="003D151F"/>
    <w:rsid w:val="003D1623"/>
    <w:rsid w:val="003D1938"/>
    <w:rsid w:val="003D19B9"/>
    <w:rsid w:val="003D1B4F"/>
    <w:rsid w:val="003D2168"/>
    <w:rsid w:val="003D2FF5"/>
    <w:rsid w:val="003D342F"/>
    <w:rsid w:val="003D34F5"/>
    <w:rsid w:val="003D36E5"/>
    <w:rsid w:val="003D38B4"/>
    <w:rsid w:val="003D39FF"/>
    <w:rsid w:val="003D4462"/>
    <w:rsid w:val="003D4CAB"/>
    <w:rsid w:val="003D4FEE"/>
    <w:rsid w:val="003D512E"/>
    <w:rsid w:val="003D56A5"/>
    <w:rsid w:val="003D56AC"/>
    <w:rsid w:val="003D6491"/>
    <w:rsid w:val="003D66D2"/>
    <w:rsid w:val="003D6C98"/>
    <w:rsid w:val="003D6E9A"/>
    <w:rsid w:val="003D72F5"/>
    <w:rsid w:val="003D730F"/>
    <w:rsid w:val="003D73FF"/>
    <w:rsid w:val="003D75F1"/>
    <w:rsid w:val="003D7775"/>
    <w:rsid w:val="003D7825"/>
    <w:rsid w:val="003E000C"/>
    <w:rsid w:val="003E017F"/>
    <w:rsid w:val="003E07A6"/>
    <w:rsid w:val="003E09A8"/>
    <w:rsid w:val="003E0A54"/>
    <w:rsid w:val="003E0C1D"/>
    <w:rsid w:val="003E11DE"/>
    <w:rsid w:val="003E11E5"/>
    <w:rsid w:val="003E1638"/>
    <w:rsid w:val="003E17C5"/>
    <w:rsid w:val="003E1BF6"/>
    <w:rsid w:val="003E1CDA"/>
    <w:rsid w:val="003E1D74"/>
    <w:rsid w:val="003E23FE"/>
    <w:rsid w:val="003E2CBC"/>
    <w:rsid w:val="003E2E0C"/>
    <w:rsid w:val="003E30AE"/>
    <w:rsid w:val="003E312B"/>
    <w:rsid w:val="003E3B08"/>
    <w:rsid w:val="003E3C56"/>
    <w:rsid w:val="003E3E07"/>
    <w:rsid w:val="003E3F4C"/>
    <w:rsid w:val="003E56B1"/>
    <w:rsid w:val="003E58FC"/>
    <w:rsid w:val="003E5910"/>
    <w:rsid w:val="003E5934"/>
    <w:rsid w:val="003E5A22"/>
    <w:rsid w:val="003E6212"/>
    <w:rsid w:val="003E6371"/>
    <w:rsid w:val="003E66F8"/>
    <w:rsid w:val="003E67B0"/>
    <w:rsid w:val="003E67BA"/>
    <w:rsid w:val="003E68C5"/>
    <w:rsid w:val="003E6D21"/>
    <w:rsid w:val="003E78BC"/>
    <w:rsid w:val="003E793A"/>
    <w:rsid w:val="003E7AB5"/>
    <w:rsid w:val="003E7D72"/>
    <w:rsid w:val="003F0C24"/>
    <w:rsid w:val="003F142E"/>
    <w:rsid w:val="003F1A34"/>
    <w:rsid w:val="003F1DD2"/>
    <w:rsid w:val="003F2D70"/>
    <w:rsid w:val="003F2E87"/>
    <w:rsid w:val="003F2FE1"/>
    <w:rsid w:val="003F3848"/>
    <w:rsid w:val="003F3D05"/>
    <w:rsid w:val="003F43E5"/>
    <w:rsid w:val="003F44D6"/>
    <w:rsid w:val="003F5039"/>
    <w:rsid w:val="003F5D7C"/>
    <w:rsid w:val="003F5D97"/>
    <w:rsid w:val="003F5E83"/>
    <w:rsid w:val="003F6439"/>
    <w:rsid w:val="003F6470"/>
    <w:rsid w:val="003F68D1"/>
    <w:rsid w:val="003F6A1A"/>
    <w:rsid w:val="003F6BE0"/>
    <w:rsid w:val="003F7647"/>
    <w:rsid w:val="003F7B1C"/>
    <w:rsid w:val="003F7F64"/>
    <w:rsid w:val="0040028C"/>
    <w:rsid w:val="00400806"/>
    <w:rsid w:val="00400CE8"/>
    <w:rsid w:val="0040154A"/>
    <w:rsid w:val="004017C0"/>
    <w:rsid w:val="00401810"/>
    <w:rsid w:val="004021F0"/>
    <w:rsid w:val="00402383"/>
    <w:rsid w:val="0040249F"/>
    <w:rsid w:val="004026D1"/>
    <w:rsid w:val="004027BB"/>
    <w:rsid w:val="00402B1C"/>
    <w:rsid w:val="00402CAA"/>
    <w:rsid w:val="004034DC"/>
    <w:rsid w:val="004035D1"/>
    <w:rsid w:val="00403F38"/>
    <w:rsid w:val="00404D0C"/>
    <w:rsid w:val="00405355"/>
    <w:rsid w:val="00405515"/>
    <w:rsid w:val="004055D3"/>
    <w:rsid w:val="0040571E"/>
    <w:rsid w:val="00405BB8"/>
    <w:rsid w:val="00405DC0"/>
    <w:rsid w:val="004061EA"/>
    <w:rsid w:val="00406ADA"/>
    <w:rsid w:val="00406ED7"/>
    <w:rsid w:val="004073C2"/>
    <w:rsid w:val="004073DE"/>
    <w:rsid w:val="00407B14"/>
    <w:rsid w:val="00407CDF"/>
    <w:rsid w:val="00410528"/>
    <w:rsid w:val="00411B1B"/>
    <w:rsid w:val="00411D40"/>
    <w:rsid w:val="00411F72"/>
    <w:rsid w:val="0041244A"/>
    <w:rsid w:val="0041279B"/>
    <w:rsid w:val="00412CF8"/>
    <w:rsid w:val="00412CFB"/>
    <w:rsid w:val="00412DF7"/>
    <w:rsid w:val="00412FD5"/>
    <w:rsid w:val="004131B6"/>
    <w:rsid w:val="00413F28"/>
    <w:rsid w:val="00414689"/>
    <w:rsid w:val="00414C0A"/>
    <w:rsid w:val="0041518E"/>
    <w:rsid w:val="004153C2"/>
    <w:rsid w:val="004157F6"/>
    <w:rsid w:val="00415E3F"/>
    <w:rsid w:val="004160EA"/>
    <w:rsid w:val="0041636B"/>
    <w:rsid w:val="004163AB"/>
    <w:rsid w:val="00416491"/>
    <w:rsid w:val="00416717"/>
    <w:rsid w:val="0041690A"/>
    <w:rsid w:val="004170E9"/>
    <w:rsid w:val="00417146"/>
    <w:rsid w:val="00417534"/>
    <w:rsid w:val="0041755F"/>
    <w:rsid w:val="00417793"/>
    <w:rsid w:val="00417ADD"/>
    <w:rsid w:val="0042092A"/>
    <w:rsid w:val="004209CE"/>
    <w:rsid w:val="00420B83"/>
    <w:rsid w:val="00420C3D"/>
    <w:rsid w:val="0042112D"/>
    <w:rsid w:val="00421505"/>
    <w:rsid w:val="004216CA"/>
    <w:rsid w:val="0042186D"/>
    <w:rsid w:val="00421E7C"/>
    <w:rsid w:val="00422FDD"/>
    <w:rsid w:val="004232A2"/>
    <w:rsid w:val="004236E3"/>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0E"/>
    <w:rsid w:val="00426F26"/>
    <w:rsid w:val="00427015"/>
    <w:rsid w:val="00427BB3"/>
    <w:rsid w:val="0043025C"/>
    <w:rsid w:val="004304DB"/>
    <w:rsid w:val="004307CF"/>
    <w:rsid w:val="004309E2"/>
    <w:rsid w:val="00430DA1"/>
    <w:rsid w:val="00431327"/>
    <w:rsid w:val="00431329"/>
    <w:rsid w:val="00431722"/>
    <w:rsid w:val="00431912"/>
    <w:rsid w:val="00431A2C"/>
    <w:rsid w:val="00432755"/>
    <w:rsid w:val="00432E40"/>
    <w:rsid w:val="00432FE8"/>
    <w:rsid w:val="004330A5"/>
    <w:rsid w:val="004336E5"/>
    <w:rsid w:val="0043373E"/>
    <w:rsid w:val="00433802"/>
    <w:rsid w:val="004339C0"/>
    <w:rsid w:val="00433DF9"/>
    <w:rsid w:val="004340DF"/>
    <w:rsid w:val="00434E97"/>
    <w:rsid w:val="0043517E"/>
    <w:rsid w:val="0043613E"/>
    <w:rsid w:val="004363E9"/>
    <w:rsid w:val="00436E66"/>
    <w:rsid w:val="004377B3"/>
    <w:rsid w:val="00437D04"/>
    <w:rsid w:val="0044031F"/>
    <w:rsid w:val="004406A8"/>
    <w:rsid w:val="00441181"/>
    <w:rsid w:val="004412FE"/>
    <w:rsid w:val="00441AFB"/>
    <w:rsid w:val="00441C33"/>
    <w:rsid w:val="00441D0E"/>
    <w:rsid w:val="00441D3A"/>
    <w:rsid w:val="00441D3D"/>
    <w:rsid w:val="004427C0"/>
    <w:rsid w:val="0044297F"/>
    <w:rsid w:val="00442D80"/>
    <w:rsid w:val="00442DD4"/>
    <w:rsid w:val="00442F98"/>
    <w:rsid w:val="00444062"/>
    <w:rsid w:val="004442C3"/>
    <w:rsid w:val="00444610"/>
    <w:rsid w:val="004452FF"/>
    <w:rsid w:val="00445341"/>
    <w:rsid w:val="0044594C"/>
    <w:rsid w:val="00446222"/>
    <w:rsid w:val="004463FB"/>
    <w:rsid w:val="00446796"/>
    <w:rsid w:val="004467C3"/>
    <w:rsid w:val="00446B11"/>
    <w:rsid w:val="00447227"/>
    <w:rsid w:val="0044729C"/>
    <w:rsid w:val="004472D5"/>
    <w:rsid w:val="00450011"/>
    <w:rsid w:val="0045091A"/>
    <w:rsid w:val="004510CB"/>
    <w:rsid w:val="004510FC"/>
    <w:rsid w:val="004513FD"/>
    <w:rsid w:val="004514A8"/>
    <w:rsid w:val="00451CD6"/>
    <w:rsid w:val="00451CE9"/>
    <w:rsid w:val="00451EB0"/>
    <w:rsid w:val="00452318"/>
    <w:rsid w:val="004529D4"/>
    <w:rsid w:val="004530D4"/>
    <w:rsid w:val="00453152"/>
    <w:rsid w:val="004536F7"/>
    <w:rsid w:val="00453BE1"/>
    <w:rsid w:val="00453DE2"/>
    <w:rsid w:val="0045429D"/>
    <w:rsid w:val="00454655"/>
    <w:rsid w:val="004546E8"/>
    <w:rsid w:val="004547F7"/>
    <w:rsid w:val="00455062"/>
    <w:rsid w:val="0045556C"/>
    <w:rsid w:val="00455A55"/>
    <w:rsid w:val="004561E1"/>
    <w:rsid w:val="004569F0"/>
    <w:rsid w:val="004570F7"/>
    <w:rsid w:val="00457304"/>
    <w:rsid w:val="004573DE"/>
    <w:rsid w:val="00457BDE"/>
    <w:rsid w:val="00457D7E"/>
    <w:rsid w:val="00457E70"/>
    <w:rsid w:val="00460D61"/>
    <w:rsid w:val="00460F6D"/>
    <w:rsid w:val="00461674"/>
    <w:rsid w:val="0046179B"/>
    <w:rsid w:val="0046188C"/>
    <w:rsid w:val="00461A9D"/>
    <w:rsid w:val="00462073"/>
    <w:rsid w:val="0046229E"/>
    <w:rsid w:val="004622C6"/>
    <w:rsid w:val="004626CC"/>
    <w:rsid w:val="00462B08"/>
    <w:rsid w:val="00462B49"/>
    <w:rsid w:val="00462D18"/>
    <w:rsid w:val="004630C0"/>
    <w:rsid w:val="00463248"/>
    <w:rsid w:val="00463782"/>
    <w:rsid w:val="00463D1F"/>
    <w:rsid w:val="00463E89"/>
    <w:rsid w:val="004647B6"/>
    <w:rsid w:val="00464886"/>
    <w:rsid w:val="00465550"/>
    <w:rsid w:val="004664B6"/>
    <w:rsid w:val="00466A4D"/>
    <w:rsid w:val="00466A78"/>
    <w:rsid w:val="00466C4E"/>
    <w:rsid w:val="00466C71"/>
    <w:rsid w:val="00466ECB"/>
    <w:rsid w:val="004676AC"/>
    <w:rsid w:val="00467AD6"/>
    <w:rsid w:val="00467AF6"/>
    <w:rsid w:val="00467CB5"/>
    <w:rsid w:val="00467F66"/>
    <w:rsid w:val="00470CB8"/>
    <w:rsid w:val="00470CE4"/>
    <w:rsid w:val="004713B3"/>
    <w:rsid w:val="00471429"/>
    <w:rsid w:val="00471667"/>
    <w:rsid w:val="004718EB"/>
    <w:rsid w:val="00472064"/>
    <w:rsid w:val="004720E0"/>
    <w:rsid w:val="0047250A"/>
    <w:rsid w:val="00472F4B"/>
    <w:rsid w:val="004734CD"/>
    <w:rsid w:val="00473713"/>
    <w:rsid w:val="004739AA"/>
    <w:rsid w:val="00473F3B"/>
    <w:rsid w:val="00473F58"/>
    <w:rsid w:val="00474829"/>
    <w:rsid w:val="004754DB"/>
    <w:rsid w:val="00475B32"/>
    <w:rsid w:val="00476431"/>
    <w:rsid w:val="00476844"/>
    <w:rsid w:val="004768DD"/>
    <w:rsid w:val="00476DCC"/>
    <w:rsid w:val="00476F6E"/>
    <w:rsid w:val="00477528"/>
    <w:rsid w:val="00477CA3"/>
    <w:rsid w:val="004809C1"/>
    <w:rsid w:val="004809D7"/>
    <w:rsid w:val="00480BDB"/>
    <w:rsid w:val="00481830"/>
    <w:rsid w:val="00481E1D"/>
    <w:rsid w:val="004822CF"/>
    <w:rsid w:val="004823D8"/>
    <w:rsid w:val="0048255F"/>
    <w:rsid w:val="00482D9C"/>
    <w:rsid w:val="00483718"/>
    <w:rsid w:val="0048417E"/>
    <w:rsid w:val="00484C0B"/>
    <w:rsid w:val="004857B2"/>
    <w:rsid w:val="00485CD7"/>
    <w:rsid w:val="00485FEB"/>
    <w:rsid w:val="004860E1"/>
    <w:rsid w:val="0048660F"/>
    <w:rsid w:val="00487749"/>
    <w:rsid w:val="00487C4C"/>
    <w:rsid w:val="004900F9"/>
    <w:rsid w:val="00490884"/>
    <w:rsid w:val="00490BF3"/>
    <w:rsid w:val="00491A5D"/>
    <w:rsid w:val="00491A5E"/>
    <w:rsid w:val="0049205B"/>
    <w:rsid w:val="00492927"/>
    <w:rsid w:val="00492F3A"/>
    <w:rsid w:val="00493EB8"/>
    <w:rsid w:val="00493F86"/>
    <w:rsid w:val="0049468C"/>
    <w:rsid w:val="00494771"/>
    <w:rsid w:val="004948B4"/>
    <w:rsid w:val="004949DE"/>
    <w:rsid w:val="00494D85"/>
    <w:rsid w:val="00494DD1"/>
    <w:rsid w:val="0049510B"/>
    <w:rsid w:val="00495551"/>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A39"/>
    <w:rsid w:val="004A3CB1"/>
    <w:rsid w:val="004A4115"/>
    <w:rsid w:val="004A475D"/>
    <w:rsid w:val="004A4D08"/>
    <w:rsid w:val="004A5123"/>
    <w:rsid w:val="004A5332"/>
    <w:rsid w:val="004A5337"/>
    <w:rsid w:val="004A5365"/>
    <w:rsid w:val="004A536C"/>
    <w:rsid w:val="004A5CA6"/>
    <w:rsid w:val="004A62F6"/>
    <w:rsid w:val="004A65DE"/>
    <w:rsid w:val="004A6765"/>
    <w:rsid w:val="004A68C1"/>
    <w:rsid w:val="004A6C37"/>
    <w:rsid w:val="004A71FF"/>
    <w:rsid w:val="004A7340"/>
    <w:rsid w:val="004A7903"/>
    <w:rsid w:val="004A7994"/>
    <w:rsid w:val="004A7C5A"/>
    <w:rsid w:val="004B0306"/>
    <w:rsid w:val="004B06F1"/>
    <w:rsid w:val="004B0731"/>
    <w:rsid w:val="004B098B"/>
    <w:rsid w:val="004B099E"/>
    <w:rsid w:val="004B0BC7"/>
    <w:rsid w:val="004B0F46"/>
    <w:rsid w:val="004B114F"/>
    <w:rsid w:val="004B1F8D"/>
    <w:rsid w:val="004B31E1"/>
    <w:rsid w:val="004B34B4"/>
    <w:rsid w:val="004B3652"/>
    <w:rsid w:val="004B39E2"/>
    <w:rsid w:val="004B3F56"/>
    <w:rsid w:val="004B40B6"/>
    <w:rsid w:val="004B4102"/>
    <w:rsid w:val="004B42EA"/>
    <w:rsid w:val="004B50DA"/>
    <w:rsid w:val="004B5581"/>
    <w:rsid w:val="004B57CB"/>
    <w:rsid w:val="004B584F"/>
    <w:rsid w:val="004B58FD"/>
    <w:rsid w:val="004B5927"/>
    <w:rsid w:val="004B5B63"/>
    <w:rsid w:val="004B5C9A"/>
    <w:rsid w:val="004B5F2F"/>
    <w:rsid w:val="004B6B62"/>
    <w:rsid w:val="004B7256"/>
    <w:rsid w:val="004B72A3"/>
    <w:rsid w:val="004B77B0"/>
    <w:rsid w:val="004B7B20"/>
    <w:rsid w:val="004C136D"/>
    <w:rsid w:val="004C15EB"/>
    <w:rsid w:val="004C1B33"/>
    <w:rsid w:val="004C1B9D"/>
    <w:rsid w:val="004C1BF6"/>
    <w:rsid w:val="004C2398"/>
    <w:rsid w:val="004C24BB"/>
    <w:rsid w:val="004C2825"/>
    <w:rsid w:val="004C31F6"/>
    <w:rsid w:val="004C32E7"/>
    <w:rsid w:val="004C3370"/>
    <w:rsid w:val="004C358D"/>
    <w:rsid w:val="004C3A40"/>
    <w:rsid w:val="004C3C5B"/>
    <w:rsid w:val="004C3EE3"/>
    <w:rsid w:val="004C455F"/>
    <w:rsid w:val="004C4582"/>
    <w:rsid w:val="004C461A"/>
    <w:rsid w:val="004C474C"/>
    <w:rsid w:val="004C4AE5"/>
    <w:rsid w:val="004C5270"/>
    <w:rsid w:val="004C5391"/>
    <w:rsid w:val="004C5434"/>
    <w:rsid w:val="004C547D"/>
    <w:rsid w:val="004C55AE"/>
    <w:rsid w:val="004C5C2D"/>
    <w:rsid w:val="004C697D"/>
    <w:rsid w:val="004C6A9C"/>
    <w:rsid w:val="004C6AA3"/>
    <w:rsid w:val="004C6BDB"/>
    <w:rsid w:val="004C700F"/>
    <w:rsid w:val="004C71AE"/>
    <w:rsid w:val="004C728F"/>
    <w:rsid w:val="004C73B7"/>
    <w:rsid w:val="004C77D1"/>
    <w:rsid w:val="004C78CE"/>
    <w:rsid w:val="004D02B9"/>
    <w:rsid w:val="004D0352"/>
    <w:rsid w:val="004D058D"/>
    <w:rsid w:val="004D0CD7"/>
    <w:rsid w:val="004D1BD1"/>
    <w:rsid w:val="004D22D3"/>
    <w:rsid w:val="004D23B4"/>
    <w:rsid w:val="004D2CE9"/>
    <w:rsid w:val="004D302F"/>
    <w:rsid w:val="004D3114"/>
    <w:rsid w:val="004D32FD"/>
    <w:rsid w:val="004D3415"/>
    <w:rsid w:val="004D35EA"/>
    <w:rsid w:val="004D3DC8"/>
    <w:rsid w:val="004D3F1A"/>
    <w:rsid w:val="004D4AD8"/>
    <w:rsid w:val="004D4B77"/>
    <w:rsid w:val="004D5848"/>
    <w:rsid w:val="004D601C"/>
    <w:rsid w:val="004D624B"/>
    <w:rsid w:val="004D7661"/>
    <w:rsid w:val="004D7BA1"/>
    <w:rsid w:val="004E02F9"/>
    <w:rsid w:val="004E0584"/>
    <w:rsid w:val="004E0730"/>
    <w:rsid w:val="004E0852"/>
    <w:rsid w:val="004E089F"/>
    <w:rsid w:val="004E09FB"/>
    <w:rsid w:val="004E0AEA"/>
    <w:rsid w:val="004E1039"/>
    <w:rsid w:val="004E2166"/>
    <w:rsid w:val="004E2359"/>
    <w:rsid w:val="004E2445"/>
    <w:rsid w:val="004E2F40"/>
    <w:rsid w:val="004E3136"/>
    <w:rsid w:val="004E3BC8"/>
    <w:rsid w:val="004E3C47"/>
    <w:rsid w:val="004E3CBA"/>
    <w:rsid w:val="004E4193"/>
    <w:rsid w:val="004E4930"/>
    <w:rsid w:val="004E49E5"/>
    <w:rsid w:val="004E4B68"/>
    <w:rsid w:val="004E520F"/>
    <w:rsid w:val="004E5A9D"/>
    <w:rsid w:val="004E5B88"/>
    <w:rsid w:val="004E5C91"/>
    <w:rsid w:val="004E5FC9"/>
    <w:rsid w:val="004E61BF"/>
    <w:rsid w:val="004E62B9"/>
    <w:rsid w:val="004E6320"/>
    <w:rsid w:val="004E6341"/>
    <w:rsid w:val="004E64CA"/>
    <w:rsid w:val="004E687F"/>
    <w:rsid w:val="004E6C56"/>
    <w:rsid w:val="004E6DE7"/>
    <w:rsid w:val="004E6DF5"/>
    <w:rsid w:val="004E6E98"/>
    <w:rsid w:val="004E71C6"/>
    <w:rsid w:val="004E7300"/>
    <w:rsid w:val="004E76FE"/>
    <w:rsid w:val="004E78CA"/>
    <w:rsid w:val="004F05E1"/>
    <w:rsid w:val="004F0CAB"/>
    <w:rsid w:val="004F10F1"/>
    <w:rsid w:val="004F18A1"/>
    <w:rsid w:val="004F1C04"/>
    <w:rsid w:val="004F267B"/>
    <w:rsid w:val="004F3597"/>
    <w:rsid w:val="004F360B"/>
    <w:rsid w:val="004F385D"/>
    <w:rsid w:val="004F3CA8"/>
    <w:rsid w:val="004F3E5D"/>
    <w:rsid w:val="004F444F"/>
    <w:rsid w:val="004F4980"/>
    <w:rsid w:val="004F555A"/>
    <w:rsid w:val="004F561C"/>
    <w:rsid w:val="004F5762"/>
    <w:rsid w:val="004F5DF7"/>
    <w:rsid w:val="004F607E"/>
    <w:rsid w:val="004F6081"/>
    <w:rsid w:val="004F67CC"/>
    <w:rsid w:val="004F6DAD"/>
    <w:rsid w:val="004F6F3C"/>
    <w:rsid w:val="004F6F84"/>
    <w:rsid w:val="004F719D"/>
    <w:rsid w:val="00500B39"/>
    <w:rsid w:val="00500C45"/>
    <w:rsid w:val="00501492"/>
    <w:rsid w:val="005014A0"/>
    <w:rsid w:val="005014C2"/>
    <w:rsid w:val="00501E0B"/>
    <w:rsid w:val="00501E26"/>
    <w:rsid w:val="005026F8"/>
    <w:rsid w:val="005027CE"/>
    <w:rsid w:val="00502A7D"/>
    <w:rsid w:val="00502DD5"/>
    <w:rsid w:val="005035A7"/>
    <w:rsid w:val="005036E0"/>
    <w:rsid w:val="00503AAF"/>
    <w:rsid w:val="00503C7C"/>
    <w:rsid w:val="0050455E"/>
    <w:rsid w:val="005047AC"/>
    <w:rsid w:val="00505374"/>
    <w:rsid w:val="00505AC7"/>
    <w:rsid w:val="00505ADB"/>
    <w:rsid w:val="0050677B"/>
    <w:rsid w:val="005067C7"/>
    <w:rsid w:val="00506986"/>
    <w:rsid w:val="005073B3"/>
    <w:rsid w:val="00507DBD"/>
    <w:rsid w:val="0051038A"/>
    <w:rsid w:val="005112F5"/>
    <w:rsid w:val="005119B8"/>
    <w:rsid w:val="005119FF"/>
    <w:rsid w:val="00511FF7"/>
    <w:rsid w:val="0051218A"/>
    <w:rsid w:val="00512462"/>
    <w:rsid w:val="00512760"/>
    <w:rsid w:val="00514489"/>
    <w:rsid w:val="00514DF1"/>
    <w:rsid w:val="00514E91"/>
    <w:rsid w:val="0051515B"/>
    <w:rsid w:val="005155DC"/>
    <w:rsid w:val="00515C72"/>
    <w:rsid w:val="00516166"/>
    <w:rsid w:val="00516C42"/>
    <w:rsid w:val="00516EDF"/>
    <w:rsid w:val="00517363"/>
    <w:rsid w:val="005177DB"/>
    <w:rsid w:val="00517A0D"/>
    <w:rsid w:val="00517A1C"/>
    <w:rsid w:val="00517AFB"/>
    <w:rsid w:val="00517C78"/>
    <w:rsid w:val="005203FF"/>
    <w:rsid w:val="00520570"/>
    <w:rsid w:val="00520A10"/>
    <w:rsid w:val="00520CB4"/>
    <w:rsid w:val="0052122C"/>
    <w:rsid w:val="0052136D"/>
    <w:rsid w:val="00521429"/>
    <w:rsid w:val="0052177F"/>
    <w:rsid w:val="00522097"/>
    <w:rsid w:val="0052225C"/>
    <w:rsid w:val="00522381"/>
    <w:rsid w:val="00522777"/>
    <w:rsid w:val="005228FD"/>
    <w:rsid w:val="00523218"/>
    <w:rsid w:val="0052388D"/>
    <w:rsid w:val="00523D32"/>
    <w:rsid w:val="00524A0C"/>
    <w:rsid w:val="00524A24"/>
    <w:rsid w:val="00524B9A"/>
    <w:rsid w:val="00524E78"/>
    <w:rsid w:val="00524F09"/>
    <w:rsid w:val="00524FA3"/>
    <w:rsid w:val="00525033"/>
    <w:rsid w:val="0052564A"/>
    <w:rsid w:val="00525CF3"/>
    <w:rsid w:val="00526806"/>
    <w:rsid w:val="00526EAF"/>
    <w:rsid w:val="00527443"/>
    <w:rsid w:val="005275B5"/>
    <w:rsid w:val="005305CD"/>
    <w:rsid w:val="00530ACB"/>
    <w:rsid w:val="005315B7"/>
    <w:rsid w:val="00531604"/>
    <w:rsid w:val="0053190A"/>
    <w:rsid w:val="005319E2"/>
    <w:rsid w:val="00531FED"/>
    <w:rsid w:val="005320A1"/>
    <w:rsid w:val="0053252F"/>
    <w:rsid w:val="00532821"/>
    <w:rsid w:val="00532D94"/>
    <w:rsid w:val="00532E27"/>
    <w:rsid w:val="00533425"/>
    <w:rsid w:val="005336A4"/>
    <w:rsid w:val="00534034"/>
    <w:rsid w:val="005340BF"/>
    <w:rsid w:val="0053419B"/>
    <w:rsid w:val="00534899"/>
    <w:rsid w:val="00535B34"/>
    <w:rsid w:val="005362E2"/>
    <w:rsid w:val="005366C6"/>
    <w:rsid w:val="005368C2"/>
    <w:rsid w:val="0053698F"/>
    <w:rsid w:val="00536A7D"/>
    <w:rsid w:val="00536CB6"/>
    <w:rsid w:val="005371A9"/>
    <w:rsid w:val="00537B6F"/>
    <w:rsid w:val="00537CA3"/>
    <w:rsid w:val="00537CCA"/>
    <w:rsid w:val="0054004F"/>
    <w:rsid w:val="00540686"/>
    <w:rsid w:val="005406D5"/>
    <w:rsid w:val="005409AF"/>
    <w:rsid w:val="00540F93"/>
    <w:rsid w:val="005411C5"/>
    <w:rsid w:val="005418C2"/>
    <w:rsid w:val="00541B07"/>
    <w:rsid w:val="0054204D"/>
    <w:rsid w:val="00542C38"/>
    <w:rsid w:val="00542F1D"/>
    <w:rsid w:val="00543010"/>
    <w:rsid w:val="005431CA"/>
    <w:rsid w:val="0054321C"/>
    <w:rsid w:val="005433A8"/>
    <w:rsid w:val="00543DC5"/>
    <w:rsid w:val="0054400D"/>
    <w:rsid w:val="0054419B"/>
    <w:rsid w:val="00544C15"/>
    <w:rsid w:val="00544D10"/>
    <w:rsid w:val="00544DE7"/>
    <w:rsid w:val="005453D8"/>
    <w:rsid w:val="005458B0"/>
    <w:rsid w:val="005467F3"/>
    <w:rsid w:val="0054736C"/>
    <w:rsid w:val="005475CB"/>
    <w:rsid w:val="005502FB"/>
    <w:rsid w:val="0055040E"/>
    <w:rsid w:val="00550839"/>
    <w:rsid w:val="005509BE"/>
    <w:rsid w:val="00550A79"/>
    <w:rsid w:val="00551335"/>
    <w:rsid w:val="00551688"/>
    <w:rsid w:val="0055188F"/>
    <w:rsid w:val="005520A5"/>
    <w:rsid w:val="00552958"/>
    <w:rsid w:val="005533D0"/>
    <w:rsid w:val="005534C0"/>
    <w:rsid w:val="00553B6E"/>
    <w:rsid w:val="00553E2A"/>
    <w:rsid w:val="00554403"/>
    <w:rsid w:val="005549E5"/>
    <w:rsid w:val="00554AA2"/>
    <w:rsid w:val="0055521A"/>
    <w:rsid w:val="005558B4"/>
    <w:rsid w:val="00555963"/>
    <w:rsid w:val="00555D6F"/>
    <w:rsid w:val="005560A7"/>
    <w:rsid w:val="005561A3"/>
    <w:rsid w:val="0055686A"/>
    <w:rsid w:val="005607E8"/>
    <w:rsid w:val="00561109"/>
    <w:rsid w:val="0056128C"/>
    <w:rsid w:val="005615DF"/>
    <w:rsid w:val="00561687"/>
    <w:rsid w:val="00561B57"/>
    <w:rsid w:val="00561C28"/>
    <w:rsid w:val="00561CA2"/>
    <w:rsid w:val="005630B9"/>
    <w:rsid w:val="00563225"/>
    <w:rsid w:val="005632A0"/>
    <w:rsid w:val="005633B0"/>
    <w:rsid w:val="00563B00"/>
    <w:rsid w:val="00563CA8"/>
    <w:rsid w:val="005640DC"/>
    <w:rsid w:val="00564502"/>
    <w:rsid w:val="005649AD"/>
    <w:rsid w:val="00564AC9"/>
    <w:rsid w:val="00564F2B"/>
    <w:rsid w:val="0056504D"/>
    <w:rsid w:val="00565282"/>
    <w:rsid w:val="005658C5"/>
    <w:rsid w:val="00565B2D"/>
    <w:rsid w:val="00565C37"/>
    <w:rsid w:val="00566395"/>
    <w:rsid w:val="00566700"/>
    <w:rsid w:val="00566A4D"/>
    <w:rsid w:val="00567629"/>
    <w:rsid w:val="005677D6"/>
    <w:rsid w:val="005678E2"/>
    <w:rsid w:val="00570032"/>
    <w:rsid w:val="0057078C"/>
    <w:rsid w:val="0057086F"/>
    <w:rsid w:val="00570F47"/>
    <w:rsid w:val="0057104C"/>
    <w:rsid w:val="00571567"/>
    <w:rsid w:val="00571801"/>
    <w:rsid w:val="00571DC4"/>
    <w:rsid w:val="0057201C"/>
    <w:rsid w:val="005723AC"/>
    <w:rsid w:val="00572961"/>
    <w:rsid w:val="00572FC0"/>
    <w:rsid w:val="00573586"/>
    <w:rsid w:val="005736BC"/>
    <w:rsid w:val="005737E7"/>
    <w:rsid w:val="00573CC2"/>
    <w:rsid w:val="00574A21"/>
    <w:rsid w:val="00574F6D"/>
    <w:rsid w:val="0057526F"/>
    <w:rsid w:val="00575B31"/>
    <w:rsid w:val="00575D08"/>
    <w:rsid w:val="00575E8C"/>
    <w:rsid w:val="0057688F"/>
    <w:rsid w:val="00576A57"/>
    <w:rsid w:val="00576C79"/>
    <w:rsid w:val="00576C7F"/>
    <w:rsid w:val="00576EC0"/>
    <w:rsid w:val="00576FCC"/>
    <w:rsid w:val="0057753F"/>
    <w:rsid w:val="005775D8"/>
    <w:rsid w:val="0057766D"/>
    <w:rsid w:val="0057774E"/>
    <w:rsid w:val="00577FE3"/>
    <w:rsid w:val="00580092"/>
    <w:rsid w:val="00580675"/>
    <w:rsid w:val="00580685"/>
    <w:rsid w:val="00580933"/>
    <w:rsid w:val="00581138"/>
    <w:rsid w:val="0058136F"/>
    <w:rsid w:val="0058171C"/>
    <w:rsid w:val="00582061"/>
    <w:rsid w:val="00582334"/>
    <w:rsid w:val="0058275C"/>
    <w:rsid w:val="00582BD8"/>
    <w:rsid w:val="00582D03"/>
    <w:rsid w:val="00582F9B"/>
    <w:rsid w:val="005832F0"/>
    <w:rsid w:val="005839FE"/>
    <w:rsid w:val="00583C96"/>
    <w:rsid w:val="0058411B"/>
    <w:rsid w:val="005845A4"/>
    <w:rsid w:val="005854EE"/>
    <w:rsid w:val="005859CE"/>
    <w:rsid w:val="00585B6E"/>
    <w:rsid w:val="00586032"/>
    <w:rsid w:val="005866DE"/>
    <w:rsid w:val="00586BD2"/>
    <w:rsid w:val="00586C61"/>
    <w:rsid w:val="00586F41"/>
    <w:rsid w:val="0058715C"/>
    <w:rsid w:val="0058764E"/>
    <w:rsid w:val="005878FF"/>
    <w:rsid w:val="0059012A"/>
    <w:rsid w:val="0059044E"/>
    <w:rsid w:val="0059074F"/>
    <w:rsid w:val="005907D0"/>
    <w:rsid w:val="00590B0D"/>
    <w:rsid w:val="00591255"/>
    <w:rsid w:val="0059138B"/>
    <w:rsid w:val="00591CA1"/>
    <w:rsid w:val="00591E75"/>
    <w:rsid w:val="00592C93"/>
    <w:rsid w:val="00593025"/>
    <w:rsid w:val="0059351F"/>
    <w:rsid w:val="00593B8F"/>
    <w:rsid w:val="00594724"/>
    <w:rsid w:val="00594A18"/>
    <w:rsid w:val="00594AE1"/>
    <w:rsid w:val="00594B13"/>
    <w:rsid w:val="00594D46"/>
    <w:rsid w:val="00594EDA"/>
    <w:rsid w:val="00594FB8"/>
    <w:rsid w:val="0059562C"/>
    <w:rsid w:val="00595D6C"/>
    <w:rsid w:val="00595D95"/>
    <w:rsid w:val="005969A8"/>
    <w:rsid w:val="00596A29"/>
    <w:rsid w:val="0059737B"/>
    <w:rsid w:val="005973B4"/>
    <w:rsid w:val="005973EF"/>
    <w:rsid w:val="00597494"/>
    <w:rsid w:val="005978F4"/>
    <w:rsid w:val="00597A56"/>
    <w:rsid w:val="00597ECA"/>
    <w:rsid w:val="00597FF0"/>
    <w:rsid w:val="005A04F7"/>
    <w:rsid w:val="005A0507"/>
    <w:rsid w:val="005A05AD"/>
    <w:rsid w:val="005A06A7"/>
    <w:rsid w:val="005A0781"/>
    <w:rsid w:val="005A0CC6"/>
    <w:rsid w:val="005A0DC3"/>
    <w:rsid w:val="005A1219"/>
    <w:rsid w:val="005A269A"/>
    <w:rsid w:val="005A2A6D"/>
    <w:rsid w:val="005A2CCD"/>
    <w:rsid w:val="005A3842"/>
    <w:rsid w:val="005A3B5E"/>
    <w:rsid w:val="005A3BE2"/>
    <w:rsid w:val="005A3CDA"/>
    <w:rsid w:val="005A4774"/>
    <w:rsid w:val="005A4778"/>
    <w:rsid w:val="005A49BC"/>
    <w:rsid w:val="005A544B"/>
    <w:rsid w:val="005A559B"/>
    <w:rsid w:val="005A66A0"/>
    <w:rsid w:val="005A67C6"/>
    <w:rsid w:val="005A6A27"/>
    <w:rsid w:val="005A7240"/>
    <w:rsid w:val="005A724B"/>
    <w:rsid w:val="005A7337"/>
    <w:rsid w:val="005A7786"/>
    <w:rsid w:val="005A7861"/>
    <w:rsid w:val="005A79A0"/>
    <w:rsid w:val="005B0088"/>
    <w:rsid w:val="005B03E4"/>
    <w:rsid w:val="005B0B95"/>
    <w:rsid w:val="005B1104"/>
    <w:rsid w:val="005B119E"/>
    <w:rsid w:val="005B1727"/>
    <w:rsid w:val="005B1D88"/>
    <w:rsid w:val="005B20B2"/>
    <w:rsid w:val="005B2900"/>
    <w:rsid w:val="005B2CFD"/>
    <w:rsid w:val="005B2D7B"/>
    <w:rsid w:val="005B2D9C"/>
    <w:rsid w:val="005B39E7"/>
    <w:rsid w:val="005B3BEF"/>
    <w:rsid w:val="005B426B"/>
    <w:rsid w:val="005B4425"/>
    <w:rsid w:val="005B4A14"/>
    <w:rsid w:val="005B50E2"/>
    <w:rsid w:val="005B5229"/>
    <w:rsid w:val="005B53EA"/>
    <w:rsid w:val="005B54DA"/>
    <w:rsid w:val="005B55A4"/>
    <w:rsid w:val="005B5CA0"/>
    <w:rsid w:val="005B6874"/>
    <w:rsid w:val="005B6F68"/>
    <w:rsid w:val="005B707D"/>
    <w:rsid w:val="005B70AF"/>
    <w:rsid w:val="005B7FB0"/>
    <w:rsid w:val="005C0521"/>
    <w:rsid w:val="005C096C"/>
    <w:rsid w:val="005C09E6"/>
    <w:rsid w:val="005C0BD0"/>
    <w:rsid w:val="005C16D5"/>
    <w:rsid w:val="005C1D12"/>
    <w:rsid w:val="005C1DC6"/>
    <w:rsid w:val="005C1DD7"/>
    <w:rsid w:val="005C1ED0"/>
    <w:rsid w:val="005C209E"/>
    <w:rsid w:val="005C216E"/>
    <w:rsid w:val="005C2337"/>
    <w:rsid w:val="005C2434"/>
    <w:rsid w:val="005C27D9"/>
    <w:rsid w:val="005C2C94"/>
    <w:rsid w:val="005C31AB"/>
    <w:rsid w:val="005C35F6"/>
    <w:rsid w:val="005C3693"/>
    <w:rsid w:val="005C379B"/>
    <w:rsid w:val="005C397F"/>
    <w:rsid w:val="005C3B6C"/>
    <w:rsid w:val="005C5E2D"/>
    <w:rsid w:val="005C6497"/>
    <w:rsid w:val="005C6859"/>
    <w:rsid w:val="005C6A2B"/>
    <w:rsid w:val="005C6C61"/>
    <w:rsid w:val="005C7542"/>
    <w:rsid w:val="005C7549"/>
    <w:rsid w:val="005C7622"/>
    <w:rsid w:val="005D01F8"/>
    <w:rsid w:val="005D07FC"/>
    <w:rsid w:val="005D0908"/>
    <w:rsid w:val="005D176A"/>
    <w:rsid w:val="005D177B"/>
    <w:rsid w:val="005D1800"/>
    <w:rsid w:val="005D1AF2"/>
    <w:rsid w:val="005D1D6C"/>
    <w:rsid w:val="005D20B3"/>
    <w:rsid w:val="005D213D"/>
    <w:rsid w:val="005D21D4"/>
    <w:rsid w:val="005D247D"/>
    <w:rsid w:val="005D26B3"/>
    <w:rsid w:val="005D27DC"/>
    <w:rsid w:val="005D3C3E"/>
    <w:rsid w:val="005D3DAE"/>
    <w:rsid w:val="005D494E"/>
    <w:rsid w:val="005D5122"/>
    <w:rsid w:val="005D5464"/>
    <w:rsid w:val="005D55F7"/>
    <w:rsid w:val="005D5E10"/>
    <w:rsid w:val="005D6094"/>
    <w:rsid w:val="005D65F1"/>
    <w:rsid w:val="005D67A6"/>
    <w:rsid w:val="005D768A"/>
    <w:rsid w:val="005D768D"/>
    <w:rsid w:val="005D7B84"/>
    <w:rsid w:val="005D7C07"/>
    <w:rsid w:val="005D7E12"/>
    <w:rsid w:val="005E01B9"/>
    <w:rsid w:val="005E067D"/>
    <w:rsid w:val="005E0910"/>
    <w:rsid w:val="005E0BAB"/>
    <w:rsid w:val="005E0CB0"/>
    <w:rsid w:val="005E14F7"/>
    <w:rsid w:val="005E1531"/>
    <w:rsid w:val="005E1748"/>
    <w:rsid w:val="005E19AD"/>
    <w:rsid w:val="005E1B1B"/>
    <w:rsid w:val="005E1B88"/>
    <w:rsid w:val="005E20D9"/>
    <w:rsid w:val="005E23CC"/>
    <w:rsid w:val="005E24E8"/>
    <w:rsid w:val="005E27BE"/>
    <w:rsid w:val="005E2B22"/>
    <w:rsid w:val="005E2F3B"/>
    <w:rsid w:val="005E30B4"/>
    <w:rsid w:val="005E3513"/>
    <w:rsid w:val="005E3804"/>
    <w:rsid w:val="005E3DD8"/>
    <w:rsid w:val="005E4142"/>
    <w:rsid w:val="005E444F"/>
    <w:rsid w:val="005E44F3"/>
    <w:rsid w:val="005E4BF5"/>
    <w:rsid w:val="005E4C43"/>
    <w:rsid w:val="005E51BB"/>
    <w:rsid w:val="005E5427"/>
    <w:rsid w:val="005E58AF"/>
    <w:rsid w:val="005E59CF"/>
    <w:rsid w:val="005E59EE"/>
    <w:rsid w:val="005E5D8F"/>
    <w:rsid w:val="005E687C"/>
    <w:rsid w:val="005E6952"/>
    <w:rsid w:val="005E6C81"/>
    <w:rsid w:val="005E6FD3"/>
    <w:rsid w:val="005E71CD"/>
    <w:rsid w:val="005F0220"/>
    <w:rsid w:val="005F030B"/>
    <w:rsid w:val="005F0967"/>
    <w:rsid w:val="005F1366"/>
    <w:rsid w:val="005F1458"/>
    <w:rsid w:val="005F171C"/>
    <w:rsid w:val="005F17BF"/>
    <w:rsid w:val="005F1959"/>
    <w:rsid w:val="005F1EDA"/>
    <w:rsid w:val="005F1F38"/>
    <w:rsid w:val="005F21C7"/>
    <w:rsid w:val="005F2789"/>
    <w:rsid w:val="005F30A0"/>
    <w:rsid w:val="005F33EB"/>
    <w:rsid w:val="005F35F0"/>
    <w:rsid w:val="005F3BD3"/>
    <w:rsid w:val="005F3DF7"/>
    <w:rsid w:val="005F4448"/>
    <w:rsid w:val="005F4B5F"/>
    <w:rsid w:val="005F4CDD"/>
    <w:rsid w:val="005F4D6A"/>
    <w:rsid w:val="005F5035"/>
    <w:rsid w:val="005F509D"/>
    <w:rsid w:val="005F55B8"/>
    <w:rsid w:val="005F574D"/>
    <w:rsid w:val="005F5CD2"/>
    <w:rsid w:val="005F6235"/>
    <w:rsid w:val="005F65F3"/>
    <w:rsid w:val="005F69B3"/>
    <w:rsid w:val="005F6A7D"/>
    <w:rsid w:val="005F6C58"/>
    <w:rsid w:val="005F7315"/>
    <w:rsid w:val="006000AE"/>
    <w:rsid w:val="006002CC"/>
    <w:rsid w:val="006010CB"/>
    <w:rsid w:val="006013EE"/>
    <w:rsid w:val="00601470"/>
    <w:rsid w:val="00601503"/>
    <w:rsid w:val="00601F76"/>
    <w:rsid w:val="00602119"/>
    <w:rsid w:val="00602700"/>
    <w:rsid w:val="00602B4E"/>
    <w:rsid w:val="00603B1A"/>
    <w:rsid w:val="00603D4B"/>
    <w:rsid w:val="006044D2"/>
    <w:rsid w:val="00604D00"/>
    <w:rsid w:val="006050CE"/>
    <w:rsid w:val="00605231"/>
    <w:rsid w:val="00605D4E"/>
    <w:rsid w:val="00605EFC"/>
    <w:rsid w:val="00606377"/>
    <w:rsid w:val="006063F3"/>
    <w:rsid w:val="006065E7"/>
    <w:rsid w:val="006069DD"/>
    <w:rsid w:val="00606A4D"/>
    <w:rsid w:val="006071B8"/>
    <w:rsid w:val="00607543"/>
    <w:rsid w:val="00607AD5"/>
    <w:rsid w:val="00607AFD"/>
    <w:rsid w:val="00607E76"/>
    <w:rsid w:val="0061013D"/>
    <w:rsid w:val="00610333"/>
    <w:rsid w:val="00610954"/>
    <w:rsid w:val="00610AF3"/>
    <w:rsid w:val="00610BBB"/>
    <w:rsid w:val="006113E4"/>
    <w:rsid w:val="00611985"/>
    <w:rsid w:val="006120C6"/>
    <w:rsid w:val="00612D8C"/>
    <w:rsid w:val="00612DC1"/>
    <w:rsid w:val="00613069"/>
    <w:rsid w:val="006135B3"/>
    <w:rsid w:val="00613D98"/>
    <w:rsid w:val="00613F26"/>
    <w:rsid w:val="00614670"/>
    <w:rsid w:val="00614765"/>
    <w:rsid w:val="00614856"/>
    <w:rsid w:val="00614A7B"/>
    <w:rsid w:val="00614BF4"/>
    <w:rsid w:val="00614E72"/>
    <w:rsid w:val="006150B0"/>
    <w:rsid w:val="0061526B"/>
    <w:rsid w:val="006153F4"/>
    <w:rsid w:val="00615867"/>
    <w:rsid w:val="006158FA"/>
    <w:rsid w:val="00615E44"/>
    <w:rsid w:val="00616257"/>
    <w:rsid w:val="00616E68"/>
    <w:rsid w:val="006179E5"/>
    <w:rsid w:val="00617A36"/>
    <w:rsid w:val="006202D6"/>
    <w:rsid w:val="0062030B"/>
    <w:rsid w:val="006207CD"/>
    <w:rsid w:val="00620B12"/>
    <w:rsid w:val="00620FE6"/>
    <w:rsid w:val="0062119E"/>
    <w:rsid w:val="0062154B"/>
    <w:rsid w:val="006219FD"/>
    <w:rsid w:val="00621E37"/>
    <w:rsid w:val="00622449"/>
    <w:rsid w:val="00622715"/>
    <w:rsid w:val="00622923"/>
    <w:rsid w:val="00622BB0"/>
    <w:rsid w:val="0062310E"/>
    <w:rsid w:val="006232BA"/>
    <w:rsid w:val="006238FD"/>
    <w:rsid w:val="006242C4"/>
    <w:rsid w:val="0062475F"/>
    <w:rsid w:val="0062587D"/>
    <w:rsid w:val="00625987"/>
    <w:rsid w:val="00626448"/>
    <w:rsid w:val="00626A64"/>
    <w:rsid w:val="0062722E"/>
    <w:rsid w:val="00627580"/>
    <w:rsid w:val="00627C3E"/>
    <w:rsid w:val="00627E56"/>
    <w:rsid w:val="00630260"/>
    <w:rsid w:val="0063043E"/>
    <w:rsid w:val="00630603"/>
    <w:rsid w:val="006307BF"/>
    <w:rsid w:val="00630C10"/>
    <w:rsid w:val="00630EBE"/>
    <w:rsid w:val="006316F6"/>
    <w:rsid w:val="0063179F"/>
    <w:rsid w:val="006317FA"/>
    <w:rsid w:val="00631B1D"/>
    <w:rsid w:val="00631B9F"/>
    <w:rsid w:val="00632315"/>
    <w:rsid w:val="006324B9"/>
    <w:rsid w:val="006324C1"/>
    <w:rsid w:val="006336BC"/>
    <w:rsid w:val="00633A9B"/>
    <w:rsid w:val="00633D56"/>
    <w:rsid w:val="00633D6C"/>
    <w:rsid w:val="00633DD8"/>
    <w:rsid w:val="006340EA"/>
    <w:rsid w:val="00634364"/>
    <w:rsid w:val="0063524F"/>
    <w:rsid w:val="00635C37"/>
    <w:rsid w:val="00635DA7"/>
    <w:rsid w:val="00635E24"/>
    <w:rsid w:val="00635EE6"/>
    <w:rsid w:val="00635FF3"/>
    <w:rsid w:val="00636121"/>
    <w:rsid w:val="00636763"/>
    <w:rsid w:val="0063677D"/>
    <w:rsid w:val="00636B30"/>
    <w:rsid w:val="00636ECD"/>
    <w:rsid w:val="00637001"/>
    <w:rsid w:val="00637573"/>
    <w:rsid w:val="006376C6"/>
    <w:rsid w:val="0064002C"/>
    <w:rsid w:val="00640C49"/>
    <w:rsid w:val="00641071"/>
    <w:rsid w:val="00641679"/>
    <w:rsid w:val="00641A84"/>
    <w:rsid w:val="00641BE2"/>
    <w:rsid w:val="00642143"/>
    <w:rsid w:val="0064251E"/>
    <w:rsid w:val="00642547"/>
    <w:rsid w:val="00642A44"/>
    <w:rsid w:val="00642F07"/>
    <w:rsid w:val="00642FCA"/>
    <w:rsid w:val="006436C9"/>
    <w:rsid w:val="006443AB"/>
    <w:rsid w:val="006443FD"/>
    <w:rsid w:val="00644519"/>
    <w:rsid w:val="006450A4"/>
    <w:rsid w:val="00645243"/>
    <w:rsid w:val="00645CC0"/>
    <w:rsid w:val="00645D58"/>
    <w:rsid w:val="00646598"/>
    <w:rsid w:val="00646999"/>
    <w:rsid w:val="00646CD2"/>
    <w:rsid w:val="0064706E"/>
    <w:rsid w:val="006472E5"/>
    <w:rsid w:val="0064774B"/>
    <w:rsid w:val="00647896"/>
    <w:rsid w:val="006479AF"/>
    <w:rsid w:val="006479C4"/>
    <w:rsid w:val="00650ABD"/>
    <w:rsid w:val="00651338"/>
    <w:rsid w:val="00651670"/>
    <w:rsid w:val="0065192A"/>
    <w:rsid w:val="0065192D"/>
    <w:rsid w:val="00651CF4"/>
    <w:rsid w:val="006522B0"/>
    <w:rsid w:val="00652423"/>
    <w:rsid w:val="006526E5"/>
    <w:rsid w:val="006529C5"/>
    <w:rsid w:val="00652CB0"/>
    <w:rsid w:val="00653345"/>
    <w:rsid w:val="00653571"/>
    <w:rsid w:val="0065371C"/>
    <w:rsid w:val="0065372D"/>
    <w:rsid w:val="00653B8F"/>
    <w:rsid w:val="00653BAA"/>
    <w:rsid w:val="00653ECA"/>
    <w:rsid w:val="00654347"/>
    <w:rsid w:val="0065444F"/>
    <w:rsid w:val="006545E3"/>
    <w:rsid w:val="00654A7F"/>
    <w:rsid w:val="00655107"/>
    <w:rsid w:val="0065523D"/>
    <w:rsid w:val="00655A53"/>
    <w:rsid w:val="00655B14"/>
    <w:rsid w:val="00655F3F"/>
    <w:rsid w:val="00656887"/>
    <w:rsid w:val="00656C76"/>
    <w:rsid w:val="00656CE5"/>
    <w:rsid w:val="00656E7C"/>
    <w:rsid w:val="006571BC"/>
    <w:rsid w:val="006571ED"/>
    <w:rsid w:val="00657407"/>
    <w:rsid w:val="0065771E"/>
    <w:rsid w:val="00657A48"/>
    <w:rsid w:val="00657DD3"/>
    <w:rsid w:val="00657F5C"/>
    <w:rsid w:val="00657FFC"/>
    <w:rsid w:val="00660386"/>
    <w:rsid w:val="0066044C"/>
    <w:rsid w:val="00660896"/>
    <w:rsid w:val="006608AA"/>
    <w:rsid w:val="00660937"/>
    <w:rsid w:val="00660E1B"/>
    <w:rsid w:val="006611E9"/>
    <w:rsid w:val="0066179D"/>
    <w:rsid w:val="0066193C"/>
    <w:rsid w:val="0066232F"/>
    <w:rsid w:val="00662647"/>
    <w:rsid w:val="00662A2B"/>
    <w:rsid w:val="00662F2D"/>
    <w:rsid w:val="0066302C"/>
    <w:rsid w:val="00663360"/>
    <w:rsid w:val="006633A0"/>
    <w:rsid w:val="00663460"/>
    <w:rsid w:val="00663B3C"/>
    <w:rsid w:val="00663F17"/>
    <w:rsid w:val="00663FCF"/>
    <w:rsid w:val="0066467B"/>
    <w:rsid w:val="006646C9"/>
    <w:rsid w:val="00664BAC"/>
    <w:rsid w:val="00665186"/>
    <w:rsid w:val="00666263"/>
    <w:rsid w:val="00666438"/>
    <w:rsid w:val="006668C1"/>
    <w:rsid w:val="006668D3"/>
    <w:rsid w:val="00666BE1"/>
    <w:rsid w:val="00667271"/>
    <w:rsid w:val="00667377"/>
    <w:rsid w:val="00667629"/>
    <w:rsid w:val="00667663"/>
    <w:rsid w:val="00667921"/>
    <w:rsid w:val="00667C48"/>
    <w:rsid w:val="00667DE8"/>
    <w:rsid w:val="00667FAD"/>
    <w:rsid w:val="006700C7"/>
    <w:rsid w:val="00670135"/>
    <w:rsid w:val="00670A07"/>
    <w:rsid w:val="00670FF8"/>
    <w:rsid w:val="00671815"/>
    <w:rsid w:val="0067218C"/>
    <w:rsid w:val="00672DBC"/>
    <w:rsid w:val="00673168"/>
    <w:rsid w:val="00673252"/>
    <w:rsid w:val="006735E1"/>
    <w:rsid w:val="00673C77"/>
    <w:rsid w:val="0067438A"/>
    <w:rsid w:val="006744D5"/>
    <w:rsid w:val="00674963"/>
    <w:rsid w:val="00674F20"/>
    <w:rsid w:val="006753CD"/>
    <w:rsid w:val="0067545B"/>
    <w:rsid w:val="006755C7"/>
    <w:rsid w:val="0067568B"/>
    <w:rsid w:val="00675BD1"/>
    <w:rsid w:val="00675DE4"/>
    <w:rsid w:val="00675F88"/>
    <w:rsid w:val="00675FD0"/>
    <w:rsid w:val="006764C4"/>
    <w:rsid w:val="00676C66"/>
    <w:rsid w:val="00676D64"/>
    <w:rsid w:val="00676F8F"/>
    <w:rsid w:val="0067708B"/>
    <w:rsid w:val="00677EDB"/>
    <w:rsid w:val="00680469"/>
    <w:rsid w:val="006806A0"/>
    <w:rsid w:val="00680849"/>
    <w:rsid w:val="00680936"/>
    <w:rsid w:val="00681651"/>
    <w:rsid w:val="006817CA"/>
    <w:rsid w:val="0068181F"/>
    <w:rsid w:val="00681B41"/>
    <w:rsid w:val="00682108"/>
    <w:rsid w:val="00682676"/>
    <w:rsid w:val="006828CB"/>
    <w:rsid w:val="0068304C"/>
    <w:rsid w:val="00683353"/>
    <w:rsid w:val="00683683"/>
    <w:rsid w:val="00683CBA"/>
    <w:rsid w:val="00683DF6"/>
    <w:rsid w:val="00683E0B"/>
    <w:rsid w:val="00683F70"/>
    <w:rsid w:val="00684848"/>
    <w:rsid w:val="006848B7"/>
    <w:rsid w:val="00684B7E"/>
    <w:rsid w:val="006851E4"/>
    <w:rsid w:val="00685372"/>
    <w:rsid w:val="00685E4A"/>
    <w:rsid w:val="00685F53"/>
    <w:rsid w:val="006860F4"/>
    <w:rsid w:val="0068624B"/>
    <w:rsid w:val="006866A0"/>
    <w:rsid w:val="006868E2"/>
    <w:rsid w:val="0068751F"/>
    <w:rsid w:val="00687A72"/>
    <w:rsid w:val="00687C30"/>
    <w:rsid w:val="00690053"/>
    <w:rsid w:val="006903EA"/>
    <w:rsid w:val="0069081C"/>
    <w:rsid w:val="00690919"/>
    <w:rsid w:val="00690BDD"/>
    <w:rsid w:val="00690D34"/>
    <w:rsid w:val="006911F4"/>
    <w:rsid w:val="006913D9"/>
    <w:rsid w:val="00691485"/>
    <w:rsid w:val="006915C2"/>
    <w:rsid w:val="006917F7"/>
    <w:rsid w:val="00691EFB"/>
    <w:rsid w:val="00691FAD"/>
    <w:rsid w:val="00692610"/>
    <w:rsid w:val="006929B3"/>
    <w:rsid w:val="00692B0A"/>
    <w:rsid w:val="00692DCA"/>
    <w:rsid w:val="00693C3F"/>
    <w:rsid w:val="00693D90"/>
    <w:rsid w:val="00694354"/>
    <w:rsid w:val="00694646"/>
    <w:rsid w:val="00694BAF"/>
    <w:rsid w:val="00695628"/>
    <w:rsid w:val="006956C8"/>
    <w:rsid w:val="00695D52"/>
    <w:rsid w:val="006968BF"/>
    <w:rsid w:val="00696BC1"/>
    <w:rsid w:val="00696F0A"/>
    <w:rsid w:val="006972F6"/>
    <w:rsid w:val="00697949"/>
    <w:rsid w:val="00697C64"/>
    <w:rsid w:val="006A008F"/>
    <w:rsid w:val="006A0759"/>
    <w:rsid w:val="006A0CA3"/>
    <w:rsid w:val="006A1B39"/>
    <w:rsid w:val="006A1E0E"/>
    <w:rsid w:val="006A2275"/>
    <w:rsid w:val="006A300B"/>
    <w:rsid w:val="006A31AA"/>
    <w:rsid w:val="006A4451"/>
    <w:rsid w:val="006A471B"/>
    <w:rsid w:val="006A49D8"/>
    <w:rsid w:val="006A507F"/>
    <w:rsid w:val="006A55F0"/>
    <w:rsid w:val="006A5D8C"/>
    <w:rsid w:val="006A5E62"/>
    <w:rsid w:val="006A649C"/>
    <w:rsid w:val="006A6838"/>
    <w:rsid w:val="006A691C"/>
    <w:rsid w:val="006A6934"/>
    <w:rsid w:val="006A6C5A"/>
    <w:rsid w:val="006A6FB7"/>
    <w:rsid w:val="006A721C"/>
    <w:rsid w:val="006A7A92"/>
    <w:rsid w:val="006A7E38"/>
    <w:rsid w:val="006A7EFD"/>
    <w:rsid w:val="006B015C"/>
    <w:rsid w:val="006B07E0"/>
    <w:rsid w:val="006B0CD3"/>
    <w:rsid w:val="006B0FBC"/>
    <w:rsid w:val="006B101D"/>
    <w:rsid w:val="006B1295"/>
    <w:rsid w:val="006B1A97"/>
    <w:rsid w:val="006B1F11"/>
    <w:rsid w:val="006B24DE"/>
    <w:rsid w:val="006B2652"/>
    <w:rsid w:val="006B2749"/>
    <w:rsid w:val="006B27D2"/>
    <w:rsid w:val="006B2D1B"/>
    <w:rsid w:val="006B3258"/>
    <w:rsid w:val="006B3299"/>
    <w:rsid w:val="006B32FE"/>
    <w:rsid w:val="006B35D9"/>
    <w:rsid w:val="006B39C9"/>
    <w:rsid w:val="006B4098"/>
    <w:rsid w:val="006B45C5"/>
    <w:rsid w:val="006B4A8A"/>
    <w:rsid w:val="006B4D3A"/>
    <w:rsid w:val="006B4F81"/>
    <w:rsid w:val="006B53E9"/>
    <w:rsid w:val="006B5519"/>
    <w:rsid w:val="006B595E"/>
    <w:rsid w:val="006B5C31"/>
    <w:rsid w:val="006B6522"/>
    <w:rsid w:val="006B6623"/>
    <w:rsid w:val="006B75E2"/>
    <w:rsid w:val="006B79FD"/>
    <w:rsid w:val="006B7D86"/>
    <w:rsid w:val="006C0FF7"/>
    <w:rsid w:val="006C134D"/>
    <w:rsid w:val="006C1387"/>
    <w:rsid w:val="006C14B4"/>
    <w:rsid w:val="006C18E4"/>
    <w:rsid w:val="006C1A49"/>
    <w:rsid w:val="006C1E24"/>
    <w:rsid w:val="006C257E"/>
    <w:rsid w:val="006C29F7"/>
    <w:rsid w:val="006C2E14"/>
    <w:rsid w:val="006C2F71"/>
    <w:rsid w:val="006C3CF5"/>
    <w:rsid w:val="006C4077"/>
    <w:rsid w:val="006C40B0"/>
    <w:rsid w:val="006C45D2"/>
    <w:rsid w:val="006C48F4"/>
    <w:rsid w:val="006C4AF5"/>
    <w:rsid w:val="006C4D7A"/>
    <w:rsid w:val="006C5336"/>
    <w:rsid w:val="006C578D"/>
    <w:rsid w:val="006C5905"/>
    <w:rsid w:val="006C5B91"/>
    <w:rsid w:val="006C5C10"/>
    <w:rsid w:val="006C5D3C"/>
    <w:rsid w:val="006C5E64"/>
    <w:rsid w:val="006C69C1"/>
    <w:rsid w:val="006C7001"/>
    <w:rsid w:val="006C7218"/>
    <w:rsid w:val="006C7C36"/>
    <w:rsid w:val="006C7C63"/>
    <w:rsid w:val="006D014A"/>
    <w:rsid w:val="006D066E"/>
    <w:rsid w:val="006D0BEA"/>
    <w:rsid w:val="006D0C5E"/>
    <w:rsid w:val="006D0DCF"/>
    <w:rsid w:val="006D225F"/>
    <w:rsid w:val="006D23B9"/>
    <w:rsid w:val="006D271E"/>
    <w:rsid w:val="006D2C1D"/>
    <w:rsid w:val="006D2CC0"/>
    <w:rsid w:val="006D2DE6"/>
    <w:rsid w:val="006D3217"/>
    <w:rsid w:val="006D3308"/>
    <w:rsid w:val="006D356D"/>
    <w:rsid w:val="006D3D81"/>
    <w:rsid w:val="006D3E11"/>
    <w:rsid w:val="006D3E1A"/>
    <w:rsid w:val="006D3F77"/>
    <w:rsid w:val="006D56CB"/>
    <w:rsid w:val="006D5BDC"/>
    <w:rsid w:val="006D5FD7"/>
    <w:rsid w:val="006D60BE"/>
    <w:rsid w:val="006D6633"/>
    <w:rsid w:val="006D6732"/>
    <w:rsid w:val="006D67E3"/>
    <w:rsid w:val="006D6A1C"/>
    <w:rsid w:val="006D6DD3"/>
    <w:rsid w:val="006D6F5B"/>
    <w:rsid w:val="006D706B"/>
    <w:rsid w:val="006D721E"/>
    <w:rsid w:val="006D74CB"/>
    <w:rsid w:val="006D7BD9"/>
    <w:rsid w:val="006D7E15"/>
    <w:rsid w:val="006E0294"/>
    <w:rsid w:val="006E078D"/>
    <w:rsid w:val="006E1AE6"/>
    <w:rsid w:val="006E1C3C"/>
    <w:rsid w:val="006E1FC6"/>
    <w:rsid w:val="006E2754"/>
    <w:rsid w:val="006E2F5B"/>
    <w:rsid w:val="006E35D0"/>
    <w:rsid w:val="006E4059"/>
    <w:rsid w:val="006E41F8"/>
    <w:rsid w:val="006E489C"/>
    <w:rsid w:val="006E5644"/>
    <w:rsid w:val="006E579E"/>
    <w:rsid w:val="006E5831"/>
    <w:rsid w:val="006E5866"/>
    <w:rsid w:val="006E5FEF"/>
    <w:rsid w:val="006E6541"/>
    <w:rsid w:val="006E6B6B"/>
    <w:rsid w:val="006E7031"/>
    <w:rsid w:val="006E74EF"/>
    <w:rsid w:val="006E7682"/>
    <w:rsid w:val="006E7C2C"/>
    <w:rsid w:val="006F0566"/>
    <w:rsid w:val="006F0788"/>
    <w:rsid w:val="006F0A00"/>
    <w:rsid w:val="006F0A8B"/>
    <w:rsid w:val="006F260D"/>
    <w:rsid w:val="006F2D25"/>
    <w:rsid w:val="006F35FA"/>
    <w:rsid w:val="006F383C"/>
    <w:rsid w:val="006F3D12"/>
    <w:rsid w:val="006F4E79"/>
    <w:rsid w:val="006F5239"/>
    <w:rsid w:val="006F53BD"/>
    <w:rsid w:val="006F5EA1"/>
    <w:rsid w:val="006F62A7"/>
    <w:rsid w:val="006F631A"/>
    <w:rsid w:val="006F70FC"/>
    <w:rsid w:val="006F74CD"/>
    <w:rsid w:val="006F7946"/>
    <w:rsid w:val="006F7B73"/>
    <w:rsid w:val="007002BB"/>
    <w:rsid w:val="00700747"/>
    <w:rsid w:val="00700BAD"/>
    <w:rsid w:val="00700CD9"/>
    <w:rsid w:val="00701573"/>
    <w:rsid w:val="0070158C"/>
    <w:rsid w:val="007015BE"/>
    <w:rsid w:val="007018A0"/>
    <w:rsid w:val="00701AD6"/>
    <w:rsid w:val="00701CFF"/>
    <w:rsid w:val="00701E76"/>
    <w:rsid w:val="0070321D"/>
    <w:rsid w:val="00703E31"/>
    <w:rsid w:val="007045FE"/>
    <w:rsid w:val="00704628"/>
    <w:rsid w:val="00704A1F"/>
    <w:rsid w:val="007050CD"/>
    <w:rsid w:val="007050DE"/>
    <w:rsid w:val="0070559C"/>
    <w:rsid w:val="00705FD6"/>
    <w:rsid w:val="007062F9"/>
    <w:rsid w:val="007066F0"/>
    <w:rsid w:val="00706C19"/>
    <w:rsid w:val="007071CC"/>
    <w:rsid w:val="0070727D"/>
    <w:rsid w:val="00707CC6"/>
    <w:rsid w:val="0071007C"/>
    <w:rsid w:val="00710493"/>
    <w:rsid w:val="00710663"/>
    <w:rsid w:val="007108B0"/>
    <w:rsid w:val="00710CB7"/>
    <w:rsid w:val="00710E9E"/>
    <w:rsid w:val="007111CD"/>
    <w:rsid w:val="007112A8"/>
    <w:rsid w:val="00712185"/>
    <w:rsid w:val="0071243B"/>
    <w:rsid w:val="007124E2"/>
    <w:rsid w:val="007127AE"/>
    <w:rsid w:val="007132DB"/>
    <w:rsid w:val="00713BAD"/>
    <w:rsid w:val="00713D98"/>
    <w:rsid w:val="007144E0"/>
    <w:rsid w:val="00714551"/>
    <w:rsid w:val="00714ECF"/>
    <w:rsid w:val="007152B4"/>
    <w:rsid w:val="007158A3"/>
    <w:rsid w:val="00715A9A"/>
    <w:rsid w:val="00715BA3"/>
    <w:rsid w:val="0071626D"/>
    <w:rsid w:val="0071654D"/>
    <w:rsid w:val="0071663C"/>
    <w:rsid w:val="00716D95"/>
    <w:rsid w:val="00717165"/>
    <w:rsid w:val="00717235"/>
    <w:rsid w:val="0071744E"/>
    <w:rsid w:val="007176BB"/>
    <w:rsid w:val="0072030A"/>
    <w:rsid w:val="0072053F"/>
    <w:rsid w:val="007209E6"/>
    <w:rsid w:val="0072163A"/>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4998"/>
    <w:rsid w:val="00725535"/>
    <w:rsid w:val="0072587A"/>
    <w:rsid w:val="00725B10"/>
    <w:rsid w:val="00726291"/>
    <w:rsid w:val="007262BF"/>
    <w:rsid w:val="007262C3"/>
    <w:rsid w:val="007266C9"/>
    <w:rsid w:val="007268A9"/>
    <w:rsid w:val="00727043"/>
    <w:rsid w:val="007270EC"/>
    <w:rsid w:val="007271F4"/>
    <w:rsid w:val="007279AD"/>
    <w:rsid w:val="00727D39"/>
    <w:rsid w:val="0073049C"/>
    <w:rsid w:val="00730658"/>
    <w:rsid w:val="00730811"/>
    <w:rsid w:val="00730A5F"/>
    <w:rsid w:val="007318B6"/>
    <w:rsid w:val="007318F6"/>
    <w:rsid w:val="00731CE0"/>
    <w:rsid w:val="00731E98"/>
    <w:rsid w:val="00732B7B"/>
    <w:rsid w:val="00732B86"/>
    <w:rsid w:val="00732E30"/>
    <w:rsid w:val="0073309C"/>
    <w:rsid w:val="00733149"/>
    <w:rsid w:val="0073323D"/>
    <w:rsid w:val="00733BE4"/>
    <w:rsid w:val="00733D8C"/>
    <w:rsid w:val="00733E75"/>
    <w:rsid w:val="007340E7"/>
    <w:rsid w:val="00734444"/>
    <w:rsid w:val="007344B0"/>
    <w:rsid w:val="0073459E"/>
    <w:rsid w:val="00734A0C"/>
    <w:rsid w:val="00734B40"/>
    <w:rsid w:val="00734D98"/>
    <w:rsid w:val="00734EDA"/>
    <w:rsid w:val="00735AD7"/>
    <w:rsid w:val="00735F97"/>
    <w:rsid w:val="0073676E"/>
    <w:rsid w:val="0073677E"/>
    <w:rsid w:val="00740584"/>
    <w:rsid w:val="007406CB"/>
    <w:rsid w:val="0074139D"/>
    <w:rsid w:val="00742DC0"/>
    <w:rsid w:val="00742F01"/>
    <w:rsid w:val="0074388B"/>
    <w:rsid w:val="00743ED1"/>
    <w:rsid w:val="00743FB5"/>
    <w:rsid w:val="00744BA8"/>
    <w:rsid w:val="00744D53"/>
    <w:rsid w:val="00744DF8"/>
    <w:rsid w:val="007467B2"/>
    <w:rsid w:val="0074712A"/>
    <w:rsid w:val="007471A1"/>
    <w:rsid w:val="0074737D"/>
    <w:rsid w:val="00747402"/>
    <w:rsid w:val="00747561"/>
    <w:rsid w:val="00747D16"/>
    <w:rsid w:val="00750CC2"/>
    <w:rsid w:val="00751182"/>
    <w:rsid w:val="0075177A"/>
    <w:rsid w:val="00751E41"/>
    <w:rsid w:val="00752138"/>
    <w:rsid w:val="00752563"/>
    <w:rsid w:val="0075298A"/>
    <w:rsid w:val="00752C0C"/>
    <w:rsid w:val="00752D97"/>
    <w:rsid w:val="00753771"/>
    <w:rsid w:val="00753CA2"/>
    <w:rsid w:val="007540EF"/>
    <w:rsid w:val="00754443"/>
    <w:rsid w:val="00754912"/>
    <w:rsid w:val="00755045"/>
    <w:rsid w:val="007551AD"/>
    <w:rsid w:val="00755486"/>
    <w:rsid w:val="00755528"/>
    <w:rsid w:val="00755762"/>
    <w:rsid w:val="00755B1F"/>
    <w:rsid w:val="00755C31"/>
    <w:rsid w:val="00755F6D"/>
    <w:rsid w:val="00755FE5"/>
    <w:rsid w:val="00756508"/>
    <w:rsid w:val="00757246"/>
    <w:rsid w:val="00757317"/>
    <w:rsid w:val="0075780C"/>
    <w:rsid w:val="0075791A"/>
    <w:rsid w:val="007603D2"/>
    <w:rsid w:val="00760CDC"/>
    <w:rsid w:val="00760E7C"/>
    <w:rsid w:val="0076149C"/>
    <w:rsid w:val="007615DB"/>
    <w:rsid w:val="00761679"/>
    <w:rsid w:val="00761CE9"/>
    <w:rsid w:val="00761E21"/>
    <w:rsid w:val="00762283"/>
    <w:rsid w:val="00762941"/>
    <w:rsid w:val="00762A17"/>
    <w:rsid w:val="00762BF4"/>
    <w:rsid w:val="00762FD5"/>
    <w:rsid w:val="00763168"/>
    <w:rsid w:val="00763294"/>
    <w:rsid w:val="00763298"/>
    <w:rsid w:val="007633C7"/>
    <w:rsid w:val="0076385D"/>
    <w:rsid w:val="00763A21"/>
    <w:rsid w:val="00764089"/>
    <w:rsid w:val="007644D1"/>
    <w:rsid w:val="007645F6"/>
    <w:rsid w:val="007646BB"/>
    <w:rsid w:val="00764787"/>
    <w:rsid w:val="00764A66"/>
    <w:rsid w:val="00764A8E"/>
    <w:rsid w:val="00765583"/>
    <w:rsid w:val="0076570F"/>
    <w:rsid w:val="007665CB"/>
    <w:rsid w:val="007666B3"/>
    <w:rsid w:val="00766869"/>
    <w:rsid w:val="00766D2F"/>
    <w:rsid w:val="00766E82"/>
    <w:rsid w:val="00766F9B"/>
    <w:rsid w:val="0076741D"/>
    <w:rsid w:val="007674A5"/>
    <w:rsid w:val="00767694"/>
    <w:rsid w:val="00770079"/>
    <w:rsid w:val="0077017D"/>
    <w:rsid w:val="007701EB"/>
    <w:rsid w:val="00770621"/>
    <w:rsid w:val="00770706"/>
    <w:rsid w:val="00770A02"/>
    <w:rsid w:val="00770E42"/>
    <w:rsid w:val="00771302"/>
    <w:rsid w:val="00771A89"/>
    <w:rsid w:val="00771B6E"/>
    <w:rsid w:val="00771C72"/>
    <w:rsid w:val="00771CE2"/>
    <w:rsid w:val="00772038"/>
    <w:rsid w:val="0077217A"/>
    <w:rsid w:val="00772639"/>
    <w:rsid w:val="007728F0"/>
    <w:rsid w:val="007729DC"/>
    <w:rsid w:val="00772DE0"/>
    <w:rsid w:val="007731ED"/>
    <w:rsid w:val="00773851"/>
    <w:rsid w:val="00773F9D"/>
    <w:rsid w:val="0077420E"/>
    <w:rsid w:val="00774620"/>
    <w:rsid w:val="00774646"/>
    <w:rsid w:val="00774CD0"/>
    <w:rsid w:val="00775027"/>
    <w:rsid w:val="0077538C"/>
    <w:rsid w:val="00775951"/>
    <w:rsid w:val="00775B6E"/>
    <w:rsid w:val="00775B79"/>
    <w:rsid w:val="00775CDA"/>
    <w:rsid w:val="00775E85"/>
    <w:rsid w:val="007760EC"/>
    <w:rsid w:val="007761A5"/>
    <w:rsid w:val="007762B7"/>
    <w:rsid w:val="00776BAB"/>
    <w:rsid w:val="00777040"/>
    <w:rsid w:val="0077741C"/>
    <w:rsid w:val="0077792E"/>
    <w:rsid w:val="00777B91"/>
    <w:rsid w:val="00780508"/>
    <w:rsid w:val="0078092E"/>
    <w:rsid w:val="00780BFB"/>
    <w:rsid w:val="007810FD"/>
    <w:rsid w:val="007816A1"/>
    <w:rsid w:val="00781718"/>
    <w:rsid w:val="00781BF3"/>
    <w:rsid w:val="00781CE1"/>
    <w:rsid w:val="007829CC"/>
    <w:rsid w:val="00782AC3"/>
    <w:rsid w:val="00782F09"/>
    <w:rsid w:val="0078329E"/>
    <w:rsid w:val="007835D8"/>
    <w:rsid w:val="007838CE"/>
    <w:rsid w:val="00783BD5"/>
    <w:rsid w:val="00783C28"/>
    <w:rsid w:val="00784352"/>
    <w:rsid w:val="00784363"/>
    <w:rsid w:val="00784C1D"/>
    <w:rsid w:val="00784DC7"/>
    <w:rsid w:val="007854A0"/>
    <w:rsid w:val="0078592D"/>
    <w:rsid w:val="00785AF4"/>
    <w:rsid w:val="00785E49"/>
    <w:rsid w:val="00786596"/>
    <w:rsid w:val="00786931"/>
    <w:rsid w:val="00787790"/>
    <w:rsid w:val="00787850"/>
    <w:rsid w:val="00787B2D"/>
    <w:rsid w:val="00787F99"/>
    <w:rsid w:val="0079000A"/>
    <w:rsid w:val="00790058"/>
    <w:rsid w:val="00790C95"/>
    <w:rsid w:val="007913A1"/>
    <w:rsid w:val="00791817"/>
    <w:rsid w:val="00792B02"/>
    <w:rsid w:val="00792BFD"/>
    <w:rsid w:val="00793432"/>
    <w:rsid w:val="00793B7E"/>
    <w:rsid w:val="00793D81"/>
    <w:rsid w:val="00793E92"/>
    <w:rsid w:val="007940E8"/>
    <w:rsid w:val="0079425D"/>
    <w:rsid w:val="0079441F"/>
    <w:rsid w:val="0079451D"/>
    <w:rsid w:val="00794709"/>
    <w:rsid w:val="007948B0"/>
    <w:rsid w:val="00794AE0"/>
    <w:rsid w:val="00794EA5"/>
    <w:rsid w:val="0079500D"/>
    <w:rsid w:val="007950C6"/>
    <w:rsid w:val="00795112"/>
    <w:rsid w:val="00795192"/>
    <w:rsid w:val="00795204"/>
    <w:rsid w:val="007956BE"/>
    <w:rsid w:val="00795F34"/>
    <w:rsid w:val="00795F88"/>
    <w:rsid w:val="00796467"/>
    <w:rsid w:val="00796AB1"/>
    <w:rsid w:val="007972E9"/>
    <w:rsid w:val="00797708"/>
    <w:rsid w:val="00797DE3"/>
    <w:rsid w:val="007A0487"/>
    <w:rsid w:val="007A08D8"/>
    <w:rsid w:val="007A0C3D"/>
    <w:rsid w:val="007A0C93"/>
    <w:rsid w:val="007A18AD"/>
    <w:rsid w:val="007A1BA8"/>
    <w:rsid w:val="007A1F08"/>
    <w:rsid w:val="007A2101"/>
    <w:rsid w:val="007A26E3"/>
    <w:rsid w:val="007A2AF8"/>
    <w:rsid w:val="007A2C04"/>
    <w:rsid w:val="007A2E95"/>
    <w:rsid w:val="007A34FF"/>
    <w:rsid w:val="007A360F"/>
    <w:rsid w:val="007A3660"/>
    <w:rsid w:val="007A3AB3"/>
    <w:rsid w:val="007A3CAE"/>
    <w:rsid w:val="007A3E11"/>
    <w:rsid w:val="007A3F35"/>
    <w:rsid w:val="007A40AF"/>
    <w:rsid w:val="007A416F"/>
    <w:rsid w:val="007A42E4"/>
    <w:rsid w:val="007A42EE"/>
    <w:rsid w:val="007A443A"/>
    <w:rsid w:val="007A462F"/>
    <w:rsid w:val="007A4BBC"/>
    <w:rsid w:val="007A4E36"/>
    <w:rsid w:val="007A50DB"/>
    <w:rsid w:val="007A568C"/>
    <w:rsid w:val="007A5D61"/>
    <w:rsid w:val="007A5E89"/>
    <w:rsid w:val="007A5E8F"/>
    <w:rsid w:val="007A5EC2"/>
    <w:rsid w:val="007A6526"/>
    <w:rsid w:val="007A653F"/>
    <w:rsid w:val="007A65DC"/>
    <w:rsid w:val="007A6EDB"/>
    <w:rsid w:val="007A70EA"/>
    <w:rsid w:val="007A7252"/>
    <w:rsid w:val="007A7496"/>
    <w:rsid w:val="007A7E34"/>
    <w:rsid w:val="007B00A9"/>
    <w:rsid w:val="007B019D"/>
    <w:rsid w:val="007B0A03"/>
    <w:rsid w:val="007B0B25"/>
    <w:rsid w:val="007B0D3E"/>
    <w:rsid w:val="007B0F52"/>
    <w:rsid w:val="007B118D"/>
    <w:rsid w:val="007B17B7"/>
    <w:rsid w:val="007B18BB"/>
    <w:rsid w:val="007B1A90"/>
    <w:rsid w:val="007B1C2A"/>
    <w:rsid w:val="007B2427"/>
    <w:rsid w:val="007B253D"/>
    <w:rsid w:val="007B2A2F"/>
    <w:rsid w:val="007B2C23"/>
    <w:rsid w:val="007B2F15"/>
    <w:rsid w:val="007B32DF"/>
    <w:rsid w:val="007B3974"/>
    <w:rsid w:val="007B3A19"/>
    <w:rsid w:val="007B40C6"/>
    <w:rsid w:val="007B43DB"/>
    <w:rsid w:val="007B491A"/>
    <w:rsid w:val="007B4C26"/>
    <w:rsid w:val="007B4C2B"/>
    <w:rsid w:val="007B4EDF"/>
    <w:rsid w:val="007B56DA"/>
    <w:rsid w:val="007B6390"/>
    <w:rsid w:val="007B63B7"/>
    <w:rsid w:val="007B63DE"/>
    <w:rsid w:val="007B67FA"/>
    <w:rsid w:val="007B6F3A"/>
    <w:rsid w:val="007C0474"/>
    <w:rsid w:val="007C0D94"/>
    <w:rsid w:val="007C1281"/>
    <w:rsid w:val="007C130C"/>
    <w:rsid w:val="007C14A1"/>
    <w:rsid w:val="007C1588"/>
    <w:rsid w:val="007C15B3"/>
    <w:rsid w:val="007C1C02"/>
    <w:rsid w:val="007C1F3E"/>
    <w:rsid w:val="007C221F"/>
    <w:rsid w:val="007C23CE"/>
    <w:rsid w:val="007C2A09"/>
    <w:rsid w:val="007C3FD7"/>
    <w:rsid w:val="007C419D"/>
    <w:rsid w:val="007C4B5A"/>
    <w:rsid w:val="007C4E75"/>
    <w:rsid w:val="007C5078"/>
    <w:rsid w:val="007C51CC"/>
    <w:rsid w:val="007C53BD"/>
    <w:rsid w:val="007C581B"/>
    <w:rsid w:val="007C59BC"/>
    <w:rsid w:val="007C64AD"/>
    <w:rsid w:val="007C69C9"/>
    <w:rsid w:val="007C6CBB"/>
    <w:rsid w:val="007C747D"/>
    <w:rsid w:val="007C775D"/>
    <w:rsid w:val="007C7B0F"/>
    <w:rsid w:val="007C7C48"/>
    <w:rsid w:val="007C7D4D"/>
    <w:rsid w:val="007D0969"/>
    <w:rsid w:val="007D0CE3"/>
    <w:rsid w:val="007D1400"/>
    <w:rsid w:val="007D14C5"/>
    <w:rsid w:val="007D150F"/>
    <w:rsid w:val="007D198F"/>
    <w:rsid w:val="007D2D64"/>
    <w:rsid w:val="007D3399"/>
    <w:rsid w:val="007D3802"/>
    <w:rsid w:val="007D3981"/>
    <w:rsid w:val="007D3C8B"/>
    <w:rsid w:val="007D4186"/>
    <w:rsid w:val="007D4843"/>
    <w:rsid w:val="007D54CA"/>
    <w:rsid w:val="007D632E"/>
    <w:rsid w:val="007D63BD"/>
    <w:rsid w:val="007D7062"/>
    <w:rsid w:val="007D708D"/>
    <w:rsid w:val="007D73A1"/>
    <w:rsid w:val="007D7825"/>
    <w:rsid w:val="007D7C50"/>
    <w:rsid w:val="007D7CBD"/>
    <w:rsid w:val="007D7D6C"/>
    <w:rsid w:val="007E00C5"/>
    <w:rsid w:val="007E03C3"/>
    <w:rsid w:val="007E10DE"/>
    <w:rsid w:val="007E1B08"/>
    <w:rsid w:val="007E21BF"/>
    <w:rsid w:val="007E2618"/>
    <w:rsid w:val="007E26B4"/>
    <w:rsid w:val="007E2937"/>
    <w:rsid w:val="007E2AAA"/>
    <w:rsid w:val="007E2EDF"/>
    <w:rsid w:val="007E32DB"/>
    <w:rsid w:val="007E330B"/>
    <w:rsid w:val="007E334A"/>
    <w:rsid w:val="007E3C9A"/>
    <w:rsid w:val="007E4C1C"/>
    <w:rsid w:val="007E4C75"/>
    <w:rsid w:val="007E4D48"/>
    <w:rsid w:val="007E4EFE"/>
    <w:rsid w:val="007E57D6"/>
    <w:rsid w:val="007E5BF1"/>
    <w:rsid w:val="007E5C25"/>
    <w:rsid w:val="007E5CA0"/>
    <w:rsid w:val="007E604B"/>
    <w:rsid w:val="007E69E3"/>
    <w:rsid w:val="007E6A21"/>
    <w:rsid w:val="007E6B99"/>
    <w:rsid w:val="007E71C0"/>
    <w:rsid w:val="007E75FA"/>
    <w:rsid w:val="007F034B"/>
    <w:rsid w:val="007F03A4"/>
    <w:rsid w:val="007F0A6A"/>
    <w:rsid w:val="007F0B6B"/>
    <w:rsid w:val="007F0CEC"/>
    <w:rsid w:val="007F0FA1"/>
    <w:rsid w:val="007F110E"/>
    <w:rsid w:val="007F112B"/>
    <w:rsid w:val="007F134A"/>
    <w:rsid w:val="007F13D0"/>
    <w:rsid w:val="007F146A"/>
    <w:rsid w:val="007F1A31"/>
    <w:rsid w:val="007F1A60"/>
    <w:rsid w:val="007F1A87"/>
    <w:rsid w:val="007F1AC5"/>
    <w:rsid w:val="007F1CD9"/>
    <w:rsid w:val="007F1E3F"/>
    <w:rsid w:val="007F1EA8"/>
    <w:rsid w:val="007F2098"/>
    <w:rsid w:val="007F2523"/>
    <w:rsid w:val="007F2F75"/>
    <w:rsid w:val="007F2FED"/>
    <w:rsid w:val="007F32B5"/>
    <w:rsid w:val="007F35AD"/>
    <w:rsid w:val="007F3C70"/>
    <w:rsid w:val="007F4412"/>
    <w:rsid w:val="007F471B"/>
    <w:rsid w:val="007F478C"/>
    <w:rsid w:val="007F4B10"/>
    <w:rsid w:val="007F4BEA"/>
    <w:rsid w:val="007F4CB3"/>
    <w:rsid w:val="007F4CB5"/>
    <w:rsid w:val="007F4D4A"/>
    <w:rsid w:val="007F4EB7"/>
    <w:rsid w:val="007F4F1C"/>
    <w:rsid w:val="007F55D9"/>
    <w:rsid w:val="007F56E4"/>
    <w:rsid w:val="007F586D"/>
    <w:rsid w:val="007F5F25"/>
    <w:rsid w:val="007F65C0"/>
    <w:rsid w:val="007F6819"/>
    <w:rsid w:val="007F6A1F"/>
    <w:rsid w:val="007F6FB0"/>
    <w:rsid w:val="007F7017"/>
    <w:rsid w:val="007F7FD1"/>
    <w:rsid w:val="00800B74"/>
    <w:rsid w:val="00800F67"/>
    <w:rsid w:val="008010FA"/>
    <w:rsid w:val="00801971"/>
    <w:rsid w:val="00802278"/>
    <w:rsid w:val="00802322"/>
    <w:rsid w:val="008024DD"/>
    <w:rsid w:val="0080273A"/>
    <w:rsid w:val="00802796"/>
    <w:rsid w:val="00802808"/>
    <w:rsid w:val="00802847"/>
    <w:rsid w:val="00802F0E"/>
    <w:rsid w:val="00803079"/>
    <w:rsid w:val="00803273"/>
    <w:rsid w:val="00803AA5"/>
    <w:rsid w:val="00803FF8"/>
    <w:rsid w:val="008045DF"/>
    <w:rsid w:val="008049E2"/>
    <w:rsid w:val="00804EF8"/>
    <w:rsid w:val="00804F0C"/>
    <w:rsid w:val="0080518D"/>
    <w:rsid w:val="008054D6"/>
    <w:rsid w:val="008056AF"/>
    <w:rsid w:val="00805743"/>
    <w:rsid w:val="00805B00"/>
    <w:rsid w:val="00805F2E"/>
    <w:rsid w:val="00806021"/>
    <w:rsid w:val="00806098"/>
    <w:rsid w:val="00807ADA"/>
    <w:rsid w:val="00807CD1"/>
    <w:rsid w:val="00807DC4"/>
    <w:rsid w:val="00810200"/>
    <w:rsid w:val="00810CC3"/>
    <w:rsid w:val="008112D5"/>
    <w:rsid w:val="0081179A"/>
    <w:rsid w:val="00811871"/>
    <w:rsid w:val="0081192E"/>
    <w:rsid w:val="00811B66"/>
    <w:rsid w:val="00811E3E"/>
    <w:rsid w:val="008123FD"/>
    <w:rsid w:val="00812498"/>
    <w:rsid w:val="00812A79"/>
    <w:rsid w:val="00813090"/>
    <w:rsid w:val="0081362A"/>
    <w:rsid w:val="00813646"/>
    <w:rsid w:val="00813EA4"/>
    <w:rsid w:val="00813EBF"/>
    <w:rsid w:val="0081437D"/>
    <w:rsid w:val="008144FC"/>
    <w:rsid w:val="0081530C"/>
    <w:rsid w:val="008154F0"/>
    <w:rsid w:val="00815BE5"/>
    <w:rsid w:val="008164C8"/>
    <w:rsid w:val="0081666F"/>
    <w:rsid w:val="008169D3"/>
    <w:rsid w:val="00817171"/>
    <w:rsid w:val="008173AA"/>
    <w:rsid w:val="008178AF"/>
    <w:rsid w:val="008205E7"/>
    <w:rsid w:val="0082062E"/>
    <w:rsid w:val="008207D5"/>
    <w:rsid w:val="00821808"/>
    <w:rsid w:val="00821E2D"/>
    <w:rsid w:val="0082227C"/>
    <w:rsid w:val="00822495"/>
    <w:rsid w:val="00822501"/>
    <w:rsid w:val="00822895"/>
    <w:rsid w:val="00822B52"/>
    <w:rsid w:val="008230AA"/>
    <w:rsid w:val="00823697"/>
    <w:rsid w:val="00823801"/>
    <w:rsid w:val="00823862"/>
    <w:rsid w:val="00823868"/>
    <w:rsid w:val="00823DA8"/>
    <w:rsid w:val="00823F61"/>
    <w:rsid w:val="008240C5"/>
    <w:rsid w:val="00824284"/>
    <w:rsid w:val="008248BF"/>
    <w:rsid w:val="00824C2C"/>
    <w:rsid w:val="00825249"/>
    <w:rsid w:val="008258AE"/>
    <w:rsid w:val="00825967"/>
    <w:rsid w:val="0082607A"/>
    <w:rsid w:val="0082661C"/>
    <w:rsid w:val="00826972"/>
    <w:rsid w:val="00826C17"/>
    <w:rsid w:val="0082765C"/>
    <w:rsid w:val="00827773"/>
    <w:rsid w:val="00827CD1"/>
    <w:rsid w:val="0083021B"/>
    <w:rsid w:val="00830952"/>
    <w:rsid w:val="00830B39"/>
    <w:rsid w:val="00831138"/>
    <w:rsid w:val="0083129F"/>
    <w:rsid w:val="00832268"/>
    <w:rsid w:val="008322AF"/>
    <w:rsid w:val="008322E1"/>
    <w:rsid w:val="00832350"/>
    <w:rsid w:val="00832627"/>
    <w:rsid w:val="008328A8"/>
    <w:rsid w:val="00832EF5"/>
    <w:rsid w:val="008333E0"/>
    <w:rsid w:val="008337CC"/>
    <w:rsid w:val="008337DB"/>
    <w:rsid w:val="008338A6"/>
    <w:rsid w:val="00833C8A"/>
    <w:rsid w:val="008342E6"/>
    <w:rsid w:val="00834C0F"/>
    <w:rsid w:val="00835412"/>
    <w:rsid w:val="008355C9"/>
    <w:rsid w:val="00835A91"/>
    <w:rsid w:val="00835E76"/>
    <w:rsid w:val="00835F59"/>
    <w:rsid w:val="00836530"/>
    <w:rsid w:val="00836C98"/>
    <w:rsid w:val="008373C8"/>
    <w:rsid w:val="00837B90"/>
    <w:rsid w:val="008400B5"/>
    <w:rsid w:val="00840411"/>
    <w:rsid w:val="00840C86"/>
    <w:rsid w:val="008410A6"/>
    <w:rsid w:val="008411DB"/>
    <w:rsid w:val="0084132D"/>
    <w:rsid w:val="00841381"/>
    <w:rsid w:val="00841518"/>
    <w:rsid w:val="00841667"/>
    <w:rsid w:val="008416C8"/>
    <w:rsid w:val="00841733"/>
    <w:rsid w:val="0084182A"/>
    <w:rsid w:val="00841840"/>
    <w:rsid w:val="00841A43"/>
    <w:rsid w:val="00842182"/>
    <w:rsid w:val="008425CA"/>
    <w:rsid w:val="008428C8"/>
    <w:rsid w:val="0084299D"/>
    <w:rsid w:val="00842EC1"/>
    <w:rsid w:val="00842FA3"/>
    <w:rsid w:val="008430E7"/>
    <w:rsid w:val="008437E8"/>
    <w:rsid w:val="00843839"/>
    <w:rsid w:val="0084437F"/>
    <w:rsid w:val="00844B1A"/>
    <w:rsid w:val="008451FE"/>
    <w:rsid w:val="00845A5F"/>
    <w:rsid w:val="00845A6E"/>
    <w:rsid w:val="0084619D"/>
    <w:rsid w:val="008463F4"/>
    <w:rsid w:val="00846773"/>
    <w:rsid w:val="00846AB4"/>
    <w:rsid w:val="0084701A"/>
    <w:rsid w:val="00847160"/>
    <w:rsid w:val="008471E6"/>
    <w:rsid w:val="00847540"/>
    <w:rsid w:val="0084767F"/>
    <w:rsid w:val="008478B4"/>
    <w:rsid w:val="00847C44"/>
    <w:rsid w:val="00850223"/>
    <w:rsid w:val="00850392"/>
    <w:rsid w:val="008503EE"/>
    <w:rsid w:val="00850A69"/>
    <w:rsid w:val="00850EF5"/>
    <w:rsid w:val="0085122F"/>
    <w:rsid w:val="00851A02"/>
    <w:rsid w:val="00851EA9"/>
    <w:rsid w:val="00851F4F"/>
    <w:rsid w:val="008520E4"/>
    <w:rsid w:val="0085216C"/>
    <w:rsid w:val="00852253"/>
    <w:rsid w:val="008522D1"/>
    <w:rsid w:val="008524D5"/>
    <w:rsid w:val="00852ED8"/>
    <w:rsid w:val="008534BA"/>
    <w:rsid w:val="0085354B"/>
    <w:rsid w:val="00853619"/>
    <w:rsid w:val="008539F0"/>
    <w:rsid w:val="00853EDB"/>
    <w:rsid w:val="008545A7"/>
    <w:rsid w:val="00854713"/>
    <w:rsid w:val="00854973"/>
    <w:rsid w:val="00854DB5"/>
    <w:rsid w:val="00854E83"/>
    <w:rsid w:val="0085501D"/>
    <w:rsid w:val="0085502A"/>
    <w:rsid w:val="00855F97"/>
    <w:rsid w:val="00856243"/>
    <w:rsid w:val="008567B8"/>
    <w:rsid w:val="008569B3"/>
    <w:rsid w:val="00856AF6"/>
    <w:rsid w:val="00856BCC"/>
    <w:rsid w:val="00856EB5"/>
    <w:rsid w:val="0085710C"/>
    <w:rsid w:val="008579E2"/>
    <w:rsid w:val="00857DA7"/>
    <w:rsid w:val="00857F0A"/>
    <w:rsid w:val="008601C3"/>
    <w:rsid w:val="0086053E"/>
    <w:rsid w:val="00860D38"/>
    <w:rsid w:val="00861007"/>
    <w:rsid w:val="00861E65"/>
    <w:rsid w:val="00862845"/>
    <w:rsid w:val="00862D85"/>
    <w:rsid w:val="00862F51"/>
    <w:rsid w:val="00862F80"/>
    <w:rsid w:val="00863381"/>
    <w:rsid w:val="0086345A"/>
    <w:rsid w:val="00863CBE"/>
    <w:rsid w:val="00863F28"/>
    <w:rsid w:val="00864129"/>
    <w:rsid w:val="0086438D"/>
    <w:rsid w:val="0086466B"/>
    <w:rsid w:val="008646D9"/>
    <w:rsid w:val="0086482E"/>
    <w:rsid w:val="00864AEC"/>
    <w:rsid w:val="00865AE9"/>
    <w:rsid w:val="00865C54"/>
    <w:rsid w:val="0086611F"/>
    <w:rsid w:val="008665D9"/>
    <w:rsid w:val="0086679D"/>
    <w:rsid w:val="00866A1E"/>
    <w:rsid w:val="00866D6F"/>
    <w:rsid w:val="0086708A"/>
    <w:rsid w:val="00867ADE"/>
    <w:rsid w:val="00867CBC"/>
    <w:rsid w:val="00870035"/>
    <w:rsid w:val="00870546"/>
    <w:rsid w:val="008705DC"/>
    <w:rsid w:val="00870978"/>
    <w:rsid w:val="00870F34"/>
    <w:rsid w:val="00871BEF"/>
    <w:rsid w:val="0087214D"/>
    <w:rsid w:val="0087226B"/>
    <w:rsid w:val="00872696"/>
    <w:rsid w:val="008728C7"/>
    <w:rsid w:val="00872AAC"/>
    <w:rsid w:val="00872C2E"/>
    <w:rsid w:val="00873126"/>
    <w:rsid w:val="0087320A"/>
    <w:rsid w:val="0087353F"/>
    <w:rsid w:val="00873769"/>
    <w:rsid w:val="00873835"/>
    <w:rsid w:val="0087390C"/>
    <w:rsid w:val="00873D85"/>
    <w:rsid w:val="00874216"/>
    <w:rsid w:val="0087475A"/>
    <w:rsid w:val="0087486D"/>
    <w:rsid w:val="00874CE8"/>
    <w:rsid w:val="008758B4"/>
    <w:rsid w:val="00875B42"/>
    <w:rsid w:val="00875FB5"/>
    <w:rsid w:val="00876020"/>
    <w:rsid w:val="00876301"/>
    <w:rsid w:val="00876EA5"/>
    <w:rsid w:val="00880185"/>
    <w:rsid w:val="0088039E"/>
    <w:rsid w:val="00880864"/>
    <w:rsid w:val="00880CF6"/>
    <w:rsid w:val="00880EC2"/>
    <w:rsid w:val="0088112A"/>
    <w:rsid w:val="008811DF"/>
    <w:rsid w:val="00881916"/>
    <w:rsid w:val="00881AD4"/>
    <w:rsid w:val="0088235F"/>
    <w:rsid w:val="00882984"/>
    <w:rsid w:val="00882C83"/>
    <w:rsid w:val="00882E64"/>
    <w:rsid w:val="008831B7"/>
    <w:rsid w:val="00883423"/>
    <w:rsid w:val="0088342E"/>
    <w:rsid w:val="00884348"/>
    <w:rsid w:val="008843F7"/>
    <w:rsid w:val="008847AF"/>
    <w:rsid w:val="00884866"/>
    <w:rsid w:val="00884B29"/>
    <w:rsid w:val="00885EBE"/>
    <w:rsid w:val="00886083"/>
    <w:rsid w:val="008861D9"/>
    <w:rsid w:val="00886504"/>
    <w:rsid w:val="008866D2"/>
    <w:rsid w:val="00886914"/>
    <w:rsid w:val="00886AE6"/>
    <w:rsid w:val="00886FD9"/>
    <w:rsid w:val="008877DA"/>
    <w:rsid w:val="00887BC6"/>
    <w:rsid w:val="00890A5E"/>
    <w:rsid w:val="00890B6D"/>
    <w:rsid w:val="008912EB"/>
    <w:rsid w:val="008915AE"/>
    <w:rsid w:val="008919C8"/>
    <w:rsid w:val="00891A14"/>
    <w:rsid w:val="00891B70"/>
    <w:rsid w:val="00892315"/>
    <w:rsid w:val="008926ED"/>
    <w:rsid w:val="00892E1A"/>
    <w:rsid w:val="00892EF9"/>
    <w:rsid w:val="00892FAD"/>
    <w:rsid w:val="008930D1"/>
    <w:rsid w:val="00893742"/>
    <w:rsid w:val="00893F36"/>
    <w:rsid w:val="008941F7"/>
    <w:rsid w:val="00894517"/>
    <w:rsid w:val="008949E5"/>
    <w:rsid w:val="00894AB2"/>
    <w:rsid w:val="00894B51"/>
    <w:rsid w:val="00894CF6"/>
    <w:rsid w:val="0089577A"/>
    <w:rsid w:val="00895DFE"/>
    <w:rsid w:val="00895E58"/>
    <w:rsid w:val="00896008"/>
    <w:rsid w:val="00896361"/>
    <w:rsid w:val="008964AE"/>
    <w:rsid w:val="0089694A"/>
    <w:rsid w:val="00896C5F"/>
    <w:rsid w:val="00896F5E"/>
    <w:rsid w:val="0089752F"/>
    <w:rsid w:val="008978D1"/>
    <w:rsid w:val="00897DAD"/>
    <w:rsid w:val="00897FE6"/>
    <w:rsid w:val="008A0000"/>
    <w:rsid w:val="008A092A"/>
    <w:rsid w:val="008A0DC1"/>
    <w:rsid w:val="008A0EAB"/>
    <w:rsid w:val="008A101C"/>
    <w:rsid w:val="008A110F"/>
    <w:rsid w:val="008A14BA"/>
    <w:rsid w:val="008A153C"/>
    <w:rsid w:val="008A15D5"/>
    <w:rsid w:val="008A195A"/>
    <w:rsid w:val="008A2CD0"/>
    <w:rsid w:val="008A3523"/>
    <w:rsid w:val="008A354A"/>
    <w:rsid w:val="008A36B8"/>
    <w:rsid w:val="008A372D"/>
    <w:rsid w:val="008A37F2"/>
    <w:rsid w:val="008A3814"/>
    <w:rsid w:val="008A3F9C"/>
    <w:rsid w:val="008A4CAB"/>
    <w:rsid w:val="008A4E33"/>
    <w:rsid w:val="008A5CE8"/>
    <w:rsid w:val="008A5E55"/>
    <w:rsid w:val="008A6434"/>
    <w:rsid w:val="008A64C5"/>
    <w:rsid w:val="008A6A8A"/>
    <w:rsid w:val="008A72F9"/>
    <w:rsid w:val="008A74A9"/>
    <w:rsid w:val="008A76BD"/>
    <w:rsid w:val="008A7F1F"/>
    <w:rsid w:val="008B07A3"/>
    <w:rsid w:val="008B0B4A"/>
    <w:rsid w:val="008B1355"/>
    <w:rsid w:val="008B1583"/>
    <w:rsid w:val="008B160F"/>
    <w:rsid w:val="008B2957"/>
    <w:rsid w:val="008B2B43"/>
    <w:rsid w:val="008B2B95"/>
    <w:rsid w:val="008B3175"/>
    <w:rsid w:val="008B3574"/>
    <w:rsid w:val="008B399C"/>
    <w:rsid w:val="008B3D08"/>
    <w:rsid w:val="008B3FE3"/>
    <w:rsid w:val="008B4148"/>
    <w:rsid w:val="008B414D"/>
    <w:rsid w:val="008B47A9"/>
    <w:rsid w:val="008B4F01"/>
    <w:rsid w:val="008B52B5"/>
    <w:rsid w:val="008B58E1"/>
    <w:rsid w:val="008B5D20"/>
    <w:rsid w:val="008B5FDE"/>
    <w:rsid w:val="008B6293"/>
    <w:rsid w:val="008B6D33"/>
    <w:rsid w:val="008B6E50"/>
    <w:rsid w:val="008B7187"/>
    <w:rsid w:val="008B762C"/>
    <w:rsid w:val="008B7AB2"/>
    <w:rsid w:val="008B7DF1"/>
    <w:rsid w:val="008C17B5"/>
    <w:rsid w:val="008C1B17"/>
    <w:rsid w:val="008C2243"/>
    <w:rsid w:val="008C225E"/>
    <w:rsid w:val="008C2500"/>
    <w:rsid w:val="008C2957"/>
    <w:rsid w:val="008C2E10"/>
    <w:rsid w:val="008C32E3"/>
    <w:rsid w:val="008C3358"/>
    <w:rsid w:val="008C3591"/>
    <w:rsid w:val="008C35B5"/>
    <w:rsid w:val="008C36BB"/>
    <w:rsid w:val="008C385B"/>
    <w:rsid w:val="008C4E40"/>
    <w:rsid w:val="008C4FF1"/>
    <w:rsid w:val="008C5838"/>
    <w:rsid w:val="008C5C95"/>
    <w:rsid w:val="008C601B"/>
    <w:rsid w:val="008C6198"/>
    <w:rsid w:val="008C6EEB"/>
    <w:rsid w:val="008C70AB"/>
    <w:rsid w:val="008C7314"/>
    <w:rsid w:val="008C7437"/>
    <w:rsid w:val="008C762E"/>
    <w:rsid w:val="008C790B"/>
    <w:rsid w:val="008D0559"/>
    <w:rsid w:val="008D05C4"/>
    <w:rsid w:val="008D061C"/>
    <w:rsid w:val="008D1B29"/>
    <w:rsid w:val="008D264E"/>
    <w:rsid w:val="008D2CD0"/>
    <w:rsid w:val="008D2E45"/>
    <w:rsid w:val="008D304F"/>
    <w:rsid w:val="008D3283"/>
    <w:rsid w:val="008D331E"/>
    <w:rsid w:val="008D34F7"/>
    <w:rsid w:val="008D368F"/>
    <w:rsid w:val="008D3856"/>
    <w:rsid w:val="008D3A6B"/>
    <w:rsid w:val="008D3BC4"/>
    <w:rsid w:val="008D3F83"/>
    <w:rsid w:val="008D45E6"/>
    <w:rsid w:val="008D4793"/>
    <w:rsid w:val="008D4FC9"/>
    <w:rsid w:val="008D4FDE"/>
    <w:rsid w:val="008D5CA6"/>
    <w:rsid w:val="008D5D8A"/>
    <w:rsid w:val="008D61B6"/>
    <w:rsid w:val="008D6D2A"/>
    <w:rsid w:val="008D721B"/>
    <w:rsid w:val="008D7462"/>
    <w:rsid w:val="008D7655"/>
    <w:rsid w:val="008D7DD6"/>
    <w:rsid w:val="008E03D8"/>
    <w:rsid w:val="008E0726"/>
    <w:rsid w:val="008E14D4"/>
    <w:rsid w:val="008E14EC"/>
    <w:rsid w:val="008E19F2"/>
    <w:rsid w:val="008E20B0"/>
    <w:rsid w:val="008E21D6"/>
    <w:rsid w:val="008E24EA"/>
    <w:rsid w:val="008E26DF"/>
    <w:rsid w:val="008E33AD"/>
    <w:rsid w:val="008E369C"/>
    <w:rsid w:val="008E372D"/>
    <w:rsid w:val="008E37AB"/>
    <w:rsid w:val="008E3A16"/>
    <w:rsid w:val="008E3AF2"/>
    <w:rsid w:val="008E3F31"/>
    <w:rsid w:val="008E4413"/>
    <w:rsid w:val="008E48B5"/>
    <w:rsid w:val="008E4BD1"/>
    <w:rsid w:val="008E53AF"/>
    <w:rsid w:val="008E552F"/>
    <w:rsid w:val="008E56D4"/>
    <w:rsid w:val="008E5A8B"/>
    <w:rsid w:val="008E6193"/>
    <w:rsid w:val="008E6550"/>
    <w:rsid w:val="008E691A"/>
    <w:rsid w:val="008E6989"/>
    <w:rsid w:val="008E6AC2"/>
    <w:rsid w:val="008E6B74"/>
    <w:rsid w:val="008E701C"/>
    <w:rsid w:val="008E771E"/>
    <w:rsid w:val="008E7F0D"/>
    <w:rsid w:val="008F0183"/>
    <w:rsid w:val="008F0241"/>
    <w:rsid w:val="008F0272"/>
    <w:rsid w:val="008F0687"/>
    <w:rsid w:val="008F0E37"/>
    <w:rsid w:val="008F0FDA"/>
    <w:rsid w:val="008F14B5"/>
    <w:rsid w:val="008F14CF"/>
    <w:rsid w:val="008F1A73"/>
    <w:rsid w:val="008F1C1D"/>
    <w:rsid w:val="008F1CA4"/>
    <w:rsid w:val="008F2604"/>
    <w:rsid w:val="008F31E5"/>
    <w:rsid w:val="008F3276"/>
    <w:rsid w:val="008F38CA"/>
    <w:rsid w:val="008F3F65"/>
    <w:rsid w:val="008F429E"/>
    <w:rsid w:val="008F478D"/>
    <w:rsid w:val="008F49A5"/>
    <w:rsid w:val="008F4A52"/>
    <w:rsid w:val="008F4D00"/>
    <w:rsid w:val="008F50BB"/>
    <w:rsid w:val="008F518F"/>
    <w:rsid w:val="008F5BBD"/>
    <w:rsid w:val="008F5BC4"/>
    <w:rsid w:val="008F5E9F"/>
    <w:rsid w:val="008F607C"/>
    <w:rsid w:val="008F615B"/>
    <w:rsid w:val="008F633E"/>
    <w:rsid w:val="008F65E6"/>
    <w:rsid w:val="008F6FF2"/>
    <w:rsid w:val="008F736D"/>
    <w:rsid w:val="008F7726"/>
    <w:rsid w:val="009000C5"/>
    <w:rsid w:val="009006ED"/>
    <w:rsid w:val="0090093E"/>
    <w:rsid w:val="00900C8C"/>
    <w:rsid w:val="00901A03"/>
    <w:rsid w:val="00901C25"/>
    <w:rsid w:val="00901C71"/>
    <w:rsid w:val="0090251A"/>
    <w:rsid w:val="00902631"/>
    <w:rsid w:val="00902E08"/>
    <w:rsid w:val="00902E18"/>
    <w:rsid w:val="0090367B"/>
    <w:rsid w:val="009037C3"/>
    <w:rsid w:val="00903D3A"/>
    <w:rsid w:val="00904DB8"/>
    <w:rsid w:val="00905210"/>
    <w:rsid w:val="0090553B"/>
    <w:rsid w:val="009059A6"/>
    <w:rsid w:val="00905C23"/>
    <w:rsid w:val="00906841"/>
    <w:rsid w:val="00906E6E"/>
    <w:rsid w:val="009070AC"/>
    <w:rsid w:val="00907371"/>
    <w:rsid w:val="00907D67"/>
    <w:rsid w:val="00907E91"/>
    <w:rsid w:val="00907F16"/>
    <w:rsid w:val="00907FF9"/>
    <w:rsid w:val="00910213"/>
    <w:rsid w:val="00910AFE"/>
    <w:rsid w:val="00910C77"/>
    <w:rsid w:val="00910D5F"/>
    <w:rsid w:val="00911903"/>
    <w:rsid w:val="009120B7"/>
    <w:rsid w:val="00912242"/>
    <w:rsid w:val="0091228B"/>
    <w:rsid w:val="0091228E"/>
    <w:rsid w:val="00912883"/>
    <w:rsid w:val="009136F3"/>
    <w:rsid w:val="00913848"/>
    <w:rsid w:val="009140A9"/>
    <w:rsid w:val="009141C3"/>
    <w:rsid w:val="0091424C"/>
    <w:rsid w:val="009151DA"/>
    <w:rsid w:val="00915DA4"/>
    <w:rsid w:val="009163E0"/>
    <w:rsid w:val="009164FB"/>
    <w:rsid w:val="00916874"/>
    <w:rsid w:val="00916AA1"/>
    <w:rsid w:val="0091752C"/>
    <w:rsid w:val="00917662"/>
    <w:rsid w:val="00917787"/>
    <w:rsid w:val="00917BDA"/>
    <w:rsid w:val="0092003F"/>
    <w:rsid w:val="00920733"/>
    <w:rsid w:val="00921197"/>
    <w:rsid w:val="00921433"/>
    <w:rsid w:val="00921A94"/>
    <w:rsid w:val="0092234D"/>
    <w:rsid w:val="009223C1"/>
    <w:rsid w:val="0092251E"/>
    <w:rsid w:val="00923091"/>
    <w:rsid w:val="009235D0"/>
    <w:rsid w:val="00923A80"/>
    <w:rsid w:val="00923FA9"/>
    <w:rsid w:val="009242BB"/>
    <w:rsid w:val="009249C6"/>
    <w:rsid w:val="0092502E"/>
    <w:rsid w:val="0092539F"/>
    <w:rsid w:val="0092540A"/>
    <w:rsid w:val="009259DB"/>
    <w:rsid w:val="00925A46"/>
    <w:rsid w:val="00926324"/>
    <w:rsid w:val="009264C9"/>
    <w:rsid w:val="0092683D"/>
    <w:rsid w:val="00926939"/>
    <w:rsid w:val="009269F3"/>
    <w:rsid w:val="00926A46"/>
    <w:rsid w:val="0092732A"/>
    <w:rsid w:val="00927501"/>
    <w:rsid w:val="00927604"/>
    <w:rsid w:val="00927639"/>
    <w:rsid w:val="00927E67"/>
    <w:rsid w:val="009305D8"/>
    <w:rsid w:val="0093073F"/>
    <w:rsid w:val="00930768"/>
    <w:rsid w:val="00930B5D"/>
    <w:rsid w:val="0093105B"/>
    <w:rsid w:val="0093118C"/>
    <w:rsid w:val="009311A9"/>
    <w:rsid w:val="0093298D"/>
    <w:rsid w:val="00932FA8"/>
    <w:rsid w:val="00933073"/>
    <w:rsid w:val="00933FB9"/>
    <w:rsid w:val="00934048"/>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37D7D"/>
    <w:rsid w:val="00940217"/>
    <w:rsid w:val="00940735"/>
    <w:rsid w:val="00940ECC"/>
    <w:rsid w:val="00941469"/>
    <w:rsid w:val="00941A5F"/>
    <w:rsid w:val="00941B9D"/>
    <w:rsid w:val="00941E17"/>
    <w:rsid w:val="00942962"/>
    <w:rsid w:val="00943165"/>
    <w:rsid w:val="00944042"/>
    <w:rsid w:val="00944133"/>
    <w:rsid w:val="009446FA"/>
    <w:rsid w:val="00944A77"/>
    <w:rsid w:val="00944A93"/>
    <w:rsid w:val="00944FAF"/>
    <w:rsid w:val="009458E5"/>
    <w:rsid w:val="00945C13"/>
    <w:rsid w:val="00945F3D"/>
    <w:rsid w:val="00945F70"/>
    <w:rsid w:val="00946917"/>
    <w:rsid w:val="00946FE5"/>
    <w:rsid w:val="0094744E"/>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CF7"/>
    <w:rsid w:val="00953091"/>
    <w:rsid w:val="009532F9"/>
    <w:rsid w:val="009533FF"/>
    <w:rsid w:val="00953DFC"/>
    <w:rsid w:val="00955276"/>
    <w:rsid w:val="0095549E"/>
    <w:rsid w:val="00955EF9"/>
    <w:rsid w:val="009564FC"/>
    <w:rsid w:val="0095676D"/>
    <w:rsid w:val="00956A74"/>
    <w:rsid w:val="00956CF1"/>
    <w:rsid w:val="00956FAF"/>
    <w:rsid w:val="009573DD"/>
    <w:rsid w:val="00960305"/>
    <w:rsid w:val="0096042B"/>
    <w:rsid w:val="009604F3"/>
    <w:rsid w:val="00961781"/>
    <w:rsid w:val="009617E7"/>
    <w:rsid w:val="00961C99"/>
    <w:rsid w:val="00961D78"/>
    <w:rsid w:val="00961DBA"/>
    <w:rsid w:val="00962600"/>
    <w:rsid w:val="009626F4"/>
    <w:rsid w:val="0096299A"/>
    <w:rsid w:val="00962BA0"/>
    <w:rsid w:val="00962EED"/>
    <w:rsid w:val="009630C3"/>
    <w:rsid w:val="00964288"/>
    <w:rsid w:val="00964749"/>
    <w:rsid w:val="009647CF"/>
    <w:rsid w:val="009653CB"/>
    <w:rsid w:val="009656AD"/>
    <w:rsid w:val="00965910"/>
    <w:rsid w:val="009659CE"/>
    <w:rsid w:val="00965BD5"/>
    <w:rsid w:val="00965E67"/>
    <w:rsid w:val="009662AD"/>
    <w:rsid w:val="009668C0"/>
    <w:rsid w:val="009669E3"/>
    <w:rsid w:val="009671F4"/>
    <w:rsid w:val="00967FB9"/>
    <w:rsid w:val="009700C8"/>
    <w:rsid w:val="0097016B"/>
    <w:rsid w:val="00970428"/>
    <w:rsid w:val="00970C25"/>
    <w:rsid w:val="00970CC8"/>
    <w:rsid w:val="00971171"/>
    <w:rsid w:val="0097120A"/>
    <w:rsid w:val="0097175A"/>
    <w:rsid w:val="00971780"/>
    <w:rsid w:val="00971885"/>
    <w:rsid w:val="00971A5C"/>
    <w:rsid w:val="00971ADB"/>
    <w:rsid w:val="00971EF0"/>
    <w:rsid w:val="00972AEB"/>
    <w:rsid w:val="009731CC"/>
    <w:rsid w:val="009734F5"/>
    <w:rsid w:val="00973BA1"/>
    <w:rsid w:val="009741E5"/>
    <w:rsid w:val="00974CA5"/>
    <w:rsid w:val="00974D00"/>
    <w:rsid w:val="00974D02"/>
    <w:rsid w:val="00974FF4"/>
    <w:rsid w:val="00975116"/>
    <w:rsid w:val="00975375"/>
    <w:rsid w:val="00976A5D"/>
    <w:rsid w:val="00976B85"/>
    <w:rsid w:val="00977372"/>
    <w:rsid w:val="0097753F"/>
    <w:rsid w:val="00977590"/>
    <w:rsid w:val="009776B9"/>
    <w:rsid w:val="00977B9E"/>
    <w:rsid w:val="00980205"/>
    <w:rsid w:val="0098042E"/>
    <w:rsid w:val="0098061A"/>
    <w:rsid w:val="00980F59"/>
    <w:rsid w:val="00981225"/>
    <w:rsid w:val="0098154C"/>
    <w:rsid w:val="0098199F"/>
    <w:rsid w:val="00981C22"/>
    <w:rsid w:val="009824CA"/>
    <w:rsid w:val="009825CA"/>
    <w:rsid w:val="00982724"/>
    <w:rsid w:val="00982797"/>
    <w:rsid w:val="00982964"/>
    <w:rsid w:val="00982C6E"/>
    <w:rsid w:val="00982CAF"/>
    <w:rsid w:val="00982E45"/>
    <w:rsid w:val="00982E84"/>
    <w:rsid w:val="00982F2C"/>
    <w:rsid w:val="00983182"/>
    <w:rsid w:val="009833F2"/>
    <w:rsid w:val="00983769"/>
    <w:rsid w:val="0098470C"/>
    <w:rsid w:val="00984ED2"/>
    <w:rsid w:val="0098552A"/>
    <w:rsid w:val="00985838"/>
    <w:rsid w:val="00985991"/>
    <w:rsid w:val="00985BA0"/>
    <w:rsid w:val="0098604D"/>
    <w:rsid w:val="0098620F"/>
    <w:rsid w:val="0098675A"/>
    <w:rsid w:val="00987539"/>
    <w:rsid w:val="00987919"/>
    <w:rsid w:val="009903AE"/>
    <w:rsid w:val="00990464"/>
    <w:rsid w:val="009908A8"/>
    <w:rsid w:val="00990CE8"/>
    <w:rsid w:val="009910DF"/>
    <w:rsid w:val="00991130"/>
    <w:rsid w:val="009911A1"/>
    <w:rsid w:val="00991DF6"/>
    <w:rsid w:val="009920C5"/>
    <w:rsid w:val="00992261"/>
    <w:rsid w:val="009922E3"/>
    <w:rsid w:val="00992675"/>
    <w:rsid w:val="0099307D"/>
    <w:rsid w:val="0099334B"/>
    <w:rsid w:val="0099336F"/>
    <w:rsid w:val="009944DB"/>
    <w:rsid w:val="00994D55"/>
    <w:rsid w:val="00995136"/>
    <w:rsid w:val="009955E2"/>
    <w:rsid w:val="0099570A"/>
    <w:rsid w:val="00995893"/>
    <w:rsid w:val="00995CA3"/>
    <w:rsid w:val="00995D1D"/>
    <w:rsid w:val="00995E17"/>
    <w:rsid w:val="00996272"/>
    <w:rsid w:val="009967C4"/>
    <w:rsid w:val="00996A95"/>
    <w:rsid w:val="00997179"/>
    <w:rsid w:val="0099733C"/>
    <w:rsid w:val="00997447"/>
    <w:rsid w:val="00997738"/>
    <w:rsid w:val="00997D98"/>
    <w:rsid w:val="009A0476"/>
    <w:rsid w:val="009A0C99"/>
    <w:rsid w:val="009A0D76"/>
    <w:rsid w:val="009A14B8"/>
    <w:rsid w:val="009A16AA"/>
    <w:rsid w:val="009A1712"/>
    <w:rsid w:val="009A1745"/>
    <w:rsid w:val="009A17D2"/>
    <w:rsid w:val="009A185D"/>
    <w:rsid w:val="009A1901"/>
    <w:rsid w:val="009A1BB6"/>
    <w:rsid w:val="009A1BE4"/>
    <w:rsid w:val="009A21E8"/>
    <w:rsid w:val="009A2850"/>
    <w:rsid w:val="009A2D01"/>
    <w:rsid w:val="009A2EF0"/>
    <w:rsid w:val="009A3CA7"/>
    <w:rsid w:val="009A3CF1"/>
    <w:rsid w:val="009A49CA"/>
    <w:rsid w:val="009A4BBA"/>
    <w:rsid w:val="009A4C07"/>
    <w:rsid w:val="009A5935"/>
    <w:rsid w:val="009A5AF3"/>
    <w:rsid w:val="009A6084"/>
    <w:rsid w:val="009A659C"/>
    <w:rsid w:val="009A69B8"/>
    <w:rsid w:val="009A6C2C"/>
    <w:rsid w:val="009A7365"/>
    <w:rsid w:val="009A74FB"/>
    <w:rsid w:val="009A75B5"/>
    <w:rsid w:val="009A7F04"/>
    <w:rsid w:val="009B0102"/>
    <w:rsid w:val="009B0760"/>
    <w:rsid w:val="009B0DD1"/>
    <w:rsid w:val="009B0FBC"/>
    <w:rsid w:val="009B14B1"/>
    <w:rsid w:val="009B1B46"/>
    <w:rsid w:val="009B1C6E"/>
    <w:rsid w:val="009B1C7F"/>
    <w:rsid w:val="009B2142"/>
    <w:rsid w:val="009B21FC"/>
    <w:rsid w:val="009B22B8"/>
    <w:rsid w:val="009B251A"/>
    <w:rsid w:val="009B2BFE"/>
    <w:rsid w:val="009B2ED3"/>
    <w:rsid w:val="009B2FC6"/>
    <w:rsid w:val="009B3322"/>
    <w:rsid w:val="009B36B4"/>
    <w:rsid w:val="009B3E8E"/>
    <w:rsid w:val="009B4B77"/>
    <w:rsid w:val="009B4DEC"/>
    <w:rsid w:val="009B4F27"/>
    <w:rsid w:val="009B501E"/>
    <w:rsid w:val="009B50DC"/>
    <w:rsid w:val="009B5C2D"/>
    <w:rsid w:val="009B5CEC"/>
    <w:rsid w:val="009B5F2A"/>
    <w:rsid w:val="009B655E"/>
    <w:rsid w:val="009B69B6"/>
    <w:rsid w:val="009B6CB7"/>
    <w:rsid w:val="009B6DAA"/>
    <w:rsid w:val="009B6F2E"/>
    <w:rsid w:val="009B7734"/>
    <w:rsid w:val="009B77D5"/>
    <w:rsid w:val="009B77F5"/>
    <w:rsid w:val="009B7BF8"/>
    <w:rsid w:val="009C006F"/>
    <w:rsid w:val="009C025F"/>
    <w:rsid w:val="009C117C"/>
    <w:rsid w:val="009C127C"/>
    <w:rsid w:val="009C1A8C"/>
    <w:rsid w:val="009C1C29"/>
    <w:rsid w:val="009C1D82"/>
    <w:rsid w:val="009C47AD"/>
    <w:rsid w:val="009C497F"/>
    <w:rsid w:val="009C4A64"/>
    <w:rsid w:val="009C4FA8"/>
    <w:rsid w:val="009C4FEB"/>
    <w:rsid w:val="009C53A5"/>
    <w:rsid w:val="009C53DD"/>
    <w:rsid w:val="009C5B00"/>
    <w:rsid w:val="009C5B06"/>
    <w:rsid w:val="009C5F59"/>
    <w:rsid w:val="009C69A1"/>
    <w:rsid w:val="009C6B4A"/>
    <w:rsid w:val="009C6BFD"/>
    <w:rsid w:val="009C6D8D"/>
    <w:rsid w:val="009C7163"/>
    <w:rsid w:val="009C74FE"/>
    <w:rsid w:val="009C7692"/>
    <w:rsid w:val="009C77EE"/>
    <w:rsid w:val="009C78B6"/>
    <w:rsid w:val="009C7925"/>
    <w:rsid w:val="009C7A79"/>
    <w:rsid w:val="009C7B14"/>
    <w:rsid w:val="009C7CD0"/>
    <w:rsid w:val="009D0197"/>
    <w:rsid w:val="009D0A09"/>
    <w:rsid w:val="009D0CC6"/>
    <w:rsid w:val="009D0EEA"/>
    <w:rsid w:val="009D1017"/>
    <w:rsid w:val="009D1E00"/>
    <w:rsid w:val="009D1ECC"/>
    <w:rsid w:val="009D2A59"/>
    <w:rsid w:val="009D2B0E"/>
    <w:rsid w:val="009D2CFE"/>
    <w:rsid w:val="009D2D05"/>
    <w:rsid w:val="009D3352"/>
    <w:rsid w:val="009D37E0"/>
    <w:rsid w:val="009D4372"/>
    <w:rsid w:val="009D4F76"/>
    <w:rsid w:val="009D571F"/>
    <w:rsid w:val="009D59B5"/>
    <w:rsid w:val="009D5E25"/>
    <w:rsid w:val="009D5EBA"/>
    <w:rsid w:val="009D66B5"/>
    <w:rsid w:val="009D6A58"/>
    <w:rsid w:val="009D6CB4"/>
    <w:rsid w:val="009D727D"/>
    <w:rsid w:val="009D77C0"/>
    <w:rsid w:val="009D7A83"/>
    <w:rsid w:val="009E03A7"/>
    <w:rsid w:val="009E05FE"/>
    <w:rsid w:val="009E0A88"/>
    <w:rsid w:val="009E0D14"/>
    <w:rsid w:val="009E196C"/>
    <w:rsid w:val="009E1996"/>
    <w:rsid w:val="009E2238"/>
    <w:rsid w:val="009E3241"/>
    <w:rsid w:val="009E339F"/>
    <w:rsid w:val="009E3F78"/>
    <w:rsid w:val="009E3FBC"/>
    <w:rsid w:val="009E425B"/>
    <w:rsid w:val="009E42DD"/>
    <w:rsid w:val="009E4586"/>
    <w:rsid w:val="009E485C"/>
    <w:rsid w:val="009E4932"/>
    <w:rsid w:val="009E496E"/>
    <w:rsid w:val="009E4C5F"/>
    <w:rsid w:val="009E4E0A"/>
    <w:rsid w:val="009E53A9"/>
    <w:rsid w:val="009E53EB"/>
    <w:rsid w:val="009E56B1"/>
    <w:rsid w:val="009E5866"/>
    <w:rsid w:val="009E5A12"/>
    <w:rsid w:val="009E5B17"/>
    <w:rsid w:val="009E6322"/>
    <w:rsid w:val="009E6327"/>
    <w:rsid w:val="009E6356"/>
    <w:rsid w:val="009E6FA8"/>
    <w:rsid w:val="009E75FD"/>
    <w:rsid w:val="009E7675"/>
    <w:rsid w:val="009E76B2"/>
    <w:rsid w:val="009E7AAE"/>
    <w:rsid w:val="009F0028"/>
    <w:rsid w:val="009F0041"/>
    <w:rsid w:val="009F0179"/>
    <w:rsid w:val="009F01F4"/>
    <w:rsid w:val="009F03D3"/>
    <w:rsid w:val="009F07F6"/>
    <w:rsid w:val="009F0BF8"/>
    <w:rsid w:val="009F0DA1"/>
    <w:rsid w:val="009F0DB0"/>
    <w:rsid w:val="009F0E31"/>
    <w:rsid w:val="009F0FDC"/>
    <w:rsid w:val="009F13BA"/>
    <w:rsid w:val="009F15C6"/>
    <w:rsid w:val="009F15DB"/>
    <w:rsid w:val="009F1645"/>
    <w:rsid w:val="009F1687"/>
    <w:rsid w:val="009F18A4"/>
    <w:rsid w:val="009F1E20"/>
    <w:rsid w:val="009F1F46"/>
    <w:rsid w:val="009F2167"/>
    <w:rsid w:val="009F23D5"/>
    <w:rsid w:val="009F2811"/>
    <w:rsid w:val="009F2B5B"/>
    <w:rsid w:val="009F3D75"/>
    <w:rsid w:val="009F46BB"/>
    <w:rsid w:val="009F4B95"/>
    <w:rsid w:val="009F526F"/>
    <w:rsid w:val="009F55AF"/>
    <w:rsid w:val="009F5A45"/>
    <w:rsid w:val="009F5FB0"/>
    <w:rsid w:val="009F606F"/>
    <w:rsid w:val="009F64A8"/>
    <w:rsid w:val="009F66F7"/>
    <w:rsid w:val="009F671C"/>
    <w:rsid w:val="009F68F7"/>
    <w:rsid w:val="009F6E49"/>
    <w:rsid w:val="009F6FB2"/>
    <w:rsid w:val="009F7000"/>
    <w:rsid w:val="009F7037"/>
    <w:rsid w:val="009F7610"/>
    <w:rsid w:val="009F7BFF"/>
    <w:rsid w:val="009F7E51"/>
    <w:rsid w:val="00A00166"/>
    <w:rsid w:val="00A006A8"/>
    <w:rsid w:val="00A0096E"/>
    <w:rsid w:val="00A013C4"/>
    <w:rsid w:val="00A014A9"/>
    <w:rsid w:val="00A01619"/>
    <w:rsid w:val="00A02018"/>
    <w:rsid w:val="00A021B4"/>
    <w:rsid w:val="00A0222A"/>
    <w:rsid w:val="00A02636"/>
    <w:rsid w:val="00A02FCC"/>
    <w:rsid w:val="00A03538"/>
    <w:rsid w:val="00A03A33"/>
    <w:rsid w:val="00A03C2C"/>
    <w:rsid w:val="00A04718"/>
    <w:rsid w:val="00A049C2"/>
    <w:rsid w:val="00A049D0"/>
    <w:rsid w:val="00A0558F"/>
    <w:rsid w:val="00A055D7"/>
    <w:rsid w:val="00A056A9"/>
    <w:rsid w:val="00A059E8"/>
    <w:rsid w:val="00A05AC2"/>
    <w:rsid w:val="00A05B00"/>
    <w:rsid w:val="00A06756"/>
    <w:rsid w:val="00A06836"/>
    <w:rsid w:val="00A06D85"/>
    <w:rsid w:val="00A0770C"/>
    <w:rsid w:val="00A07E57"/>
    <w:rsid w:val="00A107A8"/>
    <w:rsid w:val="00A107C1"/>
    <w:rsid w:val="00A10E6A"/>
    <w:rsid w:val="00A10FD0"/>
    <w:rsid w:val="00A11124"/>
    <w:rsid w:val="00A113BD"/>
    <w:rsid w:val="00A11635"/>
    <w:rsid w:val="00A11BA2"/>
    <w:rsid w:val="00A11CE9"/>
    <w:rsid w:val="00A11D92"/>
    <w:rsid w:val="00A12262"/>
    <w:rsid w:val="00A12446"/>
    <w:rsid w:val="00A1255A"/>
    <w:rsid w:val="00A12791"/>
    <w:rsid w:val="00A129B7"/>
    <w:rsid w:val="00A13B95"/>
    <w:rsid w:val="00A13C7B"/>
    <w:rsid w:val="00A141C6"/>
    <w:rsid w:val="00A14237"/>
    <w:rsid w:val="00A1461D"/>
    <w:rsid w:val="00A14B7E"/>
    <w:rsid w:val="00A153EC"/>
    <w:rsid w:val="00A155CB"/>
    <w:rsid w:val="00A15702"/>
    <w:rsid w:val="00A15785"/>
    <w:rsid w:val="00A15AE7"/>
    <w:rsid w:val="00A15CA0"/>
    <w:rsid w:val="00A16091"/>
    <w:rsid w:val="00A167EA"/>
    <w:rsid w:val="00A17631"/>
    <w:rsid w:val="00A177C6"/>
    <w:rsid w:val="00A17D47"/>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05D"/>
    <w:rsid w:val="00A27A06"/>
    <w:rsid w:val="00A300B8"/>
    <w:rsid w:val="00A300FD"/>
    <w:rsid w:val="00A3017B"/>
    <w:rsid w:val="00A30187"/>
    <w:rsid w:val="00A30423"/>
    <w:rsid w:val="00A30685"/>
    <w:rsid w:val="00A3092E"/>
    <w:rsid w:val="00A30CAD"/>
    <w:rsid w:val="00A30CB5"/>
    <w:rsid w:val="00A30F1F"/>
    <w:rsid w:val="00A316BE"/>
    <w:rsid w:val="00A31F7F"/>
    <w:rsid w:val="00A3210E"/>
    <w:rsid w:val="00A3298C"/>
    <w:rsid w:val="00A329A5"/>
    <w:rsid w:val="00A330BC"/>
    <w:rsid w:val="00A33896"/>
    <w:rsid w:val="00A344A2"/>
    <w:rsid w:val="00A348D1"/>
    <w:rsid w:val="00A35092"/>
    <w:rsid w:val="00A351D4"/>
    <w:rsid w:val="00A353D4"/>
    <w:rsid w:val="00A357B3"/>
    <w:rsid w:val="00A359EF"/>
    <w:rsid w:val="00A364B0"/>
    <w:rsid w:val="00A36647"/>
    <w:rsid w:val="00A3682F"/>
    <w:rsid w:val="00A3688C"/>
    <w:rsid w:val="00A36E46"/>
    <w:rsid w:val="00A375E5"/>
    <w:rsid w:val="00A37A36"/>
    <w:rsid w:val="00A37B0D"/>
    <w:rsid w:val="00A40066"/>
    <w:rsid w:val="00A41458"/>
    <w:rsid w:val="00A41606"/>
    <w:rsid w:val="00A41865"/>
    <w:rsid w:val="00A41B6B"/>
    <w:rsid w:val="00A41B88"/>
    <w:rsid w:val="00A41DDC"/>
    <w:rsid w:val="00A41ECD"/>
    <w:rsid w:val="00A42017"/>
    <w:rsid w:val="00A42638"/>
    <w:rsid w:val="00A43C7E"/>
    <w:rsid w:val="00A440EF"/>
    <w:rsid w:val="00A44855"/>
    <w:rsid w:val="00A44FED"/>
    <w:rsid w:val="00A450D1"/>
    <w:rsid w:val="00A45343"/>
    <w:rsid w:val="00A459D0"/>
    <w:rsid w:val="00A45C9F"/>
    <w:rsid w:val="00A4604B"/>
    <w:rsid w:val="00A460DF"/>
    <w:rsid w:val="00A4691B"/>
    <w:rsid w:val="00A46A1C"/>
    <w:rsid w:val="00A471D1"/>
    <w:rsid w:val="00A472B9"/>
    <w:rsid w:val="00A47980"/>
    <w:rsid w:val="00A47C58"/>
    <w:rsid w:val="00A5019D"/>
    <w:rsid w:val="00A507FC"/>
    <w:rsid w:val="00A50951"/>
    <w:rsid w:val="00A50C07"/>
    <w:rsid w:val="00A512B9"/>
    <w:rsid w:val="00A51A68"/>
    <w:rsid w:val="00A51B17"/>
    <w:rsid w:val="00A51C07"/>
    <w:rsid w:val="00A51CA2"/>
    <w:rsid w:val="00A52272"/>
    <w:rsid w:val="00A52D07"/>
    <w:rsid w:val="00A52D91"/>
    <w:rsid w:val="00A53056"/>
    <w:rsid w:val="00A530B5"/>
    <w:rsid w:val="00A533EE"/>
    <w:rsid w:val="00A5348B"/>
    <w:rsid w:val="00A53AD8"/>
    <w:rsid w:val="00A53DF9"/>
    <w:rsid w:val="00A54212"/>
    <w:rsid w:val="00A5423B"/>
    <w:rsid w:val="00A5447A"/>
    <w:rsid w:val="00A544C6"/>
    <w:rsid w:val="00A54EBA"/>
    <w:rsid w:val="00A54FE5"/>
    <w:rsid w:val="00A553C9"/>
    <w:rsid w:val="00A55569"/>
    <w:rsid w:val="00A55604"/>
    <w:rsid w:val="00A558BC"/>
    <w:rsid w:val="00A55F46"/>
    <w:rsid w:val="00A561BC"/>
    <w:rsid w:val="00A56435"/>
    <w:rsid w:val="00A56510"/>
    <w:rsid w:val="00A56827"/>
    <w:rsid w:val="00A5686C"/>
    <w:rsid w:val="00A57024"/>
    <w:rsid w:val="00A57191"/>
    <w:rsid w:val="00A57403"/>
    <w:rsid w:val="00A575C8"/>
    <w:rsid w:val="00A57A8F"/>
    <w:rsid w:val="00A60315"/>
    <w:rsid w:val="00A60A4D"/>
    <w:rsid w:val="00A60DB7"/>
    <w:rsid w:val="00A61268"/>
    <w:rsid w:val="00A61273"/>
    <w:rsid w:val="00A616D7"/>
    <w:rsid w:val="00A6180C"/>
    <w:rsid w:val="00A6197C"/>
    <w:rsid w:val="00A61DAF"/>
    <w:rsid w:val="00A61EA0"/>
    <w:rsid w:val="00A630F6"/>
    <w:rsid w:val="00A63380"/>
    <w:rsid w:val="00A633E0"/>
    <w:rsid w:val="00A63525"/>
    <w:rsid w:val="00A63BD3"/>
    <w:rsid w:val="00A63F98"/>
    <w:rsid w:val="00A6401B"/>
    <w:rsid w:val="00A64071"/>
    <w:rsid w:val="00A64150"/>
    <w:rsid w:val="00A64463"/>
    <w:rsid w:val="00A644A6"/>
    <w:rsid w:val="00A64B4C"/>
    <w:rsid w:val="00A64DB0"/>
    <w:rsid w:val="00A64E4A"/>
    <w:rsid w:val="00A652CA"/>
    <w:rsid w:val="00A65407"/>
    <w:rsid w:val="00A6589C"/>
    <w:rsid w:val="00A659D4"/>
    <w:rsid w:val="00A65A36"/>
    <w:rsid w:val="00A65AC2"/>
    <w:rsid w:val="00A65C7C"/>
    <w:rsid w:val="00A65E1E"/>
    <w:rsid w:val="00A660B5"/>
    <w:rsid w:val="00A664AC"/>
    <w:rsid w:val="00A66821"/>
    <w:rsid w:val="00A66CFE"/>
    <w:rsid w:val="00A66F1C"/>
    <w:rsid w:val="00A6702F"/>
    <w:rsid w:val="00A671C1"/>
    <w:rsid w:val="00A6750C"/>
    <w:rsid w:val="00A676D6"/>
    <w:rsid w:val="00A70561"/>
    <w:rsid w:val="00A708E5"/>
    <w:rsid w:val="00A71404"/>
    <w:rsid w:val="00A71FA3"/>
    <w:rsid w:val="00A72428"/>
    <w:rsid w:val="00A724AF"/>
    <w:rsid w:val="00A72A17"/>
    <w:rsid w:val="00A73365"/>
    <w:rsid w:val="00A73463"/>
    <w:rsid w:val="00A734B7"/>
    <w:rsid w:val="00A73BA6"/>
    <w:rsid w:val="00A73D55"/>
    <w:rsid w:val="00A741CE"/>
    <w:rsid w:val="00A74652"/>
    <w:rsid w:val="00A74817"/>
    <w:rsid w:val="00A748AB"/>
    <w:rsid w:val="00A74910"/>
    <w:rsid w:val="00A74924"/>
    <w:rsid w:val="00A74B4C"/>
    <w:rsid w:val="00A74CD6"/>
    <w:rsid w:val="00A7530C"/>
    <w:rsid w:val="00A75808"/>
    <w:rsid w:val="00A75A1C"/>
    <w:rsid w:val="00A75B70"/>
    <w:rsid w:val="00A75E60"/>
    <w:rsid w:val="00A76169"/>
    <w:rsid w:val="00A7646A"/>
    <w:rsid w:val="00A769F9"/>
    <w:rsid w:val="00A76DCF"/>
    <w:rsid w:val="00A76ED7"/>
    <w:rsid w:val="00A7730C"/>
    <w:rsid w:val="00A77B78"/>
    <w:rsid w:val="00A77FBA"/>
    <w:rsid w:val="00A800C6"/>
    <w:rsid w:val="00A80C7E"/>
    <w:rsid w:val="00A80DE9"/>
    <w:rsid w:val="00A82EC3"/>
    <w:rsid w:val="00A8394D"/>
    <w:rsid w:val="00A83BD2"/>
    <w:rsid w:val="00A83D4B"/>
    <w:rsid w:val="00A84286"/>
    <w:rsid w:val="00A84348"/>
    <w:rsid w:val="00A84853"/>
    <w:rsid w:val="00A853E9"/>
    <w:rsid w:val="00A85E1C"/>
    <w:rsid w:val="00A85F0F"/>
    <w:rsid w:val="00A863FE"/>
    <w:rsid w:val="00A865AC"/>
    <w:rsid w:val="00A866BF"/>
    <w:rsid w:val="00A86747"/>
    <w:rsid w:val="00A86770"/>
    <w:rsid w:val="00A867E2"/>
    <w:rsid w:val="00A868E5"/>
    <w:rsid w:val="00A86E87"/>
    <w:rsid w:val="00A871F5"/>
    <w:rsid w:val="00A876EA"/>
    <w:rsid w:val="00A90091"/>
    <w:rsid w:val="00A9054F"/>
    <w:rsid w:val="00A90B02"/>
    <w:rsid w:val="00A90E77"/>
    <w:rsid w:val="00A9154B"/>
    <w:rsid w:val="00A91618"/>
    <w:rsid w:val="00A91D4B"/>
    <w:rsid w:val="00A92067"/>
    <w:rsid w:val="00A92271"/>
    <w:rsid w:val="00A922A5"/>
    <w:rsid w:val="00A922EC"/>
    <w:rsid w:val="00A926CF"/>
    <w:rsid w:val="00A92A85"/>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97FB1"/>
    <w:rsid w:val="00AA0075"/>
    <w:rsid w:val="00AA0240"/>
    <w:rsid w:val="00AA08A5"/>
    <w:rsid w:val="00AA0EB1"/>
    <w:rsid w:val="00AA12B4"/>
    <w:rsid w:val="00AA1338"/>
    <w:rsid w:val="00AA18D5"/>
    <w:rsid w:val="00AA1BBF"/>
    <w:rsid w:val="00AA1FFF"/>
    <w:rsid w:val="00AA22CF"/>
    <w:rsid w:val="00AA2338"/>
    <w:rsid w:val="00AA2361"/>
    <w:rsid w:val="00AA2652"/>
    <w:rsid w:val="00AA2951"/>
    <w:rsid w:val="00AA2E33"/>
    <w:rsid w:val="00AA31C2"/>
    <w:rsid w:val="00AA331A"/>
    <w:rsid w:val="00AA33FA"/>
    <w:rsid w:val="00AA3BBD"/>
    <w:rsid w:val="00AA417C"/>
    <w:rsid w:val="00AA4403"/>
    <w:rsid w:val="00AA4E9F"/>
    <w:rsid w:val="00AA56EA"/>
    <w:rsid w:val="00AA580D"/>
    <w:rsid w:val="00AA63A3"/>
    <w:rsid w:val="00AA6B63"/>
    <w:rsid w:val="00AA6B83"/>
    <w:rsid w:val="00AA7217"/>
    <w:rsid w:val="00AA75EA"/>
    <w:rsid w:val="00AA7EF2"/>
    <w:rsid w:val="00AB0117"/>
    <w:rsid w:val="00AB07FE"/>
    <w:rsid w:val="00AB080B"/>
    <w:rsid w:val="00AB0C93"/>
    <w:rsid w:val="00AB0D6A"/>
    <w:rsid w:val="00AB0ED5"/>
    <w:rsid w:val="00AB157E"/>
    <w:rsid w:val="00AB1ADF"/>
    <w:rsid w:val="00AB20C2"/>
    <w:rsid w:val="00AB2276"/>
    <w:rsid w:val="00AB23D5"/>
    <w:rsid w:val="00AB25E1"/>
    <w:rsid w:val="00AB25FF"/>
    <w:rsid w:val="00AB3012"/>
    <w:rsid w:val="00AB3175"/>
    <w:rsid w:val="00AB3667"/>
    <w:rsid w:val="00AB36AA"/>
    <w:rsid w:val="00AB3D5D"/>
    <w:rsid w:val="00AB4483"/>
    <w:rsid w:val="00AB4484"/>
    <w:rsid w:val="00AB46C5"/>
    <w:rsid w:val="00AB470E"/>
    <w:rsid w:val="00AB4954"/>
    <w:rsid w:val="00AB511E"/>
    <w:rsid w:val="00AB5469"/>
    <w:rsid w:val="00AB569B"/>
    <w:rsid w:val="00AB59DD"/>
    <w:rsid w:val="00AB5A8A"/>
    <w:rsid w:val="00AB647C"/>
    <w:rsid w:val="00AB6E5F"/>
    <w:rsid w:val="00AB732C"/>
    <w:rsid w:val="00AB7D50"/>
    <w:rsid w:val="00AB7F9A"/>
    <w:rsid w:val="00AC0043"/>
    <w:rsid w:val="00AC034D"/>
    <w:rsid w:val="00AC0417"/>
    <w:rsid w:val="00AC06EF"/>
    <w:rsid w:val="00AC0A15"/>
    <w:rsid w:val="00AC0B62"/>
    <w:rsid w:val="00AC0CD0"/>
    <w:rsid w:val="00AC0D21"/>
    <w:rsid w:val="00AC0E63"/>
    <w:rsid w:val="00AC1F39"/>
    <w:rsid w:val="00AC2B7E"/>
    <w:rsid w:val="00AC2C75"/>
    <w:rsid w:val="00AC2D85"/>
    <w:rsid w:val="00AC3295"/>
    <w:rsid w:val="00AC3590"/>
    <w:rsid w:val="00AC3AA5"/>
    <w:rsid w:val="00AC4217"/>
    <w:rsid w:val="00AC42A0"/>
    <w:rsid w:val="00AC4589"/>
    <w:rsid w:val="00AC4F79"/>
    <w:rsid w:val="00AC544F"/>
    <w:rsid w:val="00AC54DA"/>
    <w:rsid w:val="00AC588B"/>
    <w:rsid w:val="00AC5A02"/>
    <w:rsid w:val="00AC5C44"/>
    <w:rsid w:val="00AC5F20"/>
    <w:rsid w:val="00AC612F"/>
    <w:rsid w:val="00AC66C9"/>
    <w:rsid w:val="00AC66F8"/>
    <w:rsid w:val="00AC6A1D"/>
    <w:rsid w:val="00AC7BFB"/>
    <w:rsid w:val="00AC7E37"/>
    <w:rsid w:val="00AD02B0"/>
    <w:rsid w:val="00AD0318"/>
    <w:rsid w:val="00AD0391"/>
    <w:rsid w:val="00AD14A6"/>
    <w:rsid w:val="00AD152D"/>
    <w:rsid w:val="00AD209D"/>
    <w:rsid w:val="00AD257E"/>
    <w:rsid w:val="00AD2A91"/>
    <w:rsid w:val="00AD30A5"/>
    <w:rsid w:val="00AD323B"/>
    <w:rsid w:val="00AD3823"/>
    <w:rsid w:val="00AD3B70"/>
    <w:rsid w:val="00AD3F2F"/>
    <w:rsid w:val="00AD443E"/>
    <w:rsid w:val="00AD460A"/>
    <w:rsid w:val="00AD4ACC"/>
    <w:rsid w:val="00AD4D4F"/>
    <w:rsid w:val="00AD5035"/>
    <w:rsid w:val="00AD5942"/>
    <w:rsid w:val="00AD613C"/>
    <w:rsid w:val="00AD61F7"/>
    <w:rsid w:val="00AD645B"/>
    <w:rsid w:val="00AD64B0"/>
    <w:rsid w:val="00AD64CF"/>
    <w:rsid w:val="00AD65A3"/>
    <w:rsid w:val="00AD7292"/>
    <w:rsid w:val="00AD77BA"/>
    <w:rsid w:val="00AD78F2"/>
    <w:rsid w:val="00AD7AF0"/>
    <w:rsid w:val="00AD7C54"/>
    <w:rsid w:val="00AE089E"/>
    <w:rsid w:val="00AE08E1"/>
    <w:rsid w:val="00AE0E3A"/>
    <w:rsid w:val="00AE0F39"/>
    <w:rsid w:val="00AE124C"/>
    <w:rsid w:val="00AE1628"/>
    <w:rsid w:val="00AE178E"/>
    <w:rsid w:val="00AE18BB"/>
    <w:rsid w:val="00AE1AD5"/>
    <w:rsid w:val="00AE1E86"/>
    <w:rsid w:val="00AE2162"/>
    <w:rsid w:val="00AE2CF7"/>
    <w:rsid w:val="00AE319A"/>
    <w:rsid w:val="00AE326B"/>
    <w:rsid w:val="00AE34C4"/>
    <w:rsid w:val="00AE3652"/>
    <w:rsid w:val="00AE3943"/>
    <w:rsid w:val="00AE3AC7"/>
    <w:rsid w:val="00AE4326"/>
    <w:rsid w:val="00AE49CC"/>
    <w:rsid w:val="00AE4AB5"/>
    <w:rsid w:val="00AE4B3B"/>
    <w:rsid w:val="00AE4DF0"/>
    <w:rsid w:val="00AE4F30"/>
    <w:rsid w:val="00AE5059"/>
    <w:rsid w:val="00AE52B0"/>
    <w:rsid w:val="00AE53AC"/>
    <w:rsid w:val="00AE5D46"/>
    <w:rsid w:val="00AE5E78"/>
    <w:rsid w:val="00AE616C"/>
    <w:rsid w:val="00AE628C"/>
    <w:rsid w:val="00AE63FF"/>
    <w:rsid w:val="00AE641F"/>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542"/>
    <w:rsid w:val="00AF1BB0"/>
    <w:rsid w:val="00AF1CD4"/>
    <w:rsid w:val="00AF1D12"/>
    <w:rsid w:val="00AF1E35"/>
    <w:rsid w:val="00AF3351"/>
    <w:rsid w:val="00AF3471"/>
    <w:rsid w:val="00AF3904"/>
    <w:rsid w:val="00AF392D"/>
    <w:rsid w:val="00AF3A19"/>
    <w:rsid w:val="00AF3BC6"/>
    <w:rsid w:val="00AF41A5"/>
    <w:rsid w:val="00AF41AD"/>
    <w:rsid w:val="00AF44B9"/>
    <w:rsid w:val="00AF478C"/>
    <w:rsid w:val="00AF47D8"/>
    <w:rsid w:val="00AF4848"/>
    <w:rsid w:val="00AF4B0F"/>
    <w:rsid w:val="00AF4BA0"/>
    <w:rsid w:val="00AF4C62"/>
    <w:rsid w:val="00AF5AD7"/>
    <w:rsid w:val="00AF5B03"/>
    <w:rsid w:val="00AF6660"/>
    <w:rsid w:val="00AF6AC1"/>
    <w:rsid w:val="00AF74F3"/>
    <w:rsid w:val="00AF7720"/>
    <w:rsid w:val="00B00421"/>
    <w:rsid w:val="00B00515"/>
    <w:rsid w:val="00B01BC3"/>
    <w:rsid w:val="00B01D86"/>
    <w:rsid w:val="00B01F0F"/>
    <w:rsid w:val="00B01F9E"/>
    <w:rsid w:val="00B02FB3"/>
    <w:rsid w:val="00B03229"/>
    <w:rsid w:val="00B0364C"/>
    <w:rsid w:val="00B03C3A"/>
    <w:rsid w:val="00B040F8"/>
    <w:rsid w:val="00B041D9"/>
    <w:rsid w:val="00B04DB5"/>
    <w:rsid w:val="00B05793"/>
    <w:rsid w:val="00B06272"/>
    <w:rsid w:val="00B06412"/>
    <w:rsid w:val="00B069CB"/>
    <w:rsid w:val="00B06CE7"/>
    <w:rsid w:val="00B0784A"/>
    <w:rsid w:val="00B07A8C"/>
    <w:rsid w:val="00B07F85"/>
    <w:rsid w:val="00B10806"/>
    <w:rsid w:val="00B10F0A"/>
    <w:rsid w:val="00B10FB2"/>
    <w:rsid w:val="00B11906"/>
    <w:rsid w:val="00B11925"/>
    <w:rsid w:val="00B1224C"/>
    <w:rsid w:val="00B12339"/>
    <w:rsid w:val="00B12484"/>
    <w:rsid w:val="00B12C09"/>
    <w:rsid w:val="00B12CBB"/>
    <w:rsid w:val="00B133D4"/>
    <w:rsid w:val="00B1344B"/>
    <w:rsid w:val="00B13A99"/>
    <w:rsid w:val="00B13DFC"/>
    <w:rsid w:val="00B14336"/>
    <w:rsid w:val="00B1441A"/>
    <w:rsid w:val="00B144B0"/>
    <w:rsid w:val="00B158FA"/>
    <w:rsid w:val="00B15A9D"/>
    <w:rsid w:val="00B16012"/>
    <w:rsid w:val="00B1603A"/>
    <w:rsid w:val="00B162F3"/>
    <w:rsid w:val="00B16743"/>
    <w:rsid w:val="00B17294"/>
    <w:rsid w:val="00B17737"/>
    <w:rsid w:val="00B17777"/>
    <w:rsid w:val="00B17BE1"/>
    <w:rsid w:val="00B17D9D"/>
    <w:rsid w:val="00B203DC"/>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33CC"/>
    <w:rsid w:val="00B247D8"/>
    <w:rsid w:val="00B249EC"/>
    <w:rsid w:val="00B252EA"/>
    <w:rsid w:val="00B257A0"/>
    <w:rsid w:val="00B25DC1"/>
    <w:rsid w:val="00B25E88"/>
    <w:rsid w:val="00B261F1"/>
    <w:rsid w:val="00B262BB"/>
    <w:rsid w:val="00B2708C"/>
    <w:rsid w:val="00B270A6"/>
    <w:rsid w:val="00B272E2"/>
    <w:rsid w:val="00B273F3"/>
    <w:rsid w:val="00B274ED"/>
    <w:rsid w:val="00B30144"/>
    <w:rsid w:val="00B303F4"/>
    <w:rsid w:val="00B30596"/>
    <w:rsid w:val="00B307CF"/>
    <w:rsid w:val="00B30850"/>
    <w:rsid w:val="00B30F6B"/>
    <w:rsid w:val="00B30FCB"/>
    <w:rsid w:val="00B3146A"/>
    <w:rsid w:val="00B3148D"/>
    <w:rsid w:val="00B31892"/>
    <w:rsid w:val="00B319B8"/>
    <w:rsid w:val="00B31CDF"/>
    <w:rsid w:val="00B32135"/>
    <w:rsid w:val="00B3255E"/>
    <w:rsid w:val="00B326D4"/>
    <w:rsid w:val="00B32DB1"/>
    <w:rsid w:val="00B33322"/>
    <w:rsid w:val="00B33B13"/>
    <w:rsid w:val="00B33C82"/>
    <w:rsid w:val="00B34A62"/>
    <w:rsid w:val="00B34CCB"/>
    <w:rsid w:val="00B35529"/>
    <w:rsid w:val="00B35707"/>
    <w:rsid w:val="00B359B8"/>
    <w:rsid w:val="00B359FF"/>
    <w:rsid w:val="00B36075"/>
    <w:rsid w:val="00B3617C"/>
    <w:rsid w:val="00B3669E"/>
    <w:rsid w:val="00B36888"/>
    <w:rsid w:val="00B373DB"/>
    <w:rsid w:val="00B37585"/>
    <w:rsid w:val="00B3758C"/>
    <w:rsid w:val="00B3777B"/>
    <w:rsid w:val="00B37BF3"/>
    <w:rsid w:val="00B4013B"/>
    <w:rsid w:val="00B40184"/>
    <w:rsid w:val="00B40268"/>
    <w:rsid w:val="00B40279"/>
    <w:rsid w:val="00B402A0"/>
    <w:rsid w:val="00B40578"/>
    <w:rsid w:val="00B412D3"/>
    <w:rsid w:val="00B41C51"/>
    <w:rsid w:val="00B4238F"/>
    <w:rsid w:val="00B423D5"/>
    <w:rsid w:val="00B42572"/>
    <w:rsid w:val="00B42844"/>
    <w:rsid w:val="00B42986"/>
    <w:rsid w:val="00B429C8"/>
    <w:rsid w:val="00B42E1F"/>
    <w:rsid w:val="00B439FF"/>
    <w:rsid w:val="00B43C18"/>
    <w:rsid w:val="00B43F12"/>
    <w:rsid w:val="00B444CB"/>
    <w:rsid w:val="00B44532"/>
    <w:rsid w:val="00B44D00"/>
    <w:rsid w:val="00B456ED"/>
    <w:rsid w:val="00B458DF"/>
    <w:rsid w:val="00B45937"/>
    <w:rsid w:val="00B4595F"/>
    <w:rsid w:val="00B45F5B"/>
    <w:rsid w:val="00B460B1"/>
    <w:rsid w:val="00B468B2"/>
    <w:rsid w:val="00B46CA3"/>
    <w:rsid w:val="00B46E3E"/>
    <w:rsid w:val="00B476A0"/>
    <w:rsid w:val="00B513D1"/>
    <w:rsid w:val="00B51625"/>
    <w:rsid w:val="00B523DE"/>
    <w:rsid w:val="00B527A4"/>
    <w:rsid w:val="00B527EA"/>
    <w:rsid w:val="00B528C9"/>
    <w:rsid w:val="00B52964"/>
    <w:rsid w:val="00B52A33"/>
    <w:rsid w:val="00B53051"/>
    <w:rsid w:val="00B530A4"/>
    <w:rsid w:val="00B53936"/>
    <w:rsid w:val="00B53AE0"/>
    <w:rsid w:val="00B53F3E"/>
    <w:rsid w:val="00B54732"/>
    <w:rsid w:val="00B54A10"/>
    <w:rsid w:val="00B54C8C"/>
    <w:rsid w:val="00B55298"/>
    <w:rsid w:val="00B5554A"/>
    <w:rsid w:val="00B555F0"/>
    <w:rsid w:val="00B55959"/>
    <w:rsid w:val="00B55BC0"/>
    <w:rsid w:val="00B56617"/>
    <w:rsid w:val="00B56AD9"/>
    <w:rsid w:val="00B56E4E"/>
    <w:rsid w:val="00B5730A"/>
    <w:rsid w:val="00B5741C"/>
    <w:rsid w:val="00B57CA0"/>
    <w:rsid w:val="00B57EB1"/>
    <w:rsid w:val="00B57F74"/>
    <w:rsid w:val="00B57F9A"/>
    <w:rsid w:val="00B601D5"/>
    <w:rsid w:val="00B60527"/>
    <w:rsid w:val="00B6057B"/>
    <w:rsid w:val="00B60911"/>
    <w:rsid w:val="00B6133D"/>
    <w:rsid w:val="00B61376"/>
    <w:rsid w:val="00B63A2A"/>
    <w:rsid w:val="00B6412E"/>
    <w:rsid w:val="00B64571"/>
    <w:rsid w:val="00B6477F"/>
    <w:rsid w:val="00B64C6F"/>
    <w:rsid w:val="00B64FA1"/>
    <w:rsid w:val="00B6505B"/>
    <w:rsid w:val="00B650BA"/>
    <w:rsid w:val="00B65265"/>
    <w:rsid w:val="00B654A1"/>
    <w:rsid w:val="00B66194"/>
    <w:rsid w:val="00B661D9"/>
    <w:rsid w:val="00B66523"/>
    <w:rsid w:val="00B66687"/>
    <w:rsid w:val="00B66E17"/>
    <w:rsid w:val="00B67397"/>
    <w:rsid w:val="00B678E7"/>
    <w:rsid w:val="00B67A4A"/>
    <w:rsid w:val="00B70257"/>
    <w:rsid w:val="00B7095A"/>
    <w:rsid w:val="00B70BC1"/>
    <w:rsid w:val="00B7195A"/>
    <w:rsid w:val="00B71DCA"/>
    <w:rsid w:val="00B71E61"/>
    <w:rsid w:val="00B73199"/>
    <w:rsid w:val="00B73498"/>
    <w:rsid w:val="00B7440F"/>
    <w:rsid w:val="00B745B7"/>
    <w:rsid w:val="00B74961"/>
    <w:rsid w:val="00B74CD3"/>
    <w:rsid w:val="00B75103"/>
    <w:rsid w:val="00B75224"/>
    <w:rsid w:val="00B75684"/>
    <w:rsid w:val="00B75730"/>
    <w:rsid w:val="00B7590B"/>
    <w:rsid w:val="00B75C8F"/>
    <w:rsid w:val="00B76097"/>
    <w:rsid w:val="00B7674E"/>
    <w:rsid w:val="00B7718B"/>
    <w:rsid w:val="00B778CA"/>
    <w:rsid w:val="00B77999"/>
    <w:rsid w:val="00B77CF3"/>
    <w:rsid w:val="00B77F29"/>
    <w:rsid w:val="00B804F5"/>
    <w:rsid w:val="00B80570"/>
    <w:rsid w:val="00B80856"/>
    <w:rsid w:val="00B80B16"/>
    <w:rsid w:val="00B80D31"/>
    <w:rsid w:val="00B814EC"/>
    <w:rsid w:val="00B817A0"/>
    <w:rsid w:val="00B818B5"/>
    <w:rsid w:val="00B81E7A"/>
    <w:rsid w:val="00B821D4"/>
    <w:rsid w:val="00B8258B"/>
    <w:rsid w:val="00B825E3"/>
    <w:rsid w:val="00B826B3"/>
    <w:rsid w:val="00B828E1"/>
    <w:rsid w:val="00B82955"/>
    <w:rsid w:val="00B82A89"/>
    <w:rsid w:val="00B82C24"/>
    <w:rsid w:val="00B82EBA"/>
    <w:rsid w:val="00B83351"/>
    <w:rsid w:val="00B83741"/>
    <w:rsid w:val="00B83D9A"/>
    <w:rsid w:val="00B842BB"/>
    <w:rsid w:val="00B84857"/>
    <w:rsid w:val="00B84AEB"/>
    <w:rsid w:val="00B84D0F"/>
    <w:rsid w:val="00B8501D"/>
    <w:rsid w:val="00B8578F"/>
    <w:rsid w:val="00B858FB"/>
    <w:rsid w:val="00B85A79"/>
    <w:rsid w:val="00B85AC9"/>
    <w:rsid w:val="00B86072"/>
    <w:rsid w:val="00B866B7"/>
    <w:rsid w:val="00B86E79"/>
    <w:rsid w:val="00B8708A"/>
    <w:rsid w:val="00B8748E"/>
    <w:rsid w:val="00B8759F"/>
    <w:rsid w:val="00B87D88"/>
    <w:rsid w:val="00B87D90"/>
    <w:rsid w:val="00B90201"/>
    <w:rsid w:val="00B90976"/>
    <w:rsid w:val="00B90DC0"/>
    <w:rsid w:val="00B912F9"/>
    <w:rsid w:val="00B91459"/>
    <w:rsid w:val="00B92171"/>
    <w:rsid w:val="00B929D0"/>
    <w:rsid w:val="00B92A45"/>
    <w:rsid w:val="00B92AAB"/>
    <w:rsid w:val="00B92C5F"/>
    <w:rsid w:val="00B92D51"/>
    <w:rsid w:val="00B93615"/>
    <w:rsid w:val="00B9396C"/>
    <w:rsid w:val="00B93A64"/>
    <w:rsid w:val="00B93DC6"/>
    <w:rsid w:val="00B93E7E"/>
    <w:rsid w:val="00B9479A"/>
    <w:rsid w:val="00B94BB2"/>
    <w:rsid w:val="00B94BF4"/>
    <w:rsid w:val="00B94E30"/>
    <w:rsid w:val="00B95080"/>
    <w:rsid w:val="00B96050"/>
    <w:rsid w:val="00B964A4"/>
    <w:rsid w:val="00B964C0"/>
    <w:rsid w:val="00B969E1"/>
    <w:rsid w:val="00B96DC7"/>
    <w:rsid w:val="00B970B8"/>
    <w:rsid w:val="00B97DAF"/>
    <w:rsid w:val="00B97E8C"/>
    <w:rsid w:val="00BA06AF"/>
    <w:rsid w:val="00BA0BB9"/>
    <w:rsid w:val="00BA0EEB"/>
    <w:rsid w:val="00BA0EF3"/>
    <w:rsid w:val="00BA0F67"/>
    <w:rsid w:val="00BA144F"/>
    <w:rsid w:val="00BA1B70"/>
    <w:rsid w:val="00BA21B3"/>
    <w:rsid w:val="00BA226D"/>
    <w:rsid w:val="00BA2FE0"/>
    <w:rsid w:val="00BA3563"/>
    <w:rsid w:val="00BA37FA"/>
    <w:rsid w:val="00BA3EDF"/>
    <w:rsid w:val="00BA41FA"/>
    <w:rsid w:val="00BA429E"/>
    <w:rsid w:val="00BA4AFB"/>
    <w:rsid w:val="00BA4B71"/>
    <w:rsid w:val="00BA59B8"/>
    <w:rsid w:val="00BA5C10"/>
    <w:rsid w:val="00BA5DBC"/>
    <w:rsid w:val="00BA6398"/>
    <w:rsid w:val="00BA66C4"/>
    <w:rsid w:val="00BA67E0"/>
    <w:rsid w:val="00BA6CA9"/>
    <w:rsid w:val="00BA6F05"/>
    <w:rsid w:val="00BA6F57"/>
    <w:rsid w:val="00BA6FFA"/>
    <w:rsid w:val="00BA7303"/>
    <w:rsid w:val="00BA7A05"/>
    <w:rsid w:val="00BA7C60"/>
    <w:rsid w:val="00BB00CF"/>
    <w:rsid w:val="00BB07E8"/>
    <w:rsid w:val="00BB0A0D"/>
    <w:rsid w:val="00BB1267"/>
    <w:rsid w:val="00BB13F5"/>
    <w:rsid w:val="00BB166C"/>
    <w:rsid w:val="00BB1829"/>
    <w:rsid w:val="00BB1E99"/>
    <w:rsid w:val="00BB1EA9"/>
    <w:rsid w:val="00BB22F2"/>
    <w:rsid w:val="00BB2CB2"/>
    <w:rsid w:val="00BB2D8D"/>
    <w:rsid w:val="00BB322F"/>
    <w:rsid w:val="00BB33AC"/>
    <w:rsid w:val="00BB3DD4"/>
    <w:rsid w:val="00BB3F50"/>
    <w:rsid w:val="00BB4D4A"/>
    <w:rsid w:val="00BB5386"/>
    <w:rsid w:val="00BB53AC"/>
    <w:rsid w:val="00BB555A"/>
    <w:rsid w:val="00BB56E6"/>
    <w:rsid w:val="00BB5CCE"/>
    <w:rsid w:val="00BB61CB"/>
    <w:rsid w:val="00BB646A"/>
    <w:rsid w:val="00BB665E"/>
    <w:rsid w:val="00BB68C5"/>
    <w:rsid w:val="00BB7CF3"/>
    <w:rsid w:val="00BC030C"/>
    <w:rsid w:val="00BC05B2"/>
    <w:rsid w:val="00BC09BE"/>
    <w:rsid w:val="00BC0D7D"/>
    <w:rsid w:val="00BC0F2B"/>
    <w:rsid w:val="00BC150E"/>
    <w:rsid w:val="00BC1B72"/>
    <w:rsid w:val="00BC1FAE"/>
    <w:rsid w:val="00BC2631"/>
    <w:rsid w:val="00BC2A66"/>
    <w:rsid w:val="00BC3048"/>
    <w:rsid w:val="00BC32AC"/>
    <w:rsid w:val="00BC3BBD"/>
    <w:rsid w:val="00BC3C52"/>
    <w:rsid w:val="00BC3D93"/>
    <w:rsid w:val="00BC3DD6"/>
    <w:rsid w:val="00BC3F98"/>
    <w:rsid w:val="00BC4900"/>
    <w:rsid w:val="00BC4FE3"/>
    <w:rsid w:val="00BC5799"/>
    <w:rsid w:val="00BC5DCD"/>
    <w:rsid w:val="00BC6279"/>
    <w:rsid w:val="00BC649C"/>
    <w:rsid w:val="00BC69CE"/>
    <w:rsid w:val="00BC6BE4"/>
    <w:rsid w:val="00BC715E"/>
    <w:rsid w:val="00BC76C4"/>
    <w:rsid w:val="00BC7D55"/>
    <w:rsid w:val="00BD0A27"/>
    <w:rsid w:val="00BD0AC3"/>
    <w:rsid w:val="00BD121D"/>
    <w:rsid w:val="00BD1410"/>
    <w:rsid w:val="00BD1586"/>
    <w:rsid w:val="00BD1C52"/>
    <w:rsid w:val="00BD1C5E"/>
    <w:rsid w:val="00BD2040"/>
    <w:rsid w:val="00BD2232"/>
    <w:rsid w:val="00BD2AD8"/>
    <w:rsid w:val="00BD304B"/>
    <w:rsid w:val="00BD3486"/>
    <w:rsid w:val="00BD39D5"/>
    <w:rsid w:val="00BD3F95"/>
    <w:rsid w:val="00BD4F38"/>
    <w:rsid w:val="00BD5032"/>
    <w:rsid w:val="00BD5BFC"/>
    <w:rsid w:val="00BD5C86"/>
    <w:rsid w:val="00BD682C"/>
    <w:rsid w:val="00BD6A8C"/>
    <w:rsid w:val="00BD6DE7"/>
    <w:rsid w:val="00BD72F9"/>
    <w:rsid w:val="00BD73FD"/>
    <w:rsid w:val="00BD7537"/>
    <w:rsid w:val="00BD7752"/>
    <w:rsid w:val="00BD77FD"/>
    <w:rsid w:val="00BD7FDC"/>
    <w:rsid w:val="00BE04A4"/>
    <w:rsid w:val="00BE0862"/>
    <w:rsid w:val="00BE0C57"/>
    <w:rsid w:val="00BE179B"/>
    <w:rsid w:val="00BE2427"/>
    <w:rsid w:val="00BE2EAD"/>
    <w:rsid w:val="00BE3684"/>
    <w:rsid w:val="00BE37F4"/>
    <w:rsid w:val="00BE38A6"/>
    <w:rsid w:val="00BE3E55"/>
    <w:rsid w:val="00BE4330"/>
    <w:rsid w:val="00BE47A7"/>
    <w:rsid w:val="00BE4AC3"/>
    <w:rsid w:val="00BE517D"/>
    <w:rsid w:val="00BE525E"/>
    <w:rsid w:val="00BE53BC"/>
    <w:rsid w:val="00BE581C"/>
    <w:rsid w:val="00BE5E8A"/>
    <w:rsid w:val="00BE665E"/>
    <w:rsid w:val="00BE69FF"/>
    <w:rsid w:val="00BE6A48"/>
    <w:rsid w:val="00BE6CBC"/>
    <w:rsid w:val="00BE6CCA"/>
    <w:rsid w:val="00BE6D46"/>
    <w:rsid w:val="00BE718E"/>
    <w:rsid w:val="00BE751B"/>
    <w:rsid w:val="00BF0EDC"/>
    <w:rsid w:val="00BF123E"/>
    <w:rsid w:val="00BF1B3C"/>
    <w:rsid w:val="00BF1D44"/>
    <w:rsid w:val="00BF1F13"/>
    <w:rsid w:val="00BF1F35"/>
    <w:rsid w:val="00BF2119"/>
    <w:rsid w:val="00BF238B"/>
    <w:rsid w:val="00BF27E8"/>
    <w:rsid w:val="00BF3340"/>
    <w:rsid w:val="00BF334F"/>
    <w:rsid w:val="00BF3708"/>
    <w:rsid w:val="00BF3AB3"/>
    <w:rsid w:val="00BF3D9F"/>
    <w:rsid w:val="00BF3FEF"/>
    <w:rsid w:val="00BF44D3"/>
    <w:rsid w:val="00BF4973"/>
    <w:rsid w:val="00BF4C99"/>
    <w:rsid w:val="00BF51AA"/>
    <w:rsid w:val="00BF52EB"/>
    <w:rsid w:val="00BF53E1"/>
    <w:rsid w:val="00BF53EF"/>
    <w:rsid w:val="00BF546B"/>
    <w:rsid w:val="00BF551E"/>
    <w:rsid w:val="00BF5A7F"/>
    <w:rsid w:val="00BF5B0A"/>
    <w:rsid w:val="00BF626E"/>
    <w:rsid w:val="00BF67C9"/>
    <w:rsid w:val="00BF68A7"/>
    <w:rsid w:val="00BF6BB7"/>
    <w:rsid w:val="00BF6F35"/>
    <w:rsid w:val="00BF7138"/>
    <w:rsid w:val="00C001CD"/>
    <w:rsid w:val="00C008ED"/>
    <w:rsid w:val="00C00B62"/>
    <w:rsid w:val="00C00B8D"/>
    <w:rsid w:val="00C00E60"/>
    <w:rsid w:val="00C010B3"/>
    <w:rsid w:val="00C018A5"/>
    <w:rsid w:val="00C01BDA"/>
    <w:rsid w:val="00C0212F"/>
    <w:rsid w:val="00C021E3"/>
    <w:rsid w:val="00C025A6"/>
    <w:rsid w:val="00C02794"/>
    <w:rsid w:val="00C02B15"/>
    <w:rsid w:val="00C03B9E"/>
    <w:rsid w:val="00C03D02"/>
    <w:rsid w:val="00C043E2"/>
    <w:rsid w:val="00C0457D"/>
    <w:rsid w:val="00C04B42"/>
    <w:rsid w:val="00C04D67"/>
    <w:rsid w:val="00C05138"/>
    <w:rsid w:val="00C05D75"/>
    <w:rsid w:val="00C0672C"/>
    <w:rsid w:val="00C0703A"/>
    <w:rsid w:val="00C074DB"/>
    <w:rsid w:val="00C07684"/>
    <w:rsid w:val="00C0769C"/>
    <w:rsid w:val="00C07769"/>
    <w:rsid w:val="00C07EA2"/>
    <w:rsid w:val="00C10172"/>
    <w:rsid w:val="00C1032F"/>
    <w:rsid w:val="00C10665"/>
    <w:rsid w:val="00C106F2"/>
    <w:rsid w:val="00C108C1"/>
    <w:rsid w:val="00C11115"/>
    <w:rsid w:val="00C1158C"/>
    <w:rsid w:val="00C1168C"/>
    <w:rsid w:val="00C11806"/>
    <w:rsid w:val="00C11A17"/>
    <w:rsid w:val="00C11AD9"/>
    <w:rsid w:val="00C11E12"/>
    <w:rsid w:val="00C12E5E"/>
    <w:rsid w:val="00C12F9F"/>
    <w:rsid w:val="00C13389"/>
    <w:rsid w:val="00C13841"/>
    <w:rsid w:val="00C13959"/>
    <w:rsid w:val="00C14165"/>
    <w:rsid w:val="00C1466D"/>
    <w:rsid w:val="00C15007"/>
    <w:rsid w:val="00C15027"/>
    <w:rsid w:val="00C152E4"/>
    <w:rsid w:val="00C156F3"/>
    <w:rsid w:val="00C15929"/>
    <w:rsid w:val="00C161B3"/>
    <w:rsid w:val="00C16792"/>
    <w:rsid w:val="00C1691B"/>
    <w:rsid w:val="00C17220"/>
    <w:rsid w:val="00C1796E"/>
    <w:rsid w:val="00C17C34"/>
    <w:rsid w:val="00C17CE7"/>
    <w:rsid w:val="00C2012E"/>
    <w:rsid w:val="00C2024A"/>
    <w:rsid w:val="00C205F3"/>
    <w:rsid w:val="00C208F8"/>
    <w:rsid w:val="00C20AE1"/>
    <w:rsid w:val="00C20D77"/>
    <w:rsid w:val="00C20F2F"/>
    <w:rsid w:val="00C216FD"/>
    <w:rsid w:val="00C21AC1"/>
    <w:rsid w:val="00C21EC0"/>
    <w:rsid w:val="00C22278"/>
    <w:rsid w:val="00C226A7"/>
    <w:rsid w:val="00C226D0"/>
    <w:rsid w:val="00C229E5"/>
    <w:rsid w:val="00C23056"/>
    <w:rsid w:val="00C2316F"/>
    <w:rsid w:val="00C23AE2"/>
    <w:rsid w:val="00C23C47"/>
    <w:rsid w:val="00C23CE3"/>
    <w:rsid w:val="00C24040"/>
    <w:rsid w:val="00C24043"/>
    <w:rsid w:val="00C2466A"/>
    <w:rsid w:val="00C247D4"/>
    <w:rsid w:val="00C24F6A"/>
    <w:rsid w:val="00C24F74"/>
    <w:rsid w:val="00C25453"/>
    <w:rsid w:val="00C2650A"/>
    <w:rsid w:val="00C26544"/>
    <w:rsid w:val="00C2723E"/>
    <w:rsid w:val="00C272E7"/>
    <w:rsid w:val="00C276FE"/>
    <w:rsid w:val="00C30548"/>
    <w:rsid w:val="00C3068A"/>
    <w:rsid w:val="00C3068B"/>
    <w:rsid w:val="00C30FAD"/>
    <w:rsid w:val="00C319AE"/>
    <w:rsid w:val="00C31B6B"/>
    <w:rsid w:val="00C325BA"/>
    <w:rsid w:val="00C32716"/>
    <w:rsid w:val="00C32745"/>
    <w:rsid w:val="00C329A6"/>
    <w:rsid w:val="00C32B5B"/>
    <w:rsid w:val="00C32E25"/>
    <w:rsid w:val="00C33335"/>
    <w:rsid w:val="00C33C60"/>
    <w:rsid w:val="00C347F9"/>
    <w:rsid w:val="00C352EB"/>
    <w:rsid w:val="00C3567B"/>
    <w:rsid w:val="00C356A9"/>
    <w:rsid w:val="00C35DCF"/>
    <w:rsid w:val="00C35E76"/>
    <w:rsid w:val="00C35FA6"/>
    <w:rsid w:val="00C36217"/>
    <w:rsid w:val="00C3667A"/>
    <w:rsid w:val="00C36A25"/>
    <w:rsid w:val="00C36F23"/>
    <w:rsid w:val="00C37134"/>
    <w:rsid w:val="00C371C4"/>
    <w:rsid w:val="00C378EE"/>
    <w:rsid w:val="00C37C90"/>
    <w:rsid w:val="00C37D71"/>
    <w:rsid w:val="00C4007F"/>
    <w:rsid w:val="00C40143"/>
    <w:rsid w:val="00C40A0E"/>
    <w:rsid w:val="00C41134"/>
    <w:rsid w:val="00C4213C"/>
    <w:rsid w:val="00C42265"/>
    <w:rsid w:val="00C426A4"/>
    <w:rsid w:val="00C427C5"/>
    <w:rsid w:val="00C4291B"/>
    <w:rsid w:val="00C42970"/>
    <w:rsid w:val="00C42E5B"/>
    <w:rsid w:val="00C4361B"/>
    <w:rsid w:val="00C4364C"/>
    <w:rsid w:val="00C43C98"/>
    <w:rsid w:val="00C43EB7"/>
    <w:rsid w:val="00C44125"/>
    <w:rsid w:val="00C443E1"/>
    <w:rsid w:val="00C4494D"/>
    <w:rsid w:val="00C44AC1"/>
    <w:rsid w:val="00C450C0"/>
    <w:rsid w:val="00C451CA"/>
    <w:rsid w:val="00C456A9"/>
    <w:rsid w:val="00C459C9"/>
    <w:rsid w:val="00C45A08"/>
    <w:rsid w:val="00C45F01"/>
    <w:rsid w:val="00C46910"/>
    <w:rsid w:val="00C469BB"/>
    <w:rsid w:val="00C46C09"/>
    <w:rsid w:val="00C46FB2"/>
    <w:rsid w:val="00C471B4"/>
    <w:rsid w:val="00C47776"/>
    <w:rsid w:val="00C47AD3"/>
    <w:rsid w:val="00C47F4B"/>
    <w:rsid w:val="00C50024"/>
    <w:rsid w:val="00C507A0"/>
    <w:rsid w:val="00C50A50"/>
    <w:rsid w:val="00C51000"/>
    <w:rsid w:val="00C510CF"/>
    <w:rsid w:val="00C5137C"/>
    <w:rsid w:val="00C519B1"/>
    <w:rsid w:val="00C51CC8"/>
    <w:rsid w:val="00C51DF5"/>
    <w:rsid w:val="00C52051"/>
    <w:rsid w:val="00C52BB1"/>
    <w:rsid w:val="00C52DCD"/>
    <w:rsid w:val="00C53A33"/>
    <w:rsid w:val="00C53D75"/>
    <w:rsid w:val="00C556A3"/>
    <w:rsid w:val="00C55C62"/>
    <w:rsid w:val="00C5639A"/>
    <w:rsid w:val="00C567FB"/>
    <w:rsid w:val="00C569E1"/>
    <w:rsid w:val="00C5721F"/>
    <w:rsid w:val="00C57481"/>
    <w:rsid w:val="00C6011D"/>
    <w:rsid w:val="00C604ED"/>
    <w:rsid w:val="00C6095B"/>
    <w:rsid w:val="00C60BB4"/>
    <w:rsid w:val="00C6127E"/>
    <w:rsid w:val="00C612A8"/>
    <w:rsid w:val="00C6142E"/>
    <w:rsid w:val="00C61F4C"/>
    <w:rsid w:val="00C621B7"/>
    <w:rsid w:val="00C62597"/>
    <w:rsid w:val="00C62AAF"/>
    <w:rsid w:val="00C642CD"/>
    <w:rsid w:val="00C642E0"/>
    <w:rsid w:val="00C64866"/>
    <w:rsid w:val="00C650C8"/>
    <w:rsid w:val="00C654C9"/>
    <w:rsid w:val="00C655C1"/>
    <w:rsid w:val="00C65750"/>
    <w:rsid w:val="00C659B0"/>
    <w:rsid w:val="00C65CEE"/>
    <w:rsid w:val="00C65E19"/>
    <w:rsid w:val="00C66208"/>
    <w:rsid w:val="00C66658"/>
    <w:rsid w:val="00C66963"/>
    <w:rsid w:val="00C66C41"/>
    <w:rsid w:val="00C6784F"/>
    <w:rsid w:val="00C67A44"/>
    <w:rsid w:val="00C67CF9"/>
    <w:rsid w:val="00C67F49"/>
    <w:rsid w:val="00C70060"/>
    <w:rsid w:val="00C704B4"/>
    <w:rsid w:val="00C708BE"/>
    <w:rsid w:val="00C7092C"/>
    <w:rsid w:val="00C70964"/>
    <w:rsid w:val="00C70C02"/>
    <w:rsid w:val="00C70ED2"/>
    <w:rsid w:val="00C7106B"/>
    <w:rsid w:val="00C717AD"/>
    <w:rsid w:val="00C71A66"/>
    <w:rsid w:val="00C71F7A"/>
    <w:rsid w:val="00C7280D"/>
    <w:rsid w:val="00C72E61"/>
    <w:rsid w:val="00C736AE"/>
    <w:rsid w:val="00C736C8"/>
    <w:rsid w:val="00C73D2E"/>
    <w:rsid w:val="00C74302"/>
    <w:rsid w:val="00C74668"/>
    <w:rsid w:val="00C74871"/>
    <w:rsid w:val="00C74998"/>
    <w:rsid w:val="00C7592F"/>
    <w:rsid w:val="00C75BA0"/>
    <w:rsid w:val="00C75D26"/>
    <w:rsid w:val="00C75D6F"/>
    <w:rsid w:val="00C7600D"/>
    <w:rsid w:val="00C76894"/>
    <w:rsid w:val="00C76A1B"/>
    <w:rsid w:val="00C76B1C"/>
    <w:rsid w:val="00C76B80"/>
    <w:rsid w:val="00C77865"/>
    <w:rsid w:val="00C77BB2"/>
    <w:rsid w:val="00C77CA1"/>
    <w:rsid w:val="00C77E44"/>
    <w:rsid w:val="00C80936"/>
    <w:rsid w:val="00C80F64"/>
    <w:rsid w:val="00C8115C"/>
    <w:rsid w:val="00C81200"/>
    <w:rsid w:val="00C818A4"/>
    <w:rsid w:val="00C81A17"/>
    <w:rsid w:val="00C81B13"/>
    <w:rsid w:val="00C8203A"/>
    <w:rsid w:val="00C82D29"/>
    <w:rsid w:val="00C836E4"/>
    <w:rsid w:val="00C836F2"/>
    <w:rsid w:val="00C836F9"/>
    <w:rsid w:val="00C8371D"/>
    <w:rsid w:val="00C837CB"/>
    <w:rsid w:val="00C83B81"/>
    <w:rsid w:val="00C83BE0"/>
    <w:rsid w:val="00C83C85"/>
    <w:rsid w:val="00C8409F"/>
    <w:rsid w:val="00C84684"/>
    <w:rsid w:val="00C847F4"/>
    <w:rsid w:val="00C848DC"/>
    <w:rsid w:val="00C84BCA"/>
    <w:rsid w:val="00C84EDB"/>
    <w:rsid w:val="00C8521E"/>
    <w:rsid w:val="00C853BD"/>
    <w:rsid w:val="00C85528"/>
    <w:rsid w:val="00C85678"/>
    <w:rsid w:val="00C85CB1"/>
    <w:rsid w:val="00C864BB"/>
    <w:rsid w:val="00C8684F"/>
    <w:rsid w:val="00C86EF3"/>
    <w:rsid w:val="00C8745A"/>
    <w:rsid w:val="00C903DA"/>
    <w:rsid w:val="00C9048B"/>
    <w:rsid w:val="00C9064C"/>
    <w:rsid w:val="00C90B31"/>
    <w:rsid w:val="00C90CDD"/>
    <w:rsid w:val="00C91463"/>
    <w:rsid w:val="00C92508"/>
    <w:rsid w:val="00C92B2F"/>
    <w:rsid w:val="00C92FA1"/>
    <w:rsid w:val="00C93ACC"/>
    <w:rsid w:val="00C93F51"/>
    <w:rsid w:val="00C940BB"/>
    <w:rsid w:val="00C94245"/>
    <w:rsid w:val="00C94AF3"/>
    <w:rsid w:val="00C94B8D"/>
    <w:rsid w:val="00C94D22"/>
    <w:rsid w:val="00C95654"/>
    <w:rsid w:val="00C9681A"/>
    <w:rsid w:val="00C96C7F"/>
    <w:rsid w:val="00C9705E"/>
    <w:rsid w:val="00C97D0A"/>
    <w:rsid w:val="00CA00ED"/>
    <w:rsid w:val="00CA045C"/>
    <w:rsid w:val="00CA076E"/>
    <w:rsid w:val="00CA090B"/>
    <w:rsid w:val="00CA0B46"/>
    <w:rsid w:val="00CA1333"/>
    <w:rsid w:val="00CA1A83"/>
    <w:rsid w:val="00CA1F5F"/>
    <w:rsid w:val="00CA23D5"/>
    <w:rsid w:val="00CA27D3"/>
    <w:rsid w:val="00CA28B3"/>
    <w:rsid w:val="00CA369E"/>
    <w:rsid w:val="00CA3902"/>
    <w:rsid w:val="00CA3F3A"/>
    <w:rsid w:val="00CA40D8"/>
    <w:rsid w:val="00CA4BAA"/>
    <w:rsid w:val="00CA53C3"/>
    <w:rsid w:val="00CA5D19"/>
    <w:rsid w:val="00CA5F5F"/>
    <w:rsid w:val="00CA6144"/>
    <w:rsid w:val="00CA6CDE"/>
    <w:rsid w:val="00CA7769"/>
    <w:rsid w:val="00CA7962"/>
    <w:rsid w:val="00CA798B"/>
    <w:rsid w:val="00CA79D5"/>
    <w:rsid w:val="00CB0681"/>
    <w:rsid w:val="00CB11C6"/>
    <w:rsid w:val="00CB11F6"/>
    <w:rsid w:val="00CB1655"/>
    <w:rsid w:val="00CB1C9D"/>
    <w:rsid w:val="00CB1F5F"/>
    <w:rsid w:val="00CB2191"/>
    <w:rsid w:val="00CB2572"/>
    <w:rsid w:val="00CB25F0"/>
    <w:rsid w:val="00CB2B75"/>
    <w:rsid w:val="00CB2EBC"/>
    <w:rsid w:val="00CB3971"/>
    <w:rsid w:val="00CB3FCE"/>
    <w:rsid w:val="00CB47CE"/>
    <w:rsid w:val="00CB4EB3"/>
    <w:rsid w:val="00CB515A"/>
    <w:rsid w:val="00CB555D"/>
    <w:rsid w:val="00CB58EE"/>
    <w:rsid w:val="00CB5E54"/>
    <w:rsid w:val="00CB65FF"/>
    <w:rsid w:val="00CB70E2"/>
    <w:rsid w:val="00CB74BB"/>
    <w:rsid w:val="00CB78B3"/>
    <w:rsid w:val="00CC03A6"/>
    <w:rsid w:val="00CC03D9"/>
    <w:rsid w:val="00CC054D"/>
    <w:rsid w:val="00CC0B1A"/>
    <w:rsid w:val="00CC0BDE"/>
    <w:rsid w:val="00CC118D"/>
    <w:rsid w:val="00CC1473"/>
    <w:rsid w:val="00CC147F"/>
    <w:rsid w:val="00CC15AB"/>
    <w:rsid w:val="00CC17BF"/>
    <w:rsid w:val="00CC186B"/>
    <w:rsid w:val="00CC1DB9"/>
    <w:rsid w:val="00CC2354"/>
    <w:rsid w:val="00CC28FB"/>
    <w:rsid w:val="00CC2E48"/>
    <w:rsid w:val="00CC32AA"/>
    <w:rsid w:val="00CC32F9"/>
    <w:rsid w:val="00CC3471"/>
    <w:rsid w:val="00CC3525"/>
    <w:rsid w:val="00CC3839"/>
    <w:rsid w:val="00CC3CF5"/>
    <w:rsid w:val="00CC3FF3"/>
    <w:rsid w:val="00CC40D3"/>
    <w:rsid w:val="00CC484E"/>
    <w:rsid w:val="00CC4A90"/>
    <w:rsid w:val="00CC4B1D"/>
    <w:rsid w:val="00CC4C02"/>
    <w:rsid w:val="00CC4ECF"/>
    <w:rsid w:val="00CC5FD7"/>
    <w:rsid w:val="00CC70D2"/>
    <w:rsid w:val="00CC7473"/>
    <w:rsid w:val="00CC7672"/>
    <w:rsid w:val="00CC77FD"/>
    <w:rsid w:val="00CC7F18"/>
    <w:rsid w:val="00CD04BC"/>
    <w:rsid w:val="00CD1326"/>
    <w:rsid w:val="00CD145B"/>
    <w:rsid w:val="00CD1BCE"/>
    <w:rsid w:val="00CD22BC"/>
    <w:rsid w:val="00CD2402"/>
    <w:rsid w:val="00CD2816"/>
    <w:rsid w:val="00CD2B85"/>
    <w:rsid w:val="00CD2DA0"/>
    <w:rsid w:val="00CD334E"/>
    <w:rsid w:val="00CD36BA"/>
    <w:rsid w:val="00CD3745"/>
    <w:rsid w:val="00CD37F1"/>
    <w:rsid w:val="00CD3C04"/>
    <w:rsid w:val="00CD4662"/>
    <w:rsid w:val="00CD481A"/>
    <w:rsid w:val="00CD4939"/>
    <w:rsid w:val="00CD4984"/>
    <w:rsid w:val="00CD5004"/>
    <w:rsid w:val="00CD56A8"/>
    <w:rsid w:val="00CD5F24"/>
    <w:rsid w:val="00CD5F54"/>
    <w:rsid w:val="00CD6C8B"/>
    <w:rsid w:val="00CD78A1"/>
    <w:rsid w:val="00CD7B82"/>
    <w:rsid w:val="00CD7E4F"/>
    <w:rsid w:val="00CE00ED"/>
    <w:rsid w:val="00CE0205"/>
    <w:rsid w:val="00CE0255"/>
    <w:rsid w:val="00CE037E"/>
    <w:rsid w:val="00CE0552"/>
    <w:rsid w:val="00CE0859"/>
    <w:rsid w:val="00CE0A9E"/>
    <w:rsid w:val="00CE0EE8"/>
    <w:rsid w:val="00CE14E6"/>
    <w:rsid w:val="00CE1844"/>
    <w:rsid w:val="00CE26A1"/>
    <w:rsid w:val="00CE3C05"/>
    <w:rsid w:val="00CE3C7A"/>
    <w:rsid w:val="00CE40F4"/>
    <w:rsid w:val="00CE4799"/>
    <w:rsid w:val="00CE5327"/>
    <w:rsid w:val="00CE5B7B"/>
    <w:rsid w:val="00CE5D85"/>
    <w:rsid w:val="00CE66AB"/>
    <w:rsid w:val="00CE781E"/>
    <w:rsid w:val="00CE7877"/>
    <w:rsid w:val="00CE7C0B"/>
    <w:rsid w:val="00CF00D5"/>
    <w:rsid w:val="00CF0517"/>
    <w:rsid w:val="00CF09F3"/>
    <w:rsid w:val="00CF116E"/>
    <w:rsid w:val="00CF11A7"/>
    <w:rsid w:val="00CF13BF"/>
    <w:rsid w:val="00CF162E"/>
    <w:rsid w:val="00CF1D9C"/>
    <w:rsid w:val="00CF2154"/>
    <w:rsid w:val="00CF2235"/>
    <w:rsid w:val="00CF27BD"/>
    <w:rsid w:val="00CF2873"/>
    <w:rsid w:val="00CF2AEA"/>
    <w:rsid w:val="00CF2BC6"/>
    <w:rsid w:val="00CF2DFF"/>
    <w:rsid w:val="00CF2EBC"/>
    <w:rsid w:val="00CF34CE"/>
    <w:rsid w:val="00CF3D4F"/>
    <w:rsid w:val="00CF3DD9"/>
    <w:rsid w:val="00CF4799"/>
    <w:rsid w:val="00CF4F7A"/>
    <w:rsid w:val="00CF52A6"/>
    <w:rsid w:val="00CF577C"/>
    <w:rsid w:val="00CF5886"/>
    <w:rsid w:val="00CF5CF3"/>
    <w:rsid w:val="00CF5D48"/>
    <w:rsid w:val="00CF5EF1"/>
    <w:rsid w:val="00CF6255"/>
    <w:rsid w:val="00CF6698"/>
    <w:rsid w:val="00CF681B"/>
    <w:rsid w:val="00CF7A63"/>
    <w:rsid w:val="00CF7BD6"/>
    <w:rsid w:val="00D00446"/>
    <w:rsid w:val="00D00CC0"/>
    <w:rsid w:val="00D00F94"/>
    <w:rsid w:val="00D0144D"/>
    <w:rsid w:val="00D014A3"/>
    <w:rsid w:val="00D01590"/>
    <w:rsid w:val="00D015DE"/>
    <w:rsid w:val="00D01DB4"/>
    <w:rsid w:val="00D0235A"/>
    <w:rsid w:val="00D02516"/>
    <w:rsid w:val="00D025D1"/>
    <w:rsid w:val="00D02C46"/>
    <w:rsid w:val="00D039B3"/>
    <w:rsid w:val="00D03C36"/>
    <w:rsid w:val="00D042B7"/>
    <w:rsid w:val="00D04485"/>
    <w:rsid w:val="00D0512E"/>
    <w:rsid w:val="00D054F8"/>
    <w:rsid w:val="00D055CC"/>
    <w:rsid w:val="00D0561C"/>
    <w:rsid w:val="00D056B0"/>
    <w:rsid w:val="00D058D7"/>
    <w:rsid w:val="00D059B3"/>
    <w:rsid w:val="00D05EE9"/>
    <w:rsid w:val="00D05FD4"/>
    <w:rsid w:val="00D06373"/>
    <w:rsid w:val="00D06E79"/>
    <w:rsid w:val="00D07161"/>
    <w:rsid w:val="00D07422"/>
    <w:rsid w:val="00D0783B"/>
    <w:rsid w:val="00D079BB"/>
    <w:rsid w:val="00D10D19"/>
    <w:rsid w:val="00D10E0C"/>
    <w:rsid w:val="00D11AD1"/>
    <w:rsid w:val="00D11CC9"/>
    <w:rsid w:val="00D11D87"/>
    <w:rsid w:val="00D11E16"/>
    <w:rsid w:val="00D11FDB"/>
    <w:rsid w:val="00D120E4"/>
    <w:rsid w:val="00D12170"/>
    <w:rsid w:val="00D122DF"/>
    <w:rsid w:val="00D122EC"/>
    <w:rsid w:val="00D12361"/>
    <w:rsid w:val="00D123AA"/>
    <w:rsid w:val="00D13444"/>
    <w:rsid w:val="00D13BD0"/>
    <w:rsid w:val="00D13CAD"/>
    <w:rsid w:val="00D14056"/>
    <w:rsid w:val="00D14394"/>
    <w:rsid w:val="00D147CF"/>
    <w:rsid w:val="00D14B6C"/>
    <w:rsid w:val="00D14B78"/>
    <w:rsid w:val="00D14CA2"/>
    <w:rsid w:val="00D153A1"/>
    <w:rsid w:val="00D154FC"/>
    <w:rsid w:val="00D15B93"/>
    <w:rsid w:val="00D16165"/>
    <w:rsid w:val="00D16571"/>
    <w:rsid w:val="00D16A5B"/>
    <w:rsid w:val="00D17141"/>
    <w:rsid w:val="00D17144"/>
    <w:rsid w:val="00D17DF0"/>
    <w:rsid w:val="00D201F5"/>
    <w:rsid w:val="00D20AF8"/>
    <w:rsid w:val="00D20F57"/>
    <w:rsid w:val="00D20FF5"/>
    <w:rsid w:val="00D2114F"/>
    <w:rsid w:val="00D214DB"/>
    <w:rsid w:val="00D21D1D"/>
    <w:rsid w:val="00D21F8E"/>
    <w:rsid w:val="00D2203D"/>
    <w:rsid w:val="00D2266F"/>
    <w:rsid w:val="00D22764"/>
    <w:rsid w:val="00D22861"/>
    <w:rsid w:val="00D22FBB"/>
    <w:rsid w:val="00D2314E"/>
    <w:rsid w:val="00D23159"/>
    <w:rsid w:val="00D23355"/>
    <w:rsid w:val="00D2389E"/>
    <w:rsid w:val="00D23B1E"/>
    <w:rsid w:val="00D23D79"/>
    <w:rsid w:val="00D240E6"/>
    <w:rsid w:val="00D24406"/>
    <w:rsid w:val="00D24773"/>
    <w:rsid w:val="00D24EBA"/>
    <w:rsid w:val="00D2658F"/>
    <w:rsid w:val="00D266DF"/>
    <w:rsid w:val="00D26EBD"/>
    <w:rsid w:val="00D26ED3"/>
    <w:rsid w:val="00D270CF"/>
    <w:rsid w:val="00D273E2"/>
    <w:rsid w:val="00D27813"/>
    <w:rsid w:val="00D27D40"/>
    <w:rsid w:val="00D27D58"/>
    <w:rsid w:val="00D3006B"/>
    <w:rsid w:val="00D3017F"/>
    <w:rsid w:val="00D3067A"/>
    <w:rsid w:val="00D310E7"/>
    <w:rsid w:val="00D315D7"/>
    <w:rsid w:val="00D31F8A"/>
    <w:rsid w:val="00D3212A"/>
    <w:rsid w:val="00D321F9"/>
    <w:rsid w:val="00D332F3"/>
    <w:rsid w:val="00D33630"/>
    <w:rsid w:val="00D33718"/>
    <w:rsid w:val="00D33AC1"/>
    <w:rsid w:val="00D33AF1"/>
    <w:rsid w:val="00D3456C"/>
    <w:rsid w:val="00D34ABE"/>
    <w:rsid w:val="00D35645"/>
    <w:rsid w:val="00D35B45"/>
    <w:rsid w:val="00D35E64"/>
    <w:rsid w:val="00D360EB"/>
    <w:rsid w:val="00D36BF8"/>
    <w:rsid w:val="00D36D2B"/>
    <w:rsid w:val="00D3703A"/>
    <w:rsid w:val="00D3741E"/>
    <w:rsid w:val="00D374E5"/>
    <w:rsid w:val="00D40722"/>
    <w:rsid w:val="00D407E5"/>
    <w:rsid w:val="00D40BF9"/>
    <w:rsid w:val="00D40C72"/>
    <w:rsid w:val="00D40C88"/>
    <w:rsid w:val="00D4112A"/>
    <w:rsid w:val="00D41682"/>
    <w:rsid w:val="00D41C58"/>
    <w:rsid w:val="00D41F98"/>
    <w:rsid w:val="00D42473"/>
    <w:rsid w:val="00D426BF"/>
    <w:rsid w:val="00D429B8"/>
    <w:rsid w:val="00D43356"/>
    <w:rsid w:val="00D433AD"/>
    <w:rsid w:val="00D43573"/>
    <w:rsid w:val="00D43761"/>
    <w:rsid w:val="00D437D9"/>
    <w:rsid w:val="00D43C91"/>
    <w:rsid w:val="00D43D21"/>
    <w:rsid w:val="00D4400C"/>
    <w:rsid w:val="00D4421B"/>
    <w:rsid w:val="00D442DB"/>
    <w:rsid w:val="00D44DA6"/>
    <w:rsid w:val="00D4514B"/>
    <w:rsid w:val="00D45544"/>
    <w:rsid w:val="00D457D0"/>
    <w:rsid w:val="00D458B8"/>
    <w:rsid w:val="00D45A00"/>
    <w:rsid w:val="00D46237"/>
    <w:rsid w:val="00D46944"/>
    <w:rsid w:val="00D469BE"/>
    <w:rsid w:val="00D46EAE"/>
    <w:rsid w:val="00D46F48"/>
    <w:rsid w:val="00D474CD"/>
    <w:rsid w:val="00D477BB"/>
    <w:rsid w:val="00D50F8D"/>
    <w:rsid w:val="00D5100F"/>
    <w:rsid w:val="00D51783"/>
    <w:rsid w:val="00D518F6"/>
    <w:rsid w:val="00D529B5"/>
    <w:rsid w:val="00D53BA8"/>
    <w:rsid w:val="00D5426C"/>
    <w:rsid w:val="00D542A8"/>
    <w:rsid w:val="00D54535"/>
    <w:rsid w:val="00D548F0"/>
    <w:rsid w:val="00D553B8"/>
    <w:rsid w:val="00D55710"/>
    <w:rsid w:val="00D557AA"/>
    <w:rsid w:val="00D55950"/>
    <w:rsid w:val="00D55EC2"/>
    <w:rsid w:val="00D5643C"/>
    <w:rsid w:val="00D571D2"/>
    <w:rsid w:val="00D57299"/>
    <w:rsid w:val="00D57608"/>
    <w:rsid w:val="00D57B22"/>
    <w:rsid w:val="00D57D28"/>
    <w:rsid w:val="00D57E7E"/>
    <w:rsid w:val="00D60534"/>
    <w:rsid w:val="00D608AD"/>
    <w:rsid w:val="00D60CA8"/>
    <w:rsid w:val="00D615E3"/>
    <w:rsid w:val="00D61622"/>
    <w:rsid w:val="00D61659"/>
    <w:rsid w:val="00D616D1"/>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456"/>
    <w:rsid w:val="00D66B40"/>
    <w:rsid w:val="00D66DE5"/>
    <w:rsid w:val="00D66E2C"/>
    <w:rsid w:val="00D671D1"/>
    <w:rsid w:val="00D67AB3"/>
    <w:rsid w:val="00D67C01"/>
    <w:rsid w:val="00D67DE5"/>
    <w:rsid w:val="00D67E9F"/>
    <w:rsid w:val="00D67EF3"/>
    <w:rsid w:val="00D700FA"/>
    <w:rsid w:val="00D703C7"/>
    <w:rsid w:val="00D704A8"/>
    <w:rsid w:val="00D70504"/>
    <w:rsid w:val="00D705E2"/>
    <w:rsid w:val="00D70749"/>
    <w:rsid w:val="00D70896"/>
    <w:rsid w:val="00D70F28"/>
    <w:rsid w:val="00D7111E"/>
    <w:rsid w:val="00D712A4"/>
    <w:rsid w:val="00D713B3"/>
    <w:rsid w:val="00D71A23"/>
    <w:rsid w:val="00D721A8"/>
    <w:rsid w:val="00D721AD"/>
    <w:rsid w:val="00D72452"/>
    <w:rsid w:val="00D724B7"/>
    <w:rsid w:val="00D7339A"/>
    <w:rsid w:val="00D734D4"/>
    <w:rsid w:val="00D734DF"/>
    <w:rsid w:val="00D738F8"/>
    <w:rsid w:val="00D73A73"/>
    <w:rsid w:val="00D73E63"/>
    <w:rsid w:val="00D740AB"/>
    <w:rsid w:val="00D740E3"/>
    <w:rsid w:val="00D74103"/>
    <w:rsid w:val="00D74274"/>
    <w:rsid w:val="00D746CD"/>
    <w:rsid w:val="00D74E9A"/>
    <w:rsid w:val="00D75008"/>
    <w:rsid w:val="00D7573D"/>
    <w:rsid w:val="00D75D9C"/>
    <w:rsid w:val="00D7630B"/>
    <w:rsid w:val="00D76BBA"/>
    <w:rsid w:val="00D76CB5"/>
    <w:rsid w:val="00D76D77"/>
    <w:rsid w:val="00D76EB6"/>
    <w:rsid w:val="00D76EE0"/>
    <w:rsid w:val="00D7746F"/>
    <w:rsid w:val="00D774F1"/>
    <w:rsid w:val="00D77581"/>
    <w:rsid w:val="00D777B6"/>
    <w:rsid w:val="00D77A38"/>
    <w:rsid w:val="00D77ABE"/>
    <w:rsid w:val="00D77C0D"/>
    <w:rsid w:val="00D77DCE"/>
    <w:rsid w:val="00D80335"/>
    <w:rsid w:val="00D808B8"/>
    <w:rsid w:val="00D80DA0"/>
    <w:rsid w:val="00D810C6"/>
    <w:rsid w:val="00D81AD3"/>
    <w:rsid w:val="00D81BB8"/>
    <w:rsid w:val="00D81F81"/>
    <w:rsid w:val="00D821D4"/>
    <w:rsid w:val="00D823A3"/>
    <w:rsid w:val="00D823F5"/>
    <w:rsid w:val="00D824EA"/>
    <w:rsid w:val="00D829EC"/>
    <w:rsid w:val="00D82A8E"/>
    <w:rsid w:val="00D82C39"/>
    <w:rsid w:val="00D8307B"/>
    <w:rsid w:val="00D8378E"/>
    <w:rsid w:val="00D837F9"/>
    <w:rsid w:val="00D83BE4"/>
    <w:rsid w:val="00D84712"/>
    <w:rsid w:val="00D84EFD"/>
    <w:rsid w:val="00D84F69"/>
    <w:rsid w:val="00D84F84"/>
    <w:rsid w:val="00D85443"/>
    <w:rsid w:val="00D85461"/>
    <w:rsid w:val="00D85978"/>
    <w:rsid w:val="00D86034"/>
    <w:rsid w:val="00D86BF9"/>
    <w:rsid w:val="00D8762D"/>
    <w:rsid w:val="00D87847"/>
    <w:rsid w:val="00D87D06"/>
    <w:rsid w:val="00D901A4"/>
    <w:rsid w:val="00D90332"/>
    <w:rsid w:val="00D90ACD"/>
    <w:rsid w:val="00D91276"/>
    <w:rsid w:val="00D9129D"/>
    <w:rsid w:val="00D914BE"/>
    <w:rsid w:val="00D919C4"/>
    <w:rsid w:val="00D91ADC"/>
    <w:rsid w:val="00D9221F"/>
    <w:rsid w:val="00D9227C"/>
    <w:rsid w:val="00D92506"/>
    <w:rsid w:val="00D92AE6"/>
    <w:rsid w:val="00D92CBF"/>
    <w:rsid w:val="00D93378"/>
    <w:rsid w:val="00D936B0"/>
    <w:rsid w:val="00D9404B"/>
    <w:rsid w:val="00D940EA"/>
    <w:rsid w:val="00D94521"/>
    <w:rsid w:val="00D94B2D"/>
    <w:rsid w:val="00D94BE5"/>
    <w:rsid w:val="00D950FC"/>
    <w:rsid w:val="00D952CA"/>
    <w:rsid w:val="00D958DC"/>
    <w:rsid w:val="00D95B2C"/>
    <w:rsid w:val="00D95BDF"/>
    <w:rsid w:val="00D95E5A"/>
    <w:rsid w:val="00D95E6B"/>
    <w:rsid w:val="00D96CF4"/>
    <w:rsid w:val="00D974E1"/>
    <w:rsid w:val="00D97633"/>
    <w:rsid w:val="00D97BA4"/>
    <w:rsid w:val="00D97E06"/>
    <w:rsid w:val="00D97E26"/>
    <w:rsid w:val="00DA03DF"/>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47A"/>
    <w:rsid w:val="00DA6997"/>
    <w:rsid w:val="00DA6AD5"/>
    <w:rsid w:val="00DA6B17"/>
    <w:rsid w:val="00DA6D2C"/>
    <w:rsid w:val="00DA76D3"/>
    <w:rsid w:val="00DA7913"/>
    <w:rsid w:val="00DA7DD3"/>
    <w:rsid w:val="00DA7F8D"/>
    <w:rsid w:val="00DB00CB"/>
    <w:rsid w:val="00DB025F"/>
    <w:rsid w:val="00DB02CE"/>
    <w:rsid w:val="00DB0A27"/>
    <w:rsid w:val="00DB0C03"/>
    <w:rsid w:val="00DB0EF8"/>
    <w:rsid w:val="00DB1183"/>
    <w:rsid w:val="00DB12FA"/>
    <w:rsid w:val="00DB1665"/>
    <w:rsid w:val="00DB2779"/>
    <w:rsid w:val="00DB2B7A"/>
    <w:rsid w:val="00DB2D91"/>
    <w:rsid w:val="00DB2DA5"/>
    <w:rsid w:val="00DB330C"/>
    <w:rsid w:val="00DB39F7"/>
    <w:rsid w:val="00DB3C9C"/>
    <w:rsid w:val="00DB4120"/>
    <w:rsid w:val="00DB497C"/>
    <w:rsid w:val="00DB4A2A"/>
    <w:rsid w:val="00DB4D9C"/>
    <w:rsid w:val="00DB505A"/>
    <w:rsid w:val="00DB51CC"/>
    <w:rsid w:val="00DB5944"/>
    <w:rsid w:val="00DB5D7A"/>
    <w:rsid w:val="00DB5E47"/>
    <w:rsid w:val="00DB5FE8"/>
    <w:rsid w:val="00DB6087"/>
    <w:rsid w:val="00DB6347"/>
    <w:rsid w:val="00DB643D"/>
    <w:rsid w:val="00DB7B74"/>
    <w:rsid w:val="00DC094E"/>
    <w:rsid w:val="00DC0A9B"/>
    <w:rsid w:val="00DC0B74"/>
    <w:rsid w:val="00DC0E6B"/>
    <w:rsid w:val="00DC1B1C"/>
    <w:rsid w:val="00DC1F83"/>
    <w:rsid w:val="00DC20D9"/>
    <w:rsid w:val="00DC324E"/>
    <w:rsid w:val="00DC34D1"/>
    <w:rsid w:val="00DC34DC"/>
    <w:rsid w:val="00DC3D23"/>
    <w:rsid w:val="00DC3E52"/>
    <w:rsid w:val="00DC4143"/>
    <w:rsid w:val="00DC427C"/>
    <w:rsid w:val="00DC57C6"/>
    <w:rsid w:val="00DC5C19"/>
    <w:rsid w:val="00DC5CC7"/>
    <w:rsid w:val="00DC60A2"/>
    <w:rsid w:val="00DC61C6"/>
    <w:rsid w:val="00DC6265"/>
    <w:rsid w:val="00DC6A4D"/>
    <w:rsid w:val="00DC6DED"/>
    <w:rsid w:val="00DC6E5D"/>
    <w:rsid w:val="00DC74F3"/>
    <w:rsid w:val="00DC7E6C"/>
    <w:rsid w:val="00DC7F7B"/>
    <w:rsid w:val="00DD1409"/>
    <w:rsid w:val="00DD15A1"/>
    <w:rsid w:val="00DD1847"/>
    <w:rsid w:val="00DD19B4"/>
    <w:rsid w:val="00DD1B42"/>
    <w:rsid w:val="00DD246F"/>
    <w:rsid w:val="00DD28B8"/>
    <w:rsid w:val="00DD31E4"/>
    <w:rsid w:val="00DD339E"/>
    <w:rsid w:val="00DD3DA0"/>
    <w:rsid w:val="00DD3E8E"/>
    <w:rsid w:val="00DD3EFB"/>
    <w:rsid w:val="00DD422A"/>
    <w:rsid w:val="00DD49A2"/>
    <w:rsid w:val="00DD4BFD"/>
    <w:rsid w:val="00DD508C"/>
    <w:rsid w:val="00DD5A06"/>
    <w:rsid w:val="00DD5B0E"/>
    <w:rsid w:val="00DD5BFD"/>
    <w:rsid w:val="00DD5FCC"/>
    <w:rsid w:val="00DD68C9"/>
    <w:rsid w:val="00DD6934"/>
    <w:rsid w:val="00DD6B2A"/>
    <w:rsid w:val="00DD6C44"/>
    <w:rsid w:val="00DD6ED3"/>
    <w:rsid w:val="00DD7186"/>
    <w:rsid w:val="00DD741D"/>
    <w:rsid w:val="00DD7722"/>
    <w:rsid w:val="00DD7783"/>
    <w:rsid w:val="00DD7911"/>
    <w:rsid w:val="00DD7A0A"/>
    <w:rsid w:val="00DD7FF8"/>
    <w:rsid w:val="00DE0017"/>
    <w:rsid w:val="00DE032E"/>
    <w:rsid w:val="00DE07E4"/>
    <w:rsid w:val="00DE0DE4"/>
    <w:rsid w:val="00DE121F"/>
    <w:rsid w:val="00DE1574"/>
    <w:rsid w:val="00DE1B9E"/>
    <w:rsid w:val="00DE1D91"/>
    <w:rsid w:val="00DE21EB"/>
    <w:rsid w:val="00DE25F3"/>
    <w:rsid w:val="00DE260E"/>
    <w:rsid w:val="00DE2859"/>
    <w:rsid w:val="00DE2B63"/>
    <w:rsid w:val="00DE33F7"/>
    <w:rsid w:val="00DE3654"/>
    <w:rsid w:val="00DE3F5C"/>
    <w:rsid w:val="00DE4346"/>
    <w:rsid w:val="00DE4564"/>
    <w:rsid w:val="00DE4765"/>
    <w:rsid w:val="00DE56BD"/>
    <w:rsid w:val="00DE59FC"/>
    <w:rsid w:val="00DE5A1F"/>
    <w:rsid w:val="00DE6641"/>
    <w:rsid w:val="00DE6C7F"/>
    <w:rsid w:val="00DE6CE5"/>
    <w:rsid w:val="00DE713A"/>
    <w:rsid w:val="00DE7BAC"/>
    <w:rsid w:val="00DE7C0C"/>
    <w:rsid w:val="00DE7D94"/>
    <w:rsid w:val="00DF0022"/>
    <w:rsid w:val="00DF033B"/>
    <w:rsid w:val="00DF0357"/>
    <w:rsid w:val="00DF049A"/>
    <w:rsid w:val="00DF0C92"/>
    <w:rsid w:val="00DF0FA9"/>
    <w:rsid w:val="00DF2131"/>
    <w:rsid w:val="00DF21BB"/>
    <w:rsid w:val="00DF25E5"/>
    <w:rsid w:val="00DF297F"/>
    <w:rsid w:val="00DF3055"/>
    <w:rsid w:val="00DF3423"/>
    <w:rsid w:val="00DF3833"/>
    <w:rsid w:val="00DF3D5A"/>
    <w:rsid w:val="00DF4049"/>
    <w:rsid w:val="00DF4083"/>
    <w:rsid w:val="00DF43E5"/>
    <w:rsid w:val="00DF4FE5"/>
    <w:rsid w:val="00DF500E"/>
    <w:rsid w:val="00DF5602"/>
    <w:rsid w:val="00DF56A6"/>
    <w:rsid w:val="00DF591B"/>
    <w:rsid w:val="00DF5B6F"/>
    <w:rsid w:val="00DF5BC3"/>
    <w:rsid w:val="00DF5BF1"/>
    <w:rsid w:val="00DF61FA"/>
    <w:rsid w:val="00DF620D"/>
    <w:rsid w:val="00DF66C0"/>
    <w:rsid w:val="00DF67A0"/>
    <w:rsid w:val="00DF6DB3"/>
    <w:rsid w:val="00DF7137"/>
    <w:rsid w:val="00DF71A5"/>
    <w:rsid w:val="00DF7EB5"/>
    <w:rsid w:val="00DF7EC2"/>
    <w:rsid w:val="00E0029E"/>
    <w:rsid w:val="00E00307"/>
    <w:rsid w:val="00E005BA"/>
    <w:rsid w:val="00E00769"/>
    <w:rsid w:val="00E00779"/>
    <w:rsid w:val="00E00A21"/>
    <w:rsid w:val="00E00E72"/>
    <w:rsid w:val="00E00FB4"/>
    <w:rsid w:val="00E01080"/>
    <w:rsid w:val="00E0125E"/>
    <w:rsid w:val="00E017D9"/>
    <w:rsid w:val="00E0207B"/>
    <w:rsid w:val="00E02142"/>
    <w:rsid w:val="00E02621"/>
    <w:rsid w:val="00E02979"/>
    <w:rsid w:val="00E02E59"/>
    <w:rsid w:val="00E02EAF"/>
    <w:rsid w:val="00E03042"/>
    <w:rsid w:val="00E03227"/>
    <w:rsid w:val="00E03476"/>
    <w:rsid w:val="00E0386A"/>
    <w:rsid w:val="00E03EC3"/>
    <w:rsid w:val="00E044C2"/>
    <w:rsid w:val="00E0498B"/>
    <w:rsid w:val="00E049D2"/>
    <w:rsid w:val="00E05016"/>
    <w:rsid w:val="00E0546B"/>
    <w:rsid w:val="00E0549A"/>
    <w:rsid w:val="00E06176"/>
    <w:rsid w:val="00E06235"/>
    <w:rsid w:val="00E0628E"/>
    <w:rsid w:val="00E06439"/>
    <w:rsid w:val="00E064DC"/>
    <w:rsid w:val="00E068A8"/>
    <w:rsid w:val="00E06B27"/>
    <w:rsid w:val="00E06B87"/>
    <w:rsid w:val="00E06FA9"/>
    <w:rsid w:val="00E07B7D"/>
    <w:rsid w:val="00E1022D"/>
    <w:rsid w:val="00E10772"/>
    <w:rsid w:val="00E10F05"/>
    <w:rsid w:val="00E10FED"/>
    <w:rsid w:val="00E11AD7"/>
    <w:rsid w:val="00E11F4B"/>
    <w:rsid w:val="00E12FF0"/>
    <w:rsid w:val="00E1319B"/>
    <w:rsid w:val="00E1357A"/>
    <w:rsid w:val="00E135A4"/>
    <w:rsid w:val="00E13EBC"/>
    <w:rsid w:val="00E141AE"/>
    <w:rsid w:val="00E14395"/>
    <w:rsid w:val="00E14AA9"/>
    <w:rsid w:val="00E15590"/>
    <w:rsid w:val="00E15BA6"/>
    <w:rsid w:val="00E16250"/>
    <w:rsid w:val="00E165D6"/>
    <w:rsid w:val="00E16711"/>
    <w:rsid w:val="00E16D60"/>
    <w:rsid w:val="00E17076"/>
    <w:rsid w:val="00E1729E"/>
    <w:rsid w:val="00E1735E"/>
    <w:rsid w:val="00E17626"/>
    <w:rsid w:val="00E1765D"/>
    <w:rsid w:val="00E17DCB"/>
    <w:rsid w:val="00E20574"/>
    <w:rsid w:val="00E20592"/>
    <w:rsid w:val="00E207C7"/>
    <w:rsid w:val="00E212C4"/>
    <w:rsid w:val="00E21805"/>
    <w:rsid w:val="00E21AA1"/>
    <w:rsid w:val="00E22E21"/>
    <w:rsid w:val="00E23105"/>
    <w:rsid w:val="00E238E1"/>
    <w:rsid w:val="00E23A14"/>
    <w:rsid w:val="00E24401"/>
    <w:rsid w:val="00E2453A"/>
    <w:rsid w:val="00E249AD"/>
    <w:rsid w:val="00E24A27"/>
    <w:rsid w:val="00E24AA6"/>
    <w:rsid w:val="00E24FE3"/>
    <w:rsid w:val="00E25030"/>
    <w:rsid w:val="00E25490"/>
    <w:rsid w:val="00E25A2E"/>
    <w:rsid w:val="00E25BD9"/>
    <w:rsid w:val="00E25C32"/>
    <w:rsid w:val="00E27878"/>
    <w:rsid w:val="00E2788C"/>
    <w:rsid w:val="00E3083E"/>
    <w:rsid w:val="00E30CA3"/>
    <w:rsid w:val="00E30E5F"/>
    <w:rsid w:val="00E30E79"/>
    <w:rsid w:val="00E31531"/>
    <w:rsid w:val="00E31CE1"/>
    <w:rsid w:val="00E3297D"/>
    <w:rsid w:val="00E33B25"/>
    <w:rsid w:val="00E33B32"/>
    <w:rsid w:val="00E342CD"/>
    <w:rsid w:val="00E34ADB"/>
    <w:rsid w:val="00E34C05"/>
    <w:rsid w:val="00E36193"/>
    <w:rsid w:val="00E36614"/>
    <w:rsid w:val="00E36C84"/>
    <w:rsid w:val="00E37026"/>
    <w:rsid w:val="00E3750B"/>
    <w:rsid w:val="00E37F02"/>
    <w:rsid w:val="00E40762"/>
    <w:rsid w:val="00E412DA"/>
    <w:rsid w:val="00E41477"/>
    <w:rsid w:val="00E414F9"/>
    <w:rsid w:val="00E4166A"/>
    <w:rsid w:val="00E41B17"/>
    <w:rsid w:val="00E421A4"/>
    <w:rsid w:val="00E428BA"/>
    <w:rsid w:val="00E4297A"/>
    <w:rsid w:val="00E42B2D"/>
    <w:rsid w:val="00E42E4E"/>
    <w:rsid w:val="00E42EA9"/>
    <w:rsid w:val="00E4360C"/>
    <w:rsid w:val="00E4383F"/>
    <w:rsid w:val="00E43879"/>
    <w:rsid w:val="00E43E8D"/>
    <w:rsid w:val="00E44179"/>
    <w:rsid w:val="00E45070"/>
    <w:rsid w:val="00E450BC"/>
    <w:rsid w:val="00E453F3"/>
    <w:rsid w:val="00E45412"/>
    <w:rsid w:val="00E455A5"/>
    <w:rsid w:val="00E45DEB"/>
    <w:rsid w:val="00E45E57"/>
    <w:rsid w:val="00E460AE"/>
    <w:rsid w:val="00E462AF"/>
    <w:rsid w:val="00E464EC"/>
    <w:rsid w:val="00E4658F"/>
    <w:rsid w:val="00E4674F"/>
    <w:rsid w:val="00E4694E"/>
    <w:rsid w:val="00E46CD6"/>
    <w:rsid w:val="00E47048"/>
    <w:rsid w:val="00E473FD"/>
    <w:rsid w:val="00E4763B"/>
    <w:rsid w:val="00E47BF6"/>
    <w:rsid w:val="00E47D07"/>
    <w:rsid w:val="00E500A2"/>
    <w:rsid w:val="00E50E7D"/>
    <w:rsid w:val="00E50FAA"/>
    <w:rsid w:val="00E5113C"/>
    <w:rsid w:val="00E51CE6"/>
    <w:rsid w:val="00E51F60"/>
    <w:rsid w:val="00E5253A"/>
    <w:rsid w:val="00E529AD"/>
    <w:rsid w:val="00E52BA3"/>
    <w:rsid w:val="00E52EE0"/>
    <w:rsid w:val="00E53558"/>
    <w:rsid w:val="00E53969"/>
    <w:rsid w:val="00E53CC5"/>
    <w:rsid w:val="00E53FEB"/>
    <w:rsid w:val="00E540F2"/>
    <w:rsid w:val="00E543C5"/>
    <w:rsid w:val="00E54551"/>
    <w:rsid w:val="00E54B58"/>
    <w:rsid w:val="00E552BD"/>
    <w:rsid w:val="00E5541A"/>
    <w:rsid w:val="00E5580F"/>
    <w:rsid w:val="00E55888"/>
    <w:rsid w:val="00E559DB"/>
    <w:rsid w:val="00E55E06"/>
    <w:rsid w:val="00E56161"/>
    <w:rsid w:val="00E56B36"/>
    <w:rsid w:val="00E5739D"/>
    <w:rsid w:val="00E5764F"/>
    <w:rsid w:val="00E57928"/>
    <w:rsid w:val="00E5792E"/>
    <w:rsid w:val="00E57AEA"/>
    <w:rsid w:val="00E57DD8"/>
    <w:rsid w:val="00E60170"/>
    <w:rsid w:val="00E60639"/>
    <w:rsid w:val="00E608CD"/>
    <w:rsid w:val="00E6100D"/>
    <w:rsid w:val="00E61166"/>
    <w:rsid w:val="00E61805"/>
    <w:rsid w:val="00E61B27"/>
    <w:rsid w:val="00E61EC5"/>
    <w:rsid w:val="00E61EF5"/>
    <w:rsid w:val="00E62A7E"/>
    <w:rsid w:val="00E637E2"/>
    <w:rsid w:val="00E63C43"/>
    <w:rsid w:val="00E63D3E"/>
    <w:rsid w:val="00E641DC"/>
    <w:rsid w:val="00E64408"/>
    <w:rsid w:val="00E64BFF"/>
    <w:rsid w:val="00E64DB7"/>
    <w:rsid w:val="00E64F0B"/>
    <w:rsid w:val="00E653FD"/>
    <w:rsid w:val="00E65A0C"/>
    <w:rsid w:val="00E65BF3"/>
    <w:rsid w:val="00E660AC"/>
    <w:rsid w:val="00E661D4"/>
    <w:rsid w:val="00E6634B"/>
    <w:rsid w:val="00E6647A"/>
    <w:rsid w:val="00E6654E"/>
    <w:rsid w:val="00E66DA3"/>
    <w:rsid w:val="00E670CA"/>
    <w:rsid w:val="00E6715B"/>
    <w:rsid w:val="00E672F7"/>
    <w:rsid w:val="00E67888"/>
    <w:rsid w:val="00E67946"/>
    <w:rsid w:val="00E67A4E"/>
    <w:rsid w:val="00E70115"/>
    <w:rsid w:val="00E704FB"/>
    <w:rsid w:val="00E70674"/>
    <w:rsid w:val="00E7099C"/>
    <w:rsid w:val="00E70F69"/>
    <w:rsid w:val="00E72628"/>
    <w:rsid w:val="00E72C2D"/>
    <w:rsid w:val="00E72C7A"/>
    <w:rsid w:val="00E73422"/>
    <w:rsid w:val="00E7386E"/>
    <w:rsid w:val="00E7395A"/>
    <w:rsid w:val="00E73DE9"/>
    <w:rsid w:val="00E74055"/>
    <w:rsid w:val="00E748CB"/>
    <w:rsid w:val="00E74ACD"/>
    <w:rsid w:val="00E74C64"/>
    <w:rsid w:val="00E750DE"/>
    <w:rsid w:val="00E7572B"/>
    <w:rsid w:val="00E7594D"/>
    <w:rsid w:val="00E75EFD"/>
    <w:rsid w:val="00E7663A"/>
    <w:rsid w:val="00E76A20"/>
    <w:rsid w:val="00E77325"/>
    <w:rsid w:val="00E7739C"/>
    <w:rsid w:val="00E777CE"/>
    <w:rsid w:val="00E779CA"/>
    <w:rsid w:val="00E77B00"/>
    <w:rsid w:val="00E77BEB"/>
    <w:rsid w:val="00E77D70"/>
    <w:rsid w:val="00E77E93"/>
    <w:rsid w:val="00E77F2C"/>
    <w:rsid w:val="00E80446"/>
    <w:rsid w:val="00E80981"/>
    <w:rsid w:val="00E80E15"/>
    <w:rsid w:val="00E80EA2"/>
    <w:rsid w:val="00E81267"/>
    <w:rsid w:val="00E81B69"/>
    <w:rsid w:val="00E81FF0"/>
    <w:rsid w:val="00E821B1"/>
    <w:rsid w:val="00E82308"/>
    <w:rsid w:val="00E8240A"/>
    <w:rsid w:val="00E827B4"/>
    <w:rsid w:val="00E82D7B"/>
    <w:rsid w:val="00E840B2"/>
    <w:rsid w:val="00E843C1"/>
    <w:rsid w:val="00E845F4"/>
    <w:rsid w:val="00E84976"/>
    <w:rsid w:val="00E84A0C"/>
    <w:rsid w:val="00E84B07"/>
    <w:rsid w:val="00E84F8F"/>
    <w:rsid w:val="00E85130"/>
    <w:rsid w:val="00E855C7"/>
    <w:rsid w:val="00E8582B"/>
    <w:rsid w:val="00E85898"/>
    <w:rsid w:val="00E85ACD"/>
    <w:rsid w:val="00E85EA2"/>
    <w:rsid w:val="00E85FA6"/>
    <w:rsid w:val="00E8616A"/>
    <w:rsid w:val="00E86616"/>
    <w:rsid w:val="00E86B3A"/>
    <w:rsid w:val="00E86B4F"/>
    <w:rsid w:val="00E86B60"/>
    <w:rsid w:val="00E874A0"/>
    <w:rsid w:val="00E8762B"/>
    <w:rsid w:val="00E8784B"/>
    <w:rsid w:val="00E879A4"/>
    <w:rsid w:val="00E87E7B"/>
    <w:rsid w:val="00E87F77"/>
    <w:rsid w:val="00E9031E"/>
    <w:rsid w:val="00E90395"/>
    <w:rsid w:val="00E90AB9"/>
    <w:rsid w:val="00E90D2F"/>
    <w:rsid w:val="00E90DC9"/>
    <w:rsid w:val="00E91018"/>
    <w:rsid w:val="00E910BC"/>
    <w:rsid w:val="00E910E6"/>
    <w:rsid w:val="00E91203"/>
    <w:rsid w:val="00E91655"/>
    <w:rsid w:val="00E919B5"/>
    <w:rsid w:val="00E9204D"/>
    <w:rsid w:val="00E920C9"/>
    <w:rsid w:val="00E9288F"/>
    <w:rsid w:val="00E92FAD"/>
    <w:rsid w:val="00E93510"/>
    <w:rsid w:val="00E93521"/>
    <w:rsid w:val="00E941DA"/>
    <w:rsid w:val="00E947AC"/>
    <w:rsid w:val="00E94A55"/>
    <w:rsid w:val="00E9593A"/>
    <w:rsid w:val="00E95A58"/>
    <w:rsid w:val="00E96151"/>
    <w:rsid w:val="00E964CC"/>
    <w:rsid w:val="00E967AC"/>
    <w:rsid w:val="00E97561"/>
    <w:rsid w:val="00E975BF"/>
    <w:rsid w:val="00E975E7"/>
    <w:rsid w:val="00E97DDE"/>
    <w:rsid w:val="00EA007F"/>
    <w:rsid w:val="00EA01A7"/>
    <w:rsid w:val="00EA0B4F"/>
    <w:rsid w:val="00EA0FAC"/>
    <w:rsid w:val="00EA102C"/>
    <w:rsid w:val="00EA173A"/>
    <w:rsid w:val="00EA1745"/>
    <w:rsid w:val="00EA175C"/>
    <w:rsid w:val="00EA1C74"/>
    <w:rsid w:val="00EA1FF9"/>
    <w:rsid w:val="00EA22D3"/>
    <w:rsid w:val="00EA2487"/>
    <w:rsid w:val="00EA24DB"/>
    <w:rsid w:val="00EA2B1F"/>
    <w:rsid w:val="00EA30ED"/>
    <w:rsid w:val="00EA3478"/>
    <w:rsid w:val="00EA347D"/>
    <w:rsid w:val="00EA3D28"/>
    <w:rsid w:val="00EA40A5"/>
    <w:rsid w:val="00EA41B2"/>
    <w:rsid w:val="00EA42D9"/>
    <w:rsid w:val="00EA4592"/>
    <w:rsid w:val="00EA45B0"/>
    <w:rsid w:val="00EA47FB"/>
    <w:rsid w:val="00EA4C5D"/>
    <w:rsid w:val="00EA4CA6"/>
    <w:rsid w:val="00EA5577"/>
    <w:rsid w:val="00EA5BB6"/>
    <w:rsid w:val="00EA5BCD"/>
    <w:rsid w:val="00EA65C0"/>
    <w:rsid w:val="00EA6A81"/>
    <w:rsid w:val="00EA6AE9"/>
    <w:rsid w:val="00EA6E65"/>
    <w:rsid w:val="00EA74B8"/>
    <w:rsid w:val="00EA74FC"/>
    <w:rsid w:val="00EA7678"/>
    <w:rsid w:val="00EA76DF"/>
    <w:rsid w:val="00EA7E20"/>
    <w:rsid w:val="00EB1103"/>
    <w:rsid w:val="00EB1143"/>
    <w:rsid w:val="00EB1669"/>
    <w:rsid w:val="00EB1677"/>
    <w:rsid w:val="00EB27F3"/>
    <w:rsid w:val="00EB2C3D"/>
    <w:rsid w:val="00EB2C6A"/>
    <w:rsid w:val="00EB2E6D"/>
    <w:rsid w:val="00EB2EEE"/>
    <w:rsid w:val="00EB3000"/>
    <w:rsid w:val="00EB3027"/>
    <w:rsid w:val="00EB33AD"/>
    <w:rsid w:val="00EB4301"/>
    <w:rsid w:val="00EB48D2"/>
    <w:rsid w:val="00EB4A45"/>
    <w:rsid w:val="00EB4B09"/>
    <w:rsid w:val="00EB4C64"/>
    <w:rsid w:val="00EB524D"/>
    <w:rsid w:val="00EB52BF"/>
    <w:rsid w:val="00EB5BC6"/>
    <w:rsid w:val="00EB63C3"/>
    <w:rsid w:val="00EB6929"/>
    <w:rsid w:val="00EB7303"/>
    <w:rsid w:val="00EB7483"/>
    <w:rsid w:val="00EB7718"/>
    <w:rsid w:val="00EB77D0"/>
    <w:rsid w:val="00EB7899"/>
    <w:rsid w:val="00EB7C55"/>
    <w:rsid w:val="00EC023C"/>
    <w:rsid w:val="00EC04EC"/>
    <w:rsid w:val="00EC06C7"/>
    <w:rsid w:val="00EC0C6F"/>
    <w:rsid w:val="00EC0D6F"/>
    <w:rsid w:val="00EC1221"/>
    <w:rsid w:val="00EC19FE"/>
    <w:rsid w:val="00EC1C1B"/>
    <w:rsid w:val="00EC1F40"/>
    <w:rsid w:val="00EC2010"/>
    <w:rsid w:val="00EC21E9"/>
    <w:rsid w:val="00EC294B"/>
    <w:rsid w:val="00EC2A02"/>
    <w:rsid w:val="00EC2DCF"/>
    <w:rsid w:val="00EC2F90"/>
    <w:rsid w:val="00EC380E"/>
    <w:rsid w:val="00EC3B20"/>
    <w:rsid w:val="00EC3C7C"/>
    <w:rsid w:val="00EC4148"/>
    <w:rsid w:val="00EC4834"/>
    <w:rsid w:val="00EC4DBB"/>
    <w:rsid w:val="00EC5042"/>
    <w:rsid w:val="00EC511E"/>
    <w:rsid w:val="00EC5177"/>
    <w:rsid w:val="00EC5327"/>
    <w:rsid w:val="00EC5485"/>
    <w:rsid w:val="00EC5903"/>
    <w:rsid w:val="00EC5A63"/>
    <w:rsid w:val="00EC5A7B"/>
    <w:rsid w:val="00EC5B2E"/>
    <w:rsid w:val="00EC5BE3"/>
    <w:rsid w:val="00EC60B4"/>
    <w:rsid w:val="00EC631D"/>
    <w:rsid w:val="00EC6592"/>
    <w:rsid w:val="00EC65F4"/>
    <w:rsid w:val="00EC6605"/>
    <w:rsid w:val="00EC6875"/>
    <w:rsid w:val="00EC6EFF"/>
    <w:rsid w:val="00EC70F3"/>
    <w:rsid w:val="00EC73C1"/>
    <w:rsid w:val="00EC7926"/>
    <w:rsid w:val="00ED050D"/>
    <w:rsid w:val="00ED095C"/>
    <w:rsid w:val="00ED096C"/>
    <w:rsid w:val="00ED0DC5"/>
    <w:rsid w:val="00ED10E2"/>
    <w:rsid w:val="00ED126F"/>
    <w:rsid w:val="00ED177C"/>
    <w:rsid w:val="00ED18E5"/>
    <w:rsid w:val="00ED1A32"/>
    <w:rsid w:val="00ED25AD"/>
    <w:rsid w:val="00ED26F8"/>
    <w:rsid w:val="00ED2C9A"/>
    <w:rsid w:val="00ED2E7B"/>
    <w:rsid w:val="00ED326F"/>
    <w:rsid w:val="00ED338D"/>
    <w:rsid w:val="00ED39A5"/>
    <w:rsid w:val="00ED424A"/>
    <w:rsid w:val="00ED4489"/>
    <w:rsid w:val="00ED4571"/>
    <w:rsid w:val="00ED4646"/>
    <w:rsid w:val="00ED538E"/>
    <w:rsid w:val="00ED53C1"/>
    <w:rsid w:val="00ED58B0"/>
    <w:rsid w:val="00ED592F"/>
    <w:rsid w:val="00ED5D9F"/>
    <w:rsid w:val="00ED68D6"/>
    <w:rsid w:val="00ED6F94"/>
    <w:rsid w:val="00ED70B8"/>
    <w:rsid w:val="00ED72DA"/>
    <w:rsid w:val="00ED7F1C"/>
    <w:rsid w:val="00ED7F5C"/>
    <w:rsid w:val="00EE00C5"/>
    <w:rsid w:val="00EE0420"/>
    <w:rsid w:val="00EE059E"/>
    <w:rsid w:val="00EE0763"/>
    <w:rsid w:val="00EE09E7"/>
    <w:rsid w:val="00EE0BC2"/>
    <w:rsid w:val="00EE12C6"/>
    <w:rsid w:val="00EE2A57"/>
    <w:rsid w:val="00EE2D79"/>
    <w:rsid w:val="00EE3847"/>
    <w:rsid w:val="00EE3952"/>
    <w:rsid w:val="00EE3AE8"/>
    <w:rsid w:val="00EE3C9F"/>
    <w:rsid w:val="00EE3CB1"/>
    <w:rsid w:val="00EE3D45"/>
    <w:rsid w:val="00EE4229"/>
    <w:rsid w:val="00EE48E1"/>
    <w:rsid w:val="00EE4912"/>
    <w:rsid w:val="00EE52E1"/>
    <w:rsid w:val="00EE569D"/>
    <w:rsid w:val="00EE6C6D"/>
    <w:rsid w:val="00EE6FA7"/>
    <w:rsid w:val="00EE754B"/>
    <w:rsid w:val="00EF027F"/>
    <w:rsid w:val="00EF0412"/>
    <w:rsid w:val="00EF0577"/>
    <w:rsid w:val="00EF0B1B"/>
    <w:rsid w:val="00EF0B3C"/>
    <w:rsid w:val="00EF0B94"/>
    <w:rsid w:val="00EF0C73"/>
    <w:rsid w:val="00EF1291"/>
    <w:rsid w:val="00EF1675"/>
    <w:rsid w:val="00EF1C64"/>
    <w:rsid w:val="00EF1F1F"/>
    <w:rsid w:val="00EF20DA"/>
    <w:rsid w:val="00EF26DA"/>
    <w:rsid w:val="00EF2C86"/>
    <w:rsid w:val="00EF2D28"/>
    <w:rsid w:val="00EF2DDF"/>
    <w:rsid w:val="00EF35DD"/>
    <w:rsid w:val="00EF3D2D"/>
    <w:rsid w:val="00EF4460"/>
    <w:rsid w:val="00EF4498"/>
    <w:rsid w:val="00EF44ED"/>
    <w:rsid w:val="00EF460C"/>
    <w:rsid w:val="00EF4E10"/>
    <w:rsid w:val="00EF4FB5"/>
    <w:rsid w:val="00EF5090"/>
    <w:rsid w:val="00EF538D"/>
    <w:rsid w:val="00EF5F92"/>
    <w:rsid w:val="00EF649F"/>
    <w:rsid w:val="00EF64C8"/>
    <w:rsid w:val="00EF64FF"/>
    <w:rsid w:val="00EF6B33"/>
    <w:rsid w:val="00EF786E"/>
    <w:rsid w:val="00EF7C10"/>
    <w:rsid w:val="00EF7E42"/>
    <w:rsid w:val="00F00193"/>
    <w:rsid w:val="00F0022C"/>
    <w:rsid w:val="00F005C3"/>
    <w:rsid w:val="00F00A6F"/>
    <w:rsid w:val="00F00A9B"/>
    <w:rsid w:val="00F00CF6"/>
    <w:rsid w:val="00F00EA3"/>
    <w:rsid w:val="00F015B8"/>
    <w:rsid w:val="00F0176E"/>
    <w:rsid w:val="00F0215B"/>
    <w:rsid w:val="00F02903"/>
    <w:rsid w:val="00F029FA"/>
    <w:rsid w:val="00F02A7B"/>
    <w:rsid w:val="00F02E53"/>
    <w:rsid w:val="00F031C4"/>
    <w:rsid w:val="00F036ED"/>
    <w:rsid w:val="00F03891"/>
    <w:rsid w:val="00F0468F"/>
    <w:rsid w:val="00F049EA"/>
    <w:rsid w:val="00F049F2"/>
    <w:rsid w:val="00F04F16"/>
    <w:rsid w:val="00F05483"/>
    <w:rsid w:val="00F0591D"/>
    <w:rsid w:val="00F059A1"/>
    <w:rsid w:val="00F05C7F"/>
    <w:rsid w:val="00F05CE3"/>
    <w:rsid w:val="00F05E8D"/>
    <w:rsid w:val="00F05F1E"/>
    <w:rsid w:val="00F06301"/>
    <w:rsid w:val="00F06E1D"/>
    <w:rsid w:val="00F074EF"/>
    <w:rsid w:val="00F07D43"/>
    <w:rsid w:val="00F07EF0"/>
    <w:rsid w:val="00F07FAB"/>
    <w:rsid w:val="00F10463"/>
    <w:rsid w:val="00F106E7"/>
    <w:rsid w:val="00F107E9"/>
    <w:rsid w:val="00F108EE"/>
    <w:rsid w:val="00F10C38"/>
    <w:rsid w:val="00F11072"/>
    <w:rsid w:val="00F1231D"/>
    <w:rsid w:val="00F12339"/>
    <w:rsid w:val="00F125D9"/>
    <w:rsid w:val="00F126EA"/>
    <w:rsid w:val="00F127DA"/>
    <w:rsid w:val="00F128B9"/>
    <w:rsid w:val="00F12C0F"/>
    <w:rsid w:val="00F12CD8"/>
    <w:rsid w:val="00F130D1"/>
    <w:rsid w:val="00F1343B"/>
    <w:rsid w:val="00F136E0"/>
    <w:rsid w:val="00F13779"/>
    <w:rsid w:val="00F13A7F"/>
    <w:rsid w:val="00F1405B"/>
    <w:rsid w:val="00F1439F"/>
    <w:rsid w:val="00F1484C"/>
    <w:rsid w:val="00F14A30"/>
    <w:rsid w:val="00F14AD3"/>
    <w:rsid w:val="00F14ADE"/>
    <w:rsid w:val="00F14E4C"/>
    <w:rsid w:val="00F15529"/>
    <w:rsid w:val="00F15BE1"/>
    <w:rsid w:val="00F16214"/>
    <w:rsid w:val="00F1636F"/>
    <w:rsid w:val="00F177B9"/>
    <w:rsid w:val="00F177D1"/>
    <w:rsid w:val="00F20212"/>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4C02"/>
    <w:rsid w:val="00F25421"/>
    <w:rsid w:val="00F254A1"/>
    <w:rsid w:val="00F255B4"/>
    <w:rsid w:val="00F26087"/>
    <w:rsid w:val="00F265AC"/>
    <w:rsid w:val="00F26D32"/>
    <w:rsid w:val="00F26DC7"/>
    <w:rsid w:val="00F271F4"/>
    <w:rsid w:val="00F2735F"/>
    <w:rsid w:val="00F276EE"/>
    <w:rsid w:val="00F27C71"/>
    <w:rsid w:val="00F30822"/>
    <w:rsid w:val="00F30849"/>
    <w:rsid w:val="00F30A46"/>
    <w:rsid w:val="00F30A92"/>
    <w:rsid w:val="00F30E8A"/>
    <w:rsid w:val="00F31480"/>
    <w:rsid w:val="00F31483"/>
    <w:rsid w:val="00F3159F"/>
    <w:rsid w:val="00F3168C"/>
    <w:rsid w:val="00F32063"/>
    <w:rsid w:val="00F32104"/>
    <w:rsid w:val="00F322F9"/>
    <w:rsid w:val="00F3232D"/>
    <w:rsid w:val="00F32935"/>
    <w:rsid w:val="00F32CF0"/>
    <w:rsid w:val="00F3316E"/>
    <w:rsid w:val="00F333FE"/>
    <w:rsid w:val="00F3350F"/>
    <w:rsid w:val="00F336A2"/>
    <w:rsid w:val="00F336A3"/>
    <w:rsid w:val="00F3379D"/>
    <w:rsid w:val="00F337F2"/>
    <w:rsid w:val="00F33982"/>
    <w:rsid w:val="00F33B35"/>
    <w:rsid w:val="00F343F7"/>
    <w:rsid w:val="00F34435"/>
    <w:rsid w:val="00F344A1"/>
    <w:rsid w:val="00F3460F"/>
    <w:rsid w:val="00F3464A"/>
    <w:rsid w:val="00F34D04"/>
    <w:rsid w:val="00F35049"/>
    <w:rsid w:val="00F35A0F"/>
    <w:rsid w:val="00F35FCF"/>
    <w:rsid w:val="00F369BF"/>
    <w:rsid w:val="00F36BC3"/>
    <w:rsid w:val="00F36DC8"/>
    <w:rsid w:val="00F36F6A"/>
    <w:rsid w:val="00F376EB"/>
    <w:rsid w:val="00F37E22"/>
    <w:rsid w:val="00F37EF5"/>
    <w:rsid w:val="00F37FA5"/>
    <w:rsid w:val="00F401AF"/>
    <w:rsid w:val="00F41D47"/>
    <w:rsid w:val="00F41DE4"/>
    <w:rsid w:val="00F42279"/>
    <w:rsid w:val="00F427C9"/>
    <w:rsid w:val="00F4288A"/>
    <w:rsid w:val="00F42E35"/>
    <w:rsid w:val="00F42E73"/>
    <w:rsid w:val="00F42EDC"/>
    <w:rsid w:val="00F43317"/>
    <w:rsid w:val="00F438B0"/>
    <w:rsid w:val="00F44126"/>
    <w:rsid w:val="00F4421B"/>
    <w:rsid w:val="00F44ACF"/>
    <w:rsid w:val="00F4555B"/>
    <w:rsid w:val="00F455B0"/>
    <w:rsid w:val="00F469EC"/>
    <w:rsid w:val="00F46D3D"/>
    <w:rsid w:val="00F470D0"/>
    <w:rsid w:val="00F475E7"/>
    <w:rsid w:val="00F50235"/>
    <w:rsid w:val="00F516A2"/>
    <w:rsid w:val="00F51829"/>
    <w:rsid w:val="00F51F38"/>
    <w:rsid w:val="00F52129"/>
    <w:rsid w:val="00F5219B"/>
    <w:rsid w:val="00F522E5"/>
    <w:rsid w:val="00F534F6"/>
    <w:rsid w:val="00F535F8"/>
    <w:rsid w:val="00F53C38"/>
    <w:rsid w:val="00F54095"/>
    <w:rsid w:val="00F549CA"/>
    <w:rsid w:val="00F54D7C"/>
    <w:rsid w:val="00F5510C"/>
    <w:rsid w:val="00F5514D"/>
    <w:rsid w:val="00F55A09"/>
    <w:rsid w:val="00F55C4F"/>
    <w:rsid w:val="00F55F8C"/>
    <w:rsid w:val="00F5618E"/>
    <w:rsid w:val="00F5623A"/>
    <w:rsid w:val="00F566C3"/>
    <w:rsid w:val="00F56A52"/>
    <w:rsid w:val="00F56BB9"/>
    <w:rsid w:val="00F57242"/>
    <w:rsid w:val="00F572C4"/>
    <w:rsid w:val="00F57318"/>
    <w:rsid w:val="00F57496"/>
    <w:rsid w:val="00F5766F"/>
    <w:rsid w:val="00F6009D"/>
    <w:rsid w:val="00F600B1"/>
    <w:rsid w:val="00F60125"/>
    <w:rsid w:val="00F60725"/>
    <w:rsid w:val="00F6077E"/>
    <w:rsid w:val="00F60C8B"/>
    <w:rsid w:val="00F60DFC"/>
    <w:rsid w:val="00F6195A"/>
    <w:rsid w:val="00F62AD0"/>
    <w:rsid w:val="00F62F80"/>
    <w:rsid w:val="00F63031"/>
    <w:rsid w:val="00F63549"/>
    <w:rsid w:val="00F63951"/>
    <w:rsid w:val="00F6438F"/>
    <w:rsid w:val="00F64565"/>
    <w:rsid w:val="00F645E1"/>
    <w:rsid w:val="00F648AA"/>
    <w:rsid w:val="00F64F85"/>
    <w:rsid w:val="00F65394"/>
    <w:rsid w:val="00F65957"/>
    <w:rsid w:val="00F65D0A"/>
    <w:rsid w:val="00F6636F"/>
    <w:rsid w:val="00F66763"/>
    <w:rsid w:val="00F6687D"/>
    <w:rsid w:val="00F668A0"/>
    <w:rsid w:val="00F66E58"/>
    <w:rsid w:val="00F67BD5"/>
    <w:rsid w:val="00F67D3C"/>
    <w:rsid w:val="00F702FD"/>
    <w:rsid w:val="00F7045E"/>
    <w:rsid w:val="00F704D0"/>
    <w:rsid w:val="00F70EF1"/>
    <w:rsid w:val="00F71436"/>
    <w:rsid w:val="00F719B1"/>
    <w:rsid w:val="00F71B11"/>
    <w:rsid w:val="00F71E2F"/>
    <w:rsid w:val="00F72130"/>
    <w:rsid w:val="00F725E5"/>
    <w:rsid w:val="00F725FD"/>
    <w:rsid w:val="00F72D6A"/>
    <w:rsid w:val="00F731EB"/>
    <w:rsid w:val="00F7331C"/>
    <w:rsid w:val="00F735EC"/>
    <w:rsid w:val="00F738C4"/>
    <w:rsid w:val="00F73C84"/>
    <w:rsid w:val="00F74062"/>
    <w:rsid w:val="00F742C9"/>
    <w:rsid w:val="00F75530"/>
    <w:rsid w:val="00F75668"/>
    <w:rsid w:val="00F75A8E"/>
    <w:rsid w:val="00F75BF6"/>
    <w:rsid w:val="00F75CF5"/>
    <w:rsid w:val="00F760A0"/>
    <w:rsid w:val="00F7668D"/>
    <w:rsid w:val="00F76770"/>
    <w:rsid w:val="00F76939"/>
    <w:rsid w:val="00F76FAD"/>
    <w:rsid w:val="00F76FFD"/>
    <w:rsid w:val="00F770CA"/>
    <w:rsid w:val="00F77111"/>
    <w:rsid w:val="00F774B8"/>
    <w:rsid w:val="00F774C4"/>
    <w:rsid w:val="00F77E40"/>
    <w:rsid w:val="00F77EF2"/>
    <w:rsid w:val="00F77FE3"/>
    <w:rsid w:val="00F80547"/>
    <w:rsid w:val="00F80DA1"/>
    <w:rsid w:val="00F810C7"/>
    <w:rsid w:val="00F8123B"/>
    <w:rsid w:val="00F81B95"/>
    <w:rsid w:val="00F822BC"/>
    <w:rsid w:val="00F822D8"/>
    <w:rsid w:val="00F8233D"/>
    <w:rsid w:val="00F82355"/>
    <w:rsid w:val="00F823B5"/>
    <w:rsid w:val="00F829F5"/>
    <w:rsid w:val="00F83ED2"/>
    <w:rsid w:val="00F84353"/>
    <w:rsid w:val="00F84499"/>
    <w:rsid w:val="00F84B32"/>
    <w:rsid w:val="00F851DA"/>
    <w:rsid w:val="00F856A2"/>
    <w:rsid w:val="00F85A47"/>
    <w:rsid w:val="00F861C0"/>
    <w:rsid w:val="00F8644E"/>
    <w:rsid w:val="00F86614"/>
    <w:rsid w:val="00F866FD"/>
    <w:rsid w:val="00F87007"/>
    <w:rsid w:val="00F872E4"/>
    <w:rsid w:val="00F8792D"/>
    <w:rsid w:val="00F87DAA"/>
    <w:rsid w:val="00F903D5"/>
    <w:rsid w:val="00F90799"/>
    <w:rsid w:val="00F9164E"/>
    <w:rsid w:val="00F91940"/>
    <w:rsid w:val="00F920AB"/>
    <w:rsid w:val="00F92294"/>
    <w:rsid w:val="00F923C7"/>
    <w:rsid w:val="00F9279B"/>
    <w:rsid w:val="00F92A3B"/>
    <w:rsid w:val="00F92EB8"/>
    <w:rsid w:val="00F92F6E"/>
    <w:rsid w:val="00F93093"/>
    <w:rsid w:val="00F930EB"/>
    <w:rsid w:val="00F93257"/>
    <w:rsid w:val="00F93294"/>
    <w:rsid w:val="00F932E3"/>
    <w:rsid w:val="00F9348F"/>
    <w:rsid w:val="00F93A97"/>
    <w:rsid w:val="00F946B4"/>
    <w:rsid w:val="00F94F55"/>
    <w:rsid w:val="00F95F30"/>
    <w:rsid w:val="00F960A8"/>
    <w:rsid w:val="00F9653A"/>
    <w:rsid w:val="00F96792"/>
    <w:rsid w:val="00F969F2"/>
    <w:rsid w:val="00F96B37"/>
    <w:rsid w:val="00F96F30"/>
    <w:rsid w:val="00F971E4"/>
    <w:rsid w:val="00F97661"/>
    <w:rsid w:val="00F9769E"/>
    <w:rsid w:val="00F976A4"/>
    <w:rsid w:val="00F97A7F"/>
    <w:rsid w:val="00F97D12"/>
    <w:rsid w:val="00F97F24"/>
    <w:rsid w:val="00FA047C"/>
    <w:rsid w:val="00FA0540"/>
    <w:rsid w:val="00FA1221"/>
    <w:rsid w:val="00FA1B07"/>
    <w:rsid w:val="00FA286C"/>
    <w:rsid w:val="00FA2D8D"/>
    <w:rsid w:val="00FA2F79"/>
    <w:rsid w:val="00FA2FB7"/>
    <w:rsid w:val="00FA306A"/>
    <w:rsid w:val="00FA33B6"/>
    <w:rsid w:val="00FA3AB4"/>
    <w:rsid w:val="00FA3ECE"/>
    <w:rsid w:val="00FA41F8"/>
    <w:rsid w:val="00FA42F2"/>
    <w:rsid w:val="00FA4381"/>
    <w:rsid w:val="00FA438A"/>
    <w:rsid w:val="00FA4451"/>
    <w:rsid w:val="00FA4978"/>
    <w:rsid w:val="00FA4E94"/>
    <w:rsid w:val="00FA4FAA"/>
    <w:rsid w:val="00FA53EB"/>
    <w:rsid w:val="00FA5F02"/>
    <w:rsid w:val="00FA662A"/>
    <w:rsid w:val="00FA6A0D"/>
    <w:rsid w:val="00FA6FD9"/>
    <w:rsid w:val="00FA7033"/>
    <w:rsid w:val="00FA7179"/>
    <w:rsid w:val="00FA7255"/>
    <w:rsid w:val="00FA7298"/>
    <w:rsid w:val="00FA7608"/>
    <w:rsid w:val="00FA7C0A"/>
    <w:rsid w:val="00FA7C8F"/>
    <w:rsid w:val="00FA7D16"/>
    <w:rsid w:val="00FA7F13"/>
    <w:rsid w:val="00FB0EE9"/>
    <w:rsid w:val="00FB15C7"/>
    <w:rsid w:val="00FB17C6"/>
    <w:rsid w:val="00FB17E2"/>
    <w:rsid w:val="00FB1B2B"/>
    <w:rsid w:val="00FB1BC0"/>
    <w:rsid w:val="00FB2A7C"/>
    <w:rsid w:val="00FB2FAF"/>
    <w:rsid w:val="00FB3138"/>
    <w:rsid w:val="00FB3266"/>
    <w:rsid w:val="00FB384D"/>
    <w:rsid w:val="00FB3CD7"/>
    <w:rsid w:val="00FB47DD"/>
    <w:rsid w:val="00FB4933"/>
    <w:rsid w:val="00FB4974"/>
    <w:rsid w:val="00FB4CFA"/>
    <w:rsid w:val="00FB5686"/>
    <w:rsid w:val="00FB5B1C"/>
    <w:rsid w:val="00FB5B55"/>
    <w:rsid w:val="00FB5C7A"/>
    <w:rsid w:val="00FB5D5B"/>
    <w:rsid w:val="00FB64E5"/>
    <w:rsid w:val="00FB66FA"/>
    <w:rsid w:val="00FB6DE9"/>
    <w:rsid w:val="00FB7786"/>
    <w:rsid w:val="00FB77F6"/>
    <w:rsid w:val="00FB794A"/>
    <w:rsid w:val="00FB7D2A"/>
    <w:rsid w:val="00FB7ED5"/>
    <w:rsid w:val="00FC00A4"/>
    <w:rsid w:val="00FC0573"/>
    <w:rsid w:val="00FC0741"/>
    <w:rsid w:val="00FC0E04"/>
    <w:rsid w:val="00FC192D"/>
    <w:rsid w:val="00FC1A33"/>
    <w:rsid w:val="00FC1E05"/>
    <w:rsid w:val="00FC1F02"/>
    <w:rsid w:val="00FC275E"/>
    <w:rsid w:val="00FC2AD1"/>
    <w:rsid w:val="00FC33BE"/>
    <w:rsid w:val="00FC341A"/>
    <w:rsid w:val="00FC394B"/>
    <w:rsid w:val="00FC3A71"/>
    <w:rsid w:val="00FC3E61"/>
    <w:rsid w:val="00FC487A"/>
    <w:rsid w:val="00FC4C76"/>
    <w:rsid w:val="00FC5599"/>
    <w:rsid w:val="00FC6005"/>
    <w:rsid w:val="00FC6925"/>
    <w:rsid w:val="00FC7429"/>
    <w:rsid w:val="00FC7982"/>
    <w:rsid w:val="00FC7D56"/>
    <w:rsid w:val="00FD085E"/>
    <w:rsid w:val="00FD0DA9"/>
    <w:rsid w:val="00FD0DFA"/>
    <w:rsid w:val="00FD11AF"/>
    <w:rsid w:val="00FD1D63"/>
    <w:rsid w:val="00FD221A"/>
    <w:rsid w:val="00FD238E"/>
    <w:rsid w:val="00FD2407"/>
    <w:rsid w:val="00FD2752"/>
    <w:rsid w:val="00FD2B70"/>
    <w:rsid w:val="00FD2C34"/>
    <w:rsid w:val="00FD388A"/>
    <w:rsid w:val="00FD3A49"/>
    <w:rsid w:val="00FD4053"/>
    <w:rsid w:val="00FD4168"/>
    <w:rsid w:val="00FD4880"/>
    <w:rsid w:val="00FD4A2D"/>
    <w:rsid w:val="00FD5786"/>
    <w:rsid w:val="00FD590F"/>
    <w:rsid w:val="00FD5A09"/>
    <w:rsid w:val="00FD5B74"/>
    <w:rsid w:val="00FD5B94"/>
    <w:rsid w:val="00FD691B"/>
    <w:rsid w:val="00FD7D1E"/>
    <w:rsid w:val="00FE02A8"/>
    <w:rsid w:val="00FE02D2"/>
    <w:rsid w:val="00FE03B8"/>
    <w:rsid w:val="00FE064B"/>
    <w:rsid w:val="00FE0CB9"/>
    <w:rsid w:val="00FE0DE2"/>
    <w:rsid w:val="00FE10D4"/>
    <w:rsid w:val="00FE12E4"/>
    <w:rsid w:val="00FE1614"/>
    <w:rsid w:val="00FE1C6A"/>
    <w:rsid w:val="00FE2047"/>
    <w:rsid w:val="00FE233C"/>
    <w:rsid w:val="00FE23CB"/>
    <w:rsid w:val="00FE3323"/>
    <w:rsid w:val="00FE3341"/>
    <w:rsid w:val="00FE3712"/>
    <w:rsid w:val="00FE390C"/>
    <w:rsid w:val="00FE3E14"/>
    <w:rsid w:val="00FE44B7"/>
    <w:rsid w:val="00FE45EF"/>
    <w:rsid w:val="00FE4EA4"/>
    <w:rsid w:val="00FE6DE6"/>
    <w:rsid w:val="00FE703D"/>
    <w:rsid w:val="00FE73A4"/>
    <w:rsid w:val="00FE76B2"/>
    <w:rsid w:val="00FE78D8"/>
    <w:rsid w:val="00FE7BF5"/>
    <w:rsid w:val="00FF06DF"/>
    <w:rsid w:val="00FF0732"/>
    <w:rsid w:val="00FF0737"/>
    <w:rsid w:val="00FF0D73"/>
    <w:rsid w:val="00FF1214"/>
    <w:rsid w:val="00FF1D11"/>
    <w:rsid w:val="00FF1E91"/>
    <w:rsid w:val="00FF2C75"/>
    <w:rsid w:val="00FF2EFD"/>
    <w:rsid w:val="00FF32B7"/>
    <w:rsid w:val="00FF3451"/>
    <w:rsid w:val="00FF36B4"/>
    <w:rsid w:val="00FF3C6F"/>
    <w:rsid w:val="00FF4380"/>
    <w:rsid w:val="00FF4A2D"/>
    <w:rsid w:val="00FF5B34"/>
    <w:rsid w:val="00FF5B3E"/>
    <w:rsid w:val="00FF6B68"/>
    <w:rsid w:val="00FF6B97"/>
    <w:rsid w:val="00FF6D5F"/>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15:docId w15:val="{0F11D322-9583-4CAA-B9DF-591545CE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en-US" w:eastAsia="en-US" w:bidi="ar-SA"/>
      </w:rPr>
    </w:rPrDefault>
    <w:pPrDefault>
      <w:pPr>
        <w:spacing w:after="12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2AD8"/>
  </w:style>
  <w:style w:type="paragraph" w:styleId="Heading1">
    <w:name w:val="heading 1"/>
    <w:basedOn w:val="Normal"/>
    <w:next w:val="Normal"/>
    <w:link w:val="Heading1Char"/>
    <w:qFormat/>
    <w:rsid w:val="00423C7A"/>
    <w:pPr>
      <w:keepNext/>
      <w:numPr>
        <w:numId w:val="6"/>
      </w:numPr>
      <w:tabs>
        <w:tab w:val="clear" w:pos="8640"/>
        <w:tab w:val="num" w:pos="450"/>
      </w:tabs>
      <w:spacing w:before="320" w:after="240"/>
      <w:ind w:left="45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link w:val="Heading3Char"/>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link w:val="Heading4Char"/>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link w:val="Heading5Char"/>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link w:val="Heading6Char"/>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link w:val="Heading7Char"/>
    <w:qFormat/>
    <w:rsid w:val="00423C7A"/>
    <w:pPr>
      <w:numPr>
        <w:ilvl w:val="6"/>
        <w:numId w:val="3"/>
      </w:numPr>
      <w:spacing w:before="240" w:after="60"/>
      <w:outlineLvl w:val="6"/>
    </w:pPr>
    <w:rPr>
      <w:b/>
      <w:color w:val="00ACC8" w:themeColor="accent1"/>
    </w:rPr>
  </w:style>
  <w:style w:type="paragraph" w:styleId="Heading8">
    <w:name w:val="heading 8"/>
    <w:basedOn w:val="Normal"/>
    <w:next w:val="Normal"/>
    <w:link w:val="Heading8Char"/>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link w:val="Heading9Char"/>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link w:val="BalloonTextChar"/>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link w:val="HeaderChar"/>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9B2FC6"/>
    <w:pPr>
      <w:tabs>
        <w:tab w:val="left" w:pos="360"/>
        <w:tab w:val="right" w:leader="dot" w:pos="8630"/>
      </w:tabs>
    </w:pPr>
    <w:rPr>
      <w:noProof/>
      <w:color w:val="2F88FF"/>
      <w14:scene3d>
        <w14:camera w14:prst="orthographicFront"/>
        <w14:lightRig w14:rig="threePt" w14:dir="t">
          <w14:rot w14:lat="0" w14:lon="0" w14:rev="0"/>
        </w14:lightRig>
      </w14:scene3d>
    </w:rPr>
  </w:style>
  <w:style w:type="paragraph" w:styleId="TOC2">
    <w:name w:val="toc 2"/>
    <w:basedOn w:val="BodyText"/>
    <w:next w:val="Normal"/>
    <w:autoRedefine/>
    <w:uiPriority w:val="39"/>
    <w:rsid w:val="00CC3839"/>
    <w:pPr>
      <w:tabs>
        <w:tab w:val="left" w:pos="720"/>
        <w:tab w:val="right" w:leader="dot" w:pos="8630"/>
      </w:tabs>
      <w:spacing w:after="0"/>
      <w:ind w:left="187"/>
    </w:pPr>
    <w:rPr>
      <w:noProof/>
      <w:color w:val="7F7F7F" w:themeColor="text1" w:themeTint="80"/>
    </w:rPr>
  </w:style>
  <w:style w:type="paragraph" w:styleId="TOC4">
    <w:name w:val="toc 4"/>
    <w:basedOn w:val="Normal"/>
    <w:next w:val="Normal"/>
    <w:autoRedefine/>
    <w:rsid w:val="00EA2B1F"/>
    <w:pPr>
      <w:tabs>
        <w:tab w:val="right" w:leader="dot" w:pos="8630"/>
      </w:tabs>
      <w:spacing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ind w:left="1440"/>
    </w:pPr>
    <w:rPr>
      <w:sz w:val="22"/>
    </w:rPr>
  </w:style>
  <w:style w:type="paragraph" w:customStyle="1" w:styleId="Normal3">
    <w:name w:val="Normal3"/>
    <w:basedOn w:val="Normal"/>
    <w:rsid w:val="00C46FB2"/>
    <w:pPr>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link w:val="CommentSubjectChar"/>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link w:val="EndnoteTextChar"/>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ind w:left="360"/>
      <w:contextualSpacing/>
    </w:pPr>
  </w:style>
  <w:style w:type="paragraph" w:styleId="ListContinue2">
    <w:name w:val="List Continue 2"/>
    <w:basedOn w:val="Normal"/>
    <w:rsid w:val="00CF5CF3"/>
    <w:pPr>
      <w:ind w:left="720"/>
      <w:contextualSpacing/>
    </w:pPr>
  </w:style>
  <w:style w:type="paragraph" w:styleId="ListContinue3">
    <w:name w:val="List Continue 3"/>
    <w:basedOn w:val="Normal"/>
    <w:rsid w:val="00CF5CF3"/>
    <w:pPr>
      <w:ind w:left="1080"/>
      <w:contextualSpacing/>
    </w:pPr>
  </w:style>
  <w:style w:type="paragraph" w:styleId="ListContinue4">
    <w:name w:val="List Continue 4"/>
    <w:basedOn w:val="Normal"/>
    <w:rsid w:val="00CF5CF3"/>
    <w:pPr>
      <w:ind w:left="1440"/>
      <w:contextualSpacing/>
    </w:pPr>
  </w:style>
  <w:style w:type="paragraph" w:styleId="ListContinue5">
    <w:name w:val="List Continue 5"/>
    <w:basedOn w:val="Normal"/>
    <w:rsid w:val="00CF5CF3"/>
    <w:pPr>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 w:type="numbering" w:customStyle="1" w:styleId="NoList1">
    <w:name w:val="No List1"/>
    <w:next w:val="NoList"/>
    <w:uiPriority w:val="99"/>
    <w:semiHidden/>
    <w:unhideWhenUsed/>
    <w:rsid w:val="00975375"/>
  </w:style>
  <w:style w:type="numbering" w:customStyle="1" w:styleId="NoList2">
    <w:name w:val="No List2"/>
    <w:next w:val="NoList"/>
    <w:uiPriority w:val="99"/>
    <w:semiHidden/>
    <w:unhideWhenUsed/>
    <w:rsid w:val="00E005BA"/>
  </w:style>
  <w:style w:type="numbering" w:customStyle="1" w:styleId="NoList3">
    <w:name w:val="No List3"/>
    <w:next w:val="NoList"/>
    <w:uiPriority w:val="99"/>
    <w:semiHidden/>
    <w:unhideWhenUsed/>
    <w:rsid w:val="00175694"/>
  </w:style>
  <w:style w:type="numbering" w:customStyle="1" w:styleId="NoList4">
    <w:name w:val="No List4"/>
    <w:next w:val="NoList"/>
    <w:uiPriority w:val="99"/>
    <w:semiHidden/>
    <w:unhideWhenUsed/>
    <w:rsid w:val="00D616D1"/>
  </w:style>
  <w:style w:type="paragraph" w:customStyle="1" w:styleId="xl87">
    <w:name w:val="xl87"/>
    <w:basedOn w:val="Normal"/>
    <w:rsid w:val="00E77D70"/>
    <w:pPr>
      <w:pBdr>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paragraph" w:customStyle="1" w:styleId="xl88">
    <w:name w:val="xl88"/>
    <w:basedOn w:val="Normal"/>
    <w:rsid w:val="00E77D70"/>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numbering" w:customStyle="1" w:styleId="NoList5">
    <w:name w:val="No List5"/>
    <w:next w:val="NoList"/>
    <w:uiPriority w:val="99"/>
    <w:semiHidden/>
    <w:unhideWhenUsed/>
    <w:rsid w:val="001424F3"/>
  </w:style>
  <w:style w:type="paragraph" w:customStyle="1" w:styleId="font5">
    <w:name w:val="font5"/>
    <w:basedOn w:val="Normal"/>
    <w:rsid w:val="00206990"/>
    <w:pPr>
      <w:spacing w:before="100" w:beforeAutospacing="1" w:after="100" w:afterAutospacing="1" w:line="240" w:lineRule="auto"/>
    </w:pPr>
    <w:rPr>
      <w:rFonts w:ascii="Tahoma" w:hAnsi="Tahoma" w:cs="Tahoma"/>
    </w:rPr>
  </w:style>
  <w:style w:type="character" w:customStyle="1" w:styleId="cf01">
    <w:name w:val="cf01"/>
    <w:basedOn w:val="DefaultParagraphFont"/>
    <w:rsid w:val="004061EA"/>
    <w:rPr>
      <w:rFonts w:ascii="Segoe UI" w:hAnsi="Segoe UI" w:cs="Segoe UI" w:hint="default"/>
      <w:sz w:val="18"/>
      <w:szCs w:val="18"/>
    </w:rPr>
  </w:style>
  <w:style w:type="character" w:customStyle="1" w:styleId="Heading3Char">
    <w:name w:val="Heading 3 Char"/>
    <w:basedOn w:val="DefaultParagraphFont"/>
    <w:link w:val="Heading3"/>
    <w:rsid w:val="00B95080"/>
    <w:rPr>
      <w:b/>
      <w:bCs/>
      <w:color w:val="00ACC8" w:themeColor="accent1"/>
      <w:szCs w:val="22"/>
    </w:rPr>
  </w:style>
  <w:style w:type="character" w:customStyle="1" w:styleId="Heading4Char">
    <w:name w:val="Heading 4 Char"/>
    <w:basedOn w:val="DefaultParagraphFont"/>
    <w:link w:val="Heading4"/>
    <w:rsid w:val="00B95080"/>
    <w:rPr>
      <w:b/>
      <w:color w:val="00ACC8" w:themeColor="accent1"/>
      <w:sz w:val="18"/>
      <w:szCs w:val="21"/>
    </w:rPr>
  </w:style>
  <w:style w:type="character" w:customStyle="1" w:styleId="Heading5Char">
    <w:name w:val="Heading 5 Char"/>
    <w:basedOn w:val="DefaultParagraphFont"/>
    <w:link w:val="Heading5"/>
    <w:rsid w:val="00B95080"/>
    <w:rPr>
      <w:b/>
      <w:bCs/>
      <w:iCs/>
      <w:color w:val="00ACC8" w:themeColor="accent1"/>
      <w:sz w:val="26"/>
      <w:szCs w:val="26"/>
    </w:rPr>
  </w:style>
  <w:style w:type="character" w:customStyle="1" w:styleId="Heading6Char">
    <w:name w:val="Heading 6 Char"/>
    <w:basedOn w:val="DefaultParagraphFont"/>
    <w:link w:val="Heading6"/>
    <w:rsid w:val="00B95080"/>
    <w:rPr>
      <w:b/>
      <w:bCs/>
      <w:color w:val="00ACC8" w:themeColor="accent1"/>
      <w:sz w:val="22"/>
      <w:szCs w:val="22"/>
    </w:rPr>
  </w:style>
  <w:style w:type="character" w:customStyle="1" w:styleId="Heading7Char">
    <w:name w:val="Heading 7 Char"/>
    <w:basedOn w:val="DefaultParagraphFont"/>
    <w:link w:val="Heading7"/>
    <w:rsid w:val="00B95080"/>
    <w:rPr>
      <w:b/>
      <w:color w:val="00ACC8" w:themeColor="accent1"/>
    </w:rPr>
  </w:style>
  <w:style w:type="character" w:customStyle="1" w:styleId="Heading8Char">
    <w:name w:val="Heading 8 Char"/>
    <w:basedOn w:val="DefaultParagraphFont"/>
    <w:link w:val="Heading8"/>
    <w:rsid w:val="00B95080"/>
    <w:rPr>
      <w:b/>
      <w:iCs/>
      <w:color w:val="00ACC8" w:themeColor="accent1"/>
    </w:rPr>
  </w:style>
  <w:style w:type="character" w:customStyle="1" w:styleId="Heading9Char">
    <w:name w:val="Heading 9 Char"/>
    <w:basedOn w:val="DefaultParagraphFont"/>
    <w:link w:val="Heading9"/>
    <w:rsid w:val="00B95080"/>
    <w:rPr>
      <w:rFonts w:cs="Arial"/>
      <w:b/>
      <w:color w:val="00ACC8" w:themeColor="accent1"/>
      <w:sz w:val="22"/>
      <w:szCs w:val="22"/>
    </w:rPr>
  </w:style>
  <w:style w:type="character" w:customStyle="1" w:styleId="BalloonTextChar">
    <w:name w:val="Balloon Text Char"/>
    <w:basedOn w:val="DefaultParagraphFont"/>
    <w:link w:val="BalloonText"/>
    <w:semiHidden/>
    <w:rsid w:val="00B95080"/>
    <w:rPr>
      <w:rFonts w:ascii="Tahoma" w:hAnsi="Tahoma" w:cs="Tahoma"/>
      <w:sz w:val="16"/>
      <w:szCs w:val="16"/>
    </w:rPr>
  </w:style>
  <w:style w:type="character" w:customStyle="1" w:styleId="HeaderChar">
    <w:name w:val="Header Char"/>
    <w:basedOn w:val="DefaultParagraphFont"/>
    <w:link w:val="Header"/>
    <w:rsid w:val="00B95080"/>
  </w:style>
  <w:style w:type="character" w:customStyle="1" w:styleId="CommentSubjectChar">
    <w:name w:val="Comment Subject Char"/>
    <w:basedOn w:val="CommentTextChar"/>
    <w:link w:val="CommentSubject"/>
    <w:semiHidden/>
    <w:rsid w:val="00B95080"/>
    <w:rPr>
      <w:b/>
      <w:bCs/>
      <w:sz w:val="16"/>
    </w:rPr>
  </w:style>
  <w:style w:type="character" w:customStyle="1" w:styleId="EndnoteTextChar">
    <w:name w:val="Endnote Text Char"/>
    <w:basedOn w:val="DefaultParagraphFont"/>
    <w:link w:val="EndnoteText"/>
    <w:semiHidden/>
    <w:rsid w:val="00B95080"/>
  </w:style>
  <w:style w:type="numbering" w:customStyle="1" w:styleId="1111111">
    <w:name w:val="1 / 1.1 / 1.1.11"/>
    <w:basedOn w:val="NoList"/>
    <w:next w:val="111111"/>
    <w:rsid w:val="00B950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1322774">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3940637">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8988907">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4695453">
      <w:bodyDiv w:val="1"/>
      <w:marLeft w:val="0"/>
      <w:marRight w:val="0"/>
      <w:marTop w:val="0"/>
      <w:marBottom w:val="0"/>
      <w:divBdr>
        <w:top w:val="none" w:sz="0" w:space="0" w:color="auto"/>
        <w:left w:val="none" w:sz="0" w:space="0" w:color="auto"/>
        <w:bottom w:val="none" w:sz="0" w:space="0" w:color="auto"/>
        <w:right w:val="none" w:sz="0" w:space="0" w:color="auto"/>
      </w:divBdr>
    </w:div>
    <w:div w:id="14891255">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2734289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7513222">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3978909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4596323">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499328">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6929201">
      <w:bodyDiv w:val="1"/>
      <w:marLeft w:val="0"/>
      <w:marRight w:val="0"/>
      <w:marTop w:val="0"/>
      <w:marBottom w:val="0"/>
      <w:divBdr>
        <w:top w:val="none" w:sz="0" w:space="0" w:color="auto"/>
        <w:left w:val="none" w:sz="0" w:space="0" w:color="auto"/>
        <w:bottom w:val="none" w:sz="0" w:space="0" w:color="auto"/>
        <w:right w:val="none" w:sz="0" w:space="0" w:color="auto"/>
      </w:divBdr>
    </w:div>
    <w:div w:id="67309484">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550360">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4908706">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78143821">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551222">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99297014">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07164758">
      <w:bodyDiv w:val="1"/>
      <w:marLeft w:val="0"/>
      <w:marRight w:val="0"/>
      <w:marTop w:val="0"/>
      <w:marBottom w:val="0"/>
      <w:divBdr>
        <w:top w:val="none" w:sz="0" w:space="0" w:color="auto"/>
        <w:left w:val="none" w:sz="0" w:space="0" w:color="auto"/>
        <w:bottom w:val="none" w:sz="0" w:space="0" w:color="auto"/>
        <w:right w:val="none" w:sz="0" w:space="0" w:color="auto"/>
      </w:divBdr>
    </w:div>
    <w:div w:id="114183122">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0340909">
      <w:bodyDiv w:val="1"/>
      <w:marLeft w:val="0"/>
      <w:marRight w:val="0"/>
      <w:marTop w:val="0"/>
      <w:marBottom w:val="0"/>
      <w:divBdr>
        <w:top w:val="none" w:sz="0" w:space="0" w:color="auto"/>
        <w:left w:val="none" w:sz="0" w:space="0" w:color="auto"/>
        <w:bottom w:val="none" w:sz="0" w:space="0" w:color="auto"/>
        <w:right w:val="none" w:sz="0" w:space="0" w:color="auto"/>
      </w:divBdr>
    </w:div>
    <w:div w:id="121923268">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28516743">
      <w:bodyDiv w:val="1"/>
      <w:marLeft w:val="0"/>
      <w:marRight w:val="0"/>
      <w:marTop w:val="0"/>
      <w:marBottom w:val="0"/>
      <w:divBdr>
        <w:top w:val="none" w:sz="0" w:space="0" w:color="auto"/>
        <w:left w:val="none" w:sz="0" w:space="0" w:color="auto"/>
        <w:bottom w:val="none" w:sz="0" w:space="0" w:color="auto"/>
        <w:right w:val="none" w:sz="0" w:space="0" w:color="auto"/>
      </w:divBdr>
    </w:div>
    <w:div w:id="132672729">
      <w:bodyDiv w:val="1"/>
      <w:marLeft w:val="0"/>
      <w:marRight w:val="0"/>
      <w:marTop w:val="0"/>
      <w:marBottom w:val="0"/>
      <w:divBdr>
        <w:top w:val="none" w:sz="0" w:space="0" w:color="auto"/>
        <w:left w:val="none" w:sz="0" w:space="0" w:color="auto"/>
        <w:bottom w:val="none" w:sz="0" w:space="0" w:color="auto"/>
        <w:right w:val="none" w:sz="0" w:space="0" w:color="auto"/>
      </w:divBdr>
    </w:div>
    <w:div w:id="135489417">
      <w:bodyDiv w:val="1"/>
      <w:marLeft w:val="0"/>
      <w:marRight w:val="0"/>
      <w:marTop w:val="0"/>
      <w:marBottom w:val="0"/>
      <w:divBdr>
        <w:top w:val="none" w:sz="0" w:space="0" w:color="auto"/>
        <w:left w:val="none" w:sz="0" w:space="0" w:color="auto"/>
        <w:bottom w:val="none" w:sz="0" w:space="0" w:color="auto"/>
        <w:right w:val="none" w:sz="0" w:space="0" w:color="auto"/>
      </w:divBdr>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6993262">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8881613">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7552395">
      <w:bodyDiv w:val="1"/>
      <w:marLeft w:val="0"/>
      <w:marRight w:val="0"/>
      <w:marTop w:val="0"/>
      <w:marBottom w:val="0"/>
      <w:divBdr>
        <w:top w:val="none" w:sz="0" w:space="0" w:color="auto"/>
        <w:left w:val="none" w:sz="0" w:space="0" w:color="auto"/>
        <w:bottom w:val="none" w:sz="0" w:space="0" w:color="auto"/>
        <w:right w:val="none" w:sz="0" w:space="0" w:color="auto"/>
      </w:divBdr>
    </w:div>
    <w:div w:id="147673717">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3104076">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6115311">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0005079">
      <w:bodyDiv w:val="1"/>
      <w:marLeft w:val="0"/>
      <w:marRight w:val="0"/>
      <w:marTop w:val="0"/>
      <w:marBottom w:val="0"/>
      <w:divBdr>
        <w:top w:val="none" w:sz="0" w:space="0" w:color="auto"/>
        <w:left w:val="none" w:sz="0" w:space="0" w:color="auto"/>
        <w:bottom w:val="none" w:sz="0" w:space="0" w:color="auto"/>
        <w:right w:val="none" w:sz="0" w:space="0" w:color="auto"/>
      </w:divBdr>
    </w:div>
    <w:div w:id="164102540">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65829213">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0647830">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198251817">
      <w:bodyDiv w:val="1"/>
      <w:marLeft w:val="0"/>
      <w:marRight w:val="0"/>
      <w:marTop w:val="0"/>
      <w:marBottom w:val="0"/>
      <w:divBdr>
        <w:top w:val="none" w:sz="0" w:space="0" w:color="auto"/>
        <w:left w:val="none" w:sz="0" w:space="0" w:color="auto"/>
        <w:bottom w:val="none" w:sz="0" w:space="0" w:color="auto"/>
        <w:right w:val="none" w:sz="0" w:space="0" w:color="auto"/>
      </w:divBdr>
    </w:div>
    <w:div w:id="201209321">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6723493">
      <w:bodyDiv w:val="1"/>
      <w:marLeft w:val="0"/>
      <w:marRight w:val="0"/>
      <w:marTop w:val="0"/>
      <w:marBottom w:val="0"/>
      <w:divBdr>
        <w:top w:val="none" w:sz="0" w:space="0" w:color="auto"/>
        <w:left w:val="none" w:sz="0" w:space="0" w:color="auto"/>
        <w:bottom w:val="none" w:sz="0" w:space="0" w:color="auto"/>
        <w:right w:val="none" w:sz="0" w:space="0" w:color="auto"/>
      </w:divBdr>
    </w:div>
    <w:div w:id="206793919">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780047">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18052103">
      <w:bodyDiv w:val="1"/>
      <w:marLeft w:val="0"/>
      <w:marRight w:val="0"/>
      <w:marTop w:val="0"/>
      <w:marBottom w:val="0"/>
      <w:divBdr>
        <w:top w:val="none" w:sz="0" w:space="0" w:color="auto"/>
        <w:left w:val="none" w:sz="0" w:space="0" w:color="auto"/>
        <w:bottom w:val="none" w:sz="0" w:space="0" w:color="auto"/>
        <w:right w:val="none" w:sz="0" w:space="0" w:color="auto"/>
      </w:divBdr>
    </w:div>
    <w:div w:id="22009935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3953500">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7572613">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0118232">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36794418">
      <w:bodyDiv w:val="1"/>
      <w:marLeft w:val="0"/>
      <w:marRight w:val="0"/>
      <w:marTop w:val="0"/>
      <w:marBottom w:val="0"/>
      <w:divBdr>
        <w:top w:val="none" w:sz="0" w:space="0" w:color="auto"/>
        <w:left w:val="none" w:sz="0" w:space="0" w:color="auto"/>
        <w:bottom w:val="none" w:sz="0" w:space="0" w:color="auto"/>
        <w:right w:val="none" w:sz="0" w:space="0" w:color="auto"/>
      </w:divBdr>
    </w:div>
    <w:div w:id="242373940">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46622366">
      <w:bodyDiv w:val="1"/>
      <w:marLeft w:val="0"/>
      <w:marRight w:val="0"/>
      <w:marTop w:val="0"/>
      <w:marBottom w:val="0"/>
      <w:divBdr>
        <w:top w:val="none" w:sz="0" w:space="0" w:color="auto"/>
        <w:left w:val="none" w:sz="0" w:space="0" w:color="auto"/>
        <w:bottom w:val="none" w:sz="0" w:space="0" w:color="auto"/>
        <w:right w:val="none" w:sz="0" w:space="0" w:color="auto"/>
      </w:divBdr>
    </w:div>
    <w:div w:id="247083722">
      <w:bodyDiv w:val="1"/>
      <w:marLeft w:val="0"/>
      <w:marRight w:val="0"/>
      <w:marTop w:val="0"/>
      <w:marBottom w:val="0"/>
      <w:divBdr>
        <w:top w:val="none" w:sz="0" w:space="0" w:color="auto"/>
        <w:left w:val="none" w:sz="0" w:space="0" w:color="auto"/>
        <w:bottom w:val="none" w:sz="0" w:space="0" w:color="auto"/>
        <w:right w:val="none" w:sz="0" w:space="0" w:color="auto"/>
      </w:divBdr>
    </w:div>
    <w:div w:id="252012298">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4091102">
      <w:bodyDiv w:val="1"/>
      <w:marLeft w:val="0"/>
      <w:marRight w:val="0"/>
      <w:marTop w:val="0"/>
      <w:marBottom w:val="0"/>
      <w:divBdr>
        <w:top w:val="none" w:sz="0" w:space="0" w:color="auto"/>
        <w:left w:val="none" w:sz="0" w:space="0" w:color="auto"/>
        <w:bottom w:val="none" w:sz="0" w:space="0" w:color="auto"/>
        <w:right w:val="none" w:sz="0" w:space="0" w:color="auto"/>
      </w:divBdr>
    </w:div>
    <w:div w:id="254435622">
      <w:bodyDiv w:val="1"/>
      <w:marLeft w:val="0"/>
      <w:marRight w:val="0"/>
      <w:marTop w:val="0"/>
      <w:marBottom w:val="0"/>
      <w:divBdr>
        <w:top w:val="none" w:sz="0" w:space="0" w:color="auto"/>
        <w:left w:val="none" w:sz="0" w:space="0" w:color="auto"/>
        <w:bottom w:val="none" w:sz="0" w:space="0" w:color="auto"/>
        <w:right w:val="none" w:sz="0" w:space="0" w:color="auto"/>
      </w:divBdr>
    </w:div>
    <w:div w:id="25482876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184010">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3998404">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2469983">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8635655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4237936">
      <w:bodyDiv w:val="1"/>
      <w:marLeft w:val="0"/>
      <w:marRight w:val="0"/>
      <w:marTop w:val="0"/>
      <w:marBottom w:val="0"/>
      <w:divBdr>
        <w:top w:val="none" w:sz="0" w:space="0" w:color="auto"/>
        <w:left w:val="none" w:sz="0" w:space="0" w:color="auto"/>
        <w:bottom w:val="none" w:sz="0" w:space="0" w:color="auto"/>
        <w:right w:val="none" w:sz="0" w:space="0" w:color="auto"/>
      </w:divBdr>
    </w:div>
    <w:div w:id="305207533">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08366602">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154646">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2666296">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4674231">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0988163">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772134">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38313411">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751145">
      <w:bodyDiv w:val="1"/>
      <w:marLeft w:val="0"/>
      <w:marRight w:val="0"/>
      <w:marTop w:val="0"/>
      <w:marBottom w:val="0"/>
      <w:divBdr>
        <w:top w:val="none" w:sz="0" w:space="0" w:color="auto"/>
        <w:left w:val="none" w:sz="0" w:space="0" w:color="auto"/>
        <w:bottom w:val="none" w:sz="0" w:space="0" w:color="auto"/>
        <w:right w:val="none" w:sz="0" w:space="0" w:color="auto"/>
      </w:divBdr>
    </w:div>
    <w:div w:id="343827063">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89445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300783">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2441505">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950206">
      <w:bodyDiv w:val="1"/>
      <w:marLeft w:val="0"/>
      <w:marRight w:val="0"/>
      <w:marTop w:val="0"/>
      <w:marBottom w:val="0"/>
      <w:divBdr>
        <w:top w:val="none" w:sz="0" w:space="0" w:color="auto"/>
        <w:left w:val="none" w:sz="0" w:space="0" w:color="auto"/>
        <w:bottom w:val="none" w:sz="0" w:space="0" w:color="auto"/>
        <w:right w:val="none" w:sz="0" w:space="0" w:color="auto"/>
      </w:divBdr>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543788">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6242374">
      <w:bodyDiv w:val="1"/>
      <w:marLeft w:val="0"/>
      <w:marRight w:val="0"/>
      <w:marTop w:val="0"/>
      <w:marBottom w:val="0"/>
      <w:divBdr>
        <w:top w:val="none" w:sz="0" w:space="0" w:color="auto"/>
        <w:left w:val="none" w:sz="0" w:space="0" w:color="auto"/>
        <w:bottom w:val="none" w:sz="0" w:space="0" w:color="auto"/>
        <w:right w:val="none" w:sz="0" w:space="0" w:color="auto"/>
      </w:divBdr>
    </w:div>
    <w:div w:id="376514945">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102829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5124360">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399256422">
      <w:bodyDiv w:val="1"/>
      <w:marLeft w:val="0"/>
      <w:marRight w:val="0"/>
      <w:marTop w:val="0"/>
      <w:marBottom w:val="0"/>
      <w:divBdr>
        <w:top w:val="none" w:sz="0" w:space="0" w:color="auto"/>
        <w:left w:val="none" w:sz="0" w:space="0" w:color="auto"/>
        <w:bottom w:val="none" w:sz="0" w:space="0" w:color="auto"/>
        <w:right w:val="none" w:sz="0" w:space="0" w:color="auto"/>
      </w:divBdr>
    </w:div>
    <w:div w:id="402529791">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4779">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5956893">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0957688">
      <w:bodyDiv w:val="1"/>
      <w:marLeft w:val="0"/>
      <w:marRight w:val="0"/>
      <w:marTop w:val="0"/>
      <w:marBottom w:val="0"/>
      <w:divBdr>
        <w:top w:val="none" w:sz="0" w:space="0" w:color="auto"/>
        <w:left w:val="none" w:sz="0" w:space="0" w:color="auto"/>
        <w:bottom w:val="none" w:sz="0" w:space="0" w:color="auto"/>
        <w:right w:val="none" w:sz="0" w:space="0" w:color="auto"/>
      </w:divBdr>
    </w:div>
    <w:div w:id="445320131">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6145763">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31391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3471356">
      <w:bodyDiv w:val="1"/>
      <w:marLeft w:val="0"/>
      <w:marRight w:val="0"/>
      <w:marTop w:val="0"/>
      <w:marBottom w:val="0"/>
      <w:divBdr>
        <w:top w:val="none" w:sz="0" w:space="0" w:color="auto"/>
        <w:left w:val="none" w:sz="0" w:space="0" w:color="auto"/>
        <w:bottom w:val="none" w:sz="0" w:space="0" w:color="auto"/>
        <w:right w:val="none" w:sz="0" w:space="0" w:color="auto"/>
      </w:divBdr>
    </w:div>
    <w:div w:id="464545161">
      <w:bodyDiv w:val="1"/>
      <w:marLeft w:val="0"/>
      <w:marRight w:val="0"/>
      <w:marTop w:val="0"/>
      <w:marBottom w:val="0"/>
      <w:divBdr>
        <w:top w:val="none" w:sz="0" w:space="0" w:color="auto"/>
        <w:left w:val="none" w:sz="0" w:space="0" w:color="auto"/>
        <w:bottom w:val="none" w:sz="0" w:space="0" w:color="auto"/>
        <w:right w:val="none" w:sz="0" w:space="0" w:color="auto"/>
      </w:divBdr>
    </w:div>
    <w:div w:id="466901405">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18666">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78347559">
      <w:bodyDiv w:val="1"/>
      <w:marLeft w:val="0"/>
      <w:marRight w:val="0"/>
      <w:marTop w:val="0"/>
      <w:marBottom w:val="0"/>
      <w:divBdr>
        <w:top w:val="none" w:sz="0" w:space="0" w:color="auto"/>
        <w:left w:val="none" w:sz="0" w:space="0" w:color="auto"/>
        <w:bottom w:val="none" w:sz="0" w:space="0" w:color="auto"/>
        <w:right w:val="none" w:sz="0" w:space="0" w:color="auto"/>
      </w:divBdr>
    </w:div>
    <w:div w:id="478810399">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496969188">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664781">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5242816">
      <w:bodyDiv w:val="1"/>
      <w:marLeft w:val="0"/>
      <w:marRight w:val="0"/>
      <w:marTop w:val="0"/>
      <w:marBottom w:val="0"/>
      <w:divBdr>
        <w:top w:val="none" w:sz="0" w:space="0" w:color="auto"/>
        <w:left w:val="none" w:sz="0" w:space="0" w:color="auto"/>
        <w:bottom w:val="none" w:sz="0" w:space="0" w:color="auto"/>
        <w:right w:val="none" w:sz="0" w:space="0" w:color="auto"/>
      </w:divBdr>
    </w:div>
    <w:div w:id="506208933">
      <w:bodyDiv w:val="1"/>
      <w:marLeft w:val="0"/>
      <w:marRight w:val="0"/>
      <w:marTop w:val="0"/>
      <w:marBottom w:val="0"/>
      <w:divBdr>
        <w:top w:val="none" w:sz="0" w:space="0" w:color="auto"/>
        <w:left w:val="none" w:sz="0" w:space="0" w:color="auto"/>
        <w:bottom w:val="none" w:sz="0" w:space="0" w:color="auto"/>
        <w:right w:val="none" w:sz="0" w:space="0" w:color="auto"/>
      </w:divBdr>
    </w:div>
    <w:div w:id="506988043">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0879057">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08954">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17235518">
      <w:bodyDiv w:val="1"/>
      <w:marLeft w:val="0"/>
      <w:marRight w:val="0"/>
      <w:marTop w:val="0"/>
      <w:marBottom w:val="0"/>
      <w:divBdr>
        <w:top w:val="none" w:sz="0" w:space="0" w:color="auto"/>
        <w:left w:val="none" w:sz="0" w:space="0" w:color="auto"/>
        <w:bottom w:val="none" w:sz="0" w:space="0" w:color="auto"/>
        <w:right w:val="none" w:sz="0" w:space="0" w:color="auto"/>
      </w:divBdr>
    </w:div>
    <w:div w:id="5173563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0750563">
      <w:bodyDiv w:val="1"/>
      <w:marLeft w:val="0"/>
      <w:marRight w:val="0"/>
      <w:marTop w:val="0"/>
      <w:marBottom w:val="0"/>
      <w:divBdr>
        <w:top w:val="none" w:sz="0" w:space="0" w:color="auto"/>
        <w:left w:val="none" w:sz="0" w:space="0" w:color="auto"/>
        <w:bottom w:val="none" w:sz="0" w:space="0" w:color="auto"/>
        <w:right w:val="none" w:sz="0" w:space="0" w:color="auto"/>
      </w:divBdr>
    </w:div>
    <w:div w:id="521239836">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7451801">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55775253">
      <w:bodyDiv w:val="1"/>
      <w:marLeft w:val="0"/>
      <w:marRight w:val="0"/>
      <w:marTop w:val="0"/>
      <w:marBottom w:val="0"/>
      <w:divBdr>
        <w:top w:val="none" w:sz="0" w:space="0" w:color="auto"/>
        <w:left w:val="none" w:sz="0" w:space="0" w:color="auto"/>
        <w:bottom w:val="none" w:sz="0" w:space="0" w:color="auto"/>
        <w:right w:val="none" w:sz="0" w:space="0" w:color="auto"/>
      </w:divBdr>
    </w:div>
    <w:div w:id="562764950">
      <w:bodyDiv w:val="1"/>
      <w:marLeft w:val="0"/>
      <w:marRight w:val="0"/>
      <w:marTop w:val="0"/>
      <w:marBottom w:val="0"/>
      <w:divBdr>
        <w:top w:val="none" w:sz="0" w:space="0" w:color="auto"/>
        <w:left w:val="none" w:sz="0" w:space="0" w:color="auto"/>
        <w:bottom w:val="none" w:sz="0" w:space="0" w:color="auto"/>
        <w:right w:val="none" w:sz="0" w:space="0" w:color="auto"/>
      </w:divBdr>
    </w:div>
    <w:div w:id="56603637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1084641">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310766">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2973559">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6158699">
      <w:bodyDiv w:val="1"/>
      <w:marLeft w:val="0"/>
      <w:marRight w:val="0"/>
      <w:marTop w:val="0"/>
      <w:marBottom w:val="0"/>
      <w:divBdr>
        <w:top w:val="none" w:sz="0" w:space="0" w:color="auto"/>
        <w:left w:val="none" w:sz="0" w:space="0" w:color="auto"/>
        <w:bottom w:val="none" w:sz="0" w:space="0" w:color="auto"/>
        <w:right w:val="none" w:sz="0" w:space="0" w:color="auto"/>
      </w:divBdr>
    </w:div>
    <w:div w:id="606887163">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1403389">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0695556">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223888">
      <w:bodyDiv w:val="1"/>
      <w:marLeft w:val="0"/>
      <w:marRight w:val="0"/>
      <w:marTop w:val="0"/>
      <w:marBottom w:val="0"/>
      <w:divBdr>
        <w:top w:val="none" w:sz="0" w:space="0" w:color="auto"/>
        <w:left w:val="none" w:sz="0" w:space="0" w:color="auto"/>
        <w:bottom w:val="none" w:sz="0" w:space="0" w:color="auto"/>
        <w:right w:val="none" w:sz="0" w:space="0" w:color="auto"/>
      </w:divBdr>
    </w:div>
    <w:div w:id="653872273">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376382">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0621011">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793032">
      <w:bodyDiv w:val="1"/>
      <w:marLeft w:val="0"/>
      <w:marRight w:val="0"/>
      <w:marTop w:val="0"/>
      <w:marBottom w:val="0"/>
      <w:divBdr>
        <w:top w:val="none" w:sz="0" w:space="0" w:color="auto"/>
        <w:left w:val="none" w:sz="0" w:space="0" w:color="auto"/>
        <w:bottom w:val="none" w:sz="0" w:space="0" w:color="auto"/>
        <w:right w:val="none" w:sz="0" w:space="0" w:color="auto"/>
      </w:divBdr>
    </w:div>
    <w:div w:id="688872990">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0108713">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4255236">
      <w:bodyDiv w:val="1"/>
      <w:marLeft w:val="0"/>
      <w:marRight w:val="0"/>
      <w:marTop w:val="0"/>
      <w:marBottom w:val="0"/>
      <w:divBdr>
        <w:top w:val="none" w:sz="0" w:space="0" w:color="auto"/>
        <w:left w:val="none" w:sz="0" w:space="0" w:color="auto"/>
        <w:bottom w:val="none" w:sz="0" w:space="0" w:color="auto"/>
        <w:right w:val="none" w:sz="0" w:space="0" w:color="auto"/>
      </w:divBdr>
    </w:div>
    <w:div w:id="707099455">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09039782">
      <w:bodyDiv w:val="1"/>
      <w:marLeft w:val="0"/>
      <w:marRight w:val="0"/>
      <w:marTop w:val="0"/>
      <w:marBottom w:val="0"/>
      <w:divBdr>
        <w:top w:val="none" w:sz="0" w:space="0" w:color="auto"/>
        <w:left w:val="none" w:sz="0" w:space="0" w:color="auto"/>
        <w:bottom w:val="none" w:sz="0" w:space="0" w:color="auto"/>
        <w:right w:val="none" w:sz="0" w:space="0" w:color="auto"/>
      </w:divBdr>
    </w:div>
    <w:div w:id="71003061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7045655">
      <w:bodyDiv w:val="1"/>
      <w:marLeft w:val="0"/>
      <w:marRight w:val="0"/>
      <w:marTop w:val="0"/>
      <w:marBottom w:val="0"/>
      <w:divBdr>
        <w:top w:val="none" w:sz="0" w:space="0" w:color="auto"/>
        <w:left w:val="none" w:sz="0" w:space="0" w:color="auto"/>
        <w:bottom w:val="none" w:sz="0" w:space="0" w:color="auto"/>
        <w:right w:val="none" w:sz="0" w:space="0" w:color="auto"/>
      </w:divBdr>
    </w:div>
    <w:div w:id="717162890">
      <w:bodyDiv w:val="1"/>
      <w:marLeft w:val="0"/>
      <w:marRight w:val="0"/>
      <w:marTop w:val="0"/>
      <w:marBottom w:val="0"/>
      <w:divBdr>
        <w:top w:val="none" w:sz="0" w:space="0" w:color="auto"/>
        <w:left w:val="none" w:sz="0" w:space="0" w:color="auto"/>
        <w:bottom w:val="none" w:sz="0" w:space="0" w:color="auto"/>
        <w:right w:val="none" w:sz="0" w:space="0" w:color="auto"/>
      </w:divBdr>
    </w:div>
    <w:div w:id="717245830">
      <w:bodyDiv w:val="1"/>
      <w:marLeft w:val="0"/>
      <w:marRight w:val="0"/>
      <w:marTop w:val="0"/>
      <w:marBottom w:val="0"/>
      <w:divBdr>
        <w:top w:val="none" w:sz="0" w:space="0" w:color="auto"/>
        <w:left w:val="none" w:sz="0" w:space="0" w:color="auto"/>
        <w:bottom w:val="none" w:sz="0" w:space="0" w:color="auto"/>
        <w:right w:val="none" w:sz="0" w:space="0" w:color="auto"/>
      </w:divBdr>
    </w:div>
    <w:div w:id="718626411">
      <w:bodyDiv w:val="1"/>
      <w:marLeft w:val="0"/>
      <w:marRight w:val="0"/>
      <w:marTop w:val="0"/>
      <w:marBottom w:val="0"/>
      <w:divBdr>
        <w:top w:val="none" w:sz="0" w:space="0" w:color="auto"/>
        <w:left w:val="none" w:sz="0" w:space="0" w:color="auto"/>
        <w:bottom w:val="none" w:sz="0" w:space="0" w:color="auto"/>
        <w:right w:val="none" w:sz="0" w:space="0" w:color="auto"/>
      </w:divBdr>
    </w:div>
    <w:div w:id="719012104">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29688876">
      <w:bodyDiv w:val="1"/>
      <w:marLeft w:val="0"/>
      <w:marRight w:val="0"/>
      <w:marTop w:val="0"/>
      <w:marBottom w:val="0"/>
      <w:divBdr>
        <w:top w:val="none" w:sz="0" w:space="0" w:color="auto"/>
        <w:left w:val="none" w:sz="0" w:space="0" w:color="auto"/>
        <w:bottom w:val="none" w:sz="0" w:space="0" w:color="auto"/>
        <w:right w:val="none" w:sz="0" w:space="0" w:color="auto"/>
      </w:divBdr>
    </w:div>
    <w:div w:id="730007178">
      <w:bodyDiv w:val="1"/>
      <w:marLeft w:val="0"/>
      <w:marRight w:val="0"/>
      <w:marTop w:val="0"/>
      <w:marBottom w:val="0"/>
      <w:divBdr>
        <w:top w:val="none" w:sz="0" w:space="0" w:color="auto"/>
        <w:left w:val="none" w:sz="0" w:space="0" w:color="auto"/>
        <w:bottom w:val="none" w:sz="0" w:space="0" w:color="auto"/>
        <w:right w:val="none" w:sz="0" w:space="0" w:color="auto"/>
      </w:divBdr>
    </w:div>
    <w:div w:id="730159533">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2581229">
      <w:bodyDiv w:val="1"/>
      <w:marLeft w:val="0"/>
      <w:marRight w:val="0"/>
      <w:marTop w:val="0"/>
      <w:marBottom w:val="0"/>
      <w:divBdr>
        <w:top w:val="none" w:sz="0" w:space="0" w:color="auto"/>
        <w:left w:val="none" w:sz="0" w:space="0" w:color="auto"/>
        <w:bottom w:val="none" w:sz="0" w:space="0" w:color="auto"/>
        <w:right w:val="none" w:sz="0" w:space="0" w:color="auto"/>
      </w:divBdr>
    </w:div>
    <w:div w:id="733089726">
      <w:bodyDiv w:val="1"/>
      <w:marLeft w:val="0"/>
      <w:marRight w:val="0"/>
      <w:marTop w:val="0"/>
      <w:marBottom w:val="0"/>
      <w:divBdr>
        <w:top w:val="none" w:sz="0" w:space="0" w:color="auto"/>
        <w:left w:val="none" w:sz="0" w:space="0" w:color="auto"/>
        <w:bottom w:val="none" w:sz="0" w:space="0" w:color="auto"/>
        <w:right w:val="none" w:sz="0" w:space="0" w:color="auto"/>
      </w:divBdr>
    </w:div>
    <w:div w:id="734549921">
      <w:bodyDiv w:val="1"/>
      <w:marLeft w:val="0"/>
      <w:marRight w:val="0"/>
      <w:marTop w:val="0"/>
      <w:marBottom w:val="0"/>
      <w:divBdr>
        <w:top w:val="none" w:sz="0" w:space="0" w:color="auto"/>
        <w:left w:val="none" w:sz="0" w:space="0" w:color="auto"/>
        <w:bottom w:val="none" w:sz="0" w:space="0" w:color="auto"/>
        <w:right w:val="none" w:sz="0" w:space="0" w:color="auto"/>
      </w:divBdr>
    </w:div>
    <w:div w:id="734737709">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3994379">
      <w:bodyDiv w:val="1"/>
      <w:marLeft w:val="0"/>
      <w:marRight w:val="0"/>
      <w:marTop w:val="0"/>
      <w:marBottom w:val="0"/>
      <w:divBdr>
        <w:top w:val="none" w:sz="0" w:space="0" w:color="auto"/>
        <w:left w:val="none" w:sz="0" w:space="0" w:color="auto"/>
        <w:bottom w:val="none" w:sz="0" w:space="0" w:color="auto"/>
        <w:right w:val="none" w:sz="0" w:space="0" w:color="auto"/>
      </w:divBdr>
    </w:div>
    <w:div w:id="747118213">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1900390">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051713">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887125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7505156">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1900280">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0536437">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88816973">
      <w:bodyDiv w:val="1"/>
      <w:marLeft w:val="0"/>
      <w:marRight w:val="0"/>
      <w:marTop w:val="0"/>
      <w:marBottom w:val="0"/>
      <w:divBdr>
        <w:top w:val="none" w:sz="0" w:space="0" w:color="auto"/>
        <w:left w:val="none" w:sz="0" w:space="0" w:color="auto"/>
        <w:bottom w:val="none" w:sz="0" w:space="0" w:color="auto"/>
        <w:right w:val="none" w:sz="0" w:space="0" w:color="auto"/>
      </w:divBdr>
    </w:div>
    <w:div w:id="789007037">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133367">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6945891">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6895516">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18350821">
      <w:bodyDiv w:val="1"/>
      <w:marLeft w:val="0"/>
      <w:marRight w:val="0"/>
      <w:marTop w:val="0"/>
      <w:marBottom w:val="0"/>
      <w:divBdr>
        <w:top w:val="none" w:sz="0" w:space="0" w:color="auto"/>
        <w:left w:val="none" w:sz="0" w:space="0" w:color="auto"/>
        <w:bottom w:val="none" w:sz="0" w:space="0" w:color="auto"/>
        <w:right w:val="none" w:sz="0" w:space="0" w:color="auto"/>
      </w:divBdr>
    </w:div>
    <w:div w:id="818502814">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2967647">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6215353">
      <w:bodyDiv w:val="1"/>
      <w:marLeft w:val="0"/>
      <w:marRight w:val="0"/>
      <w:marTop w:val="0"/>
      <w:marBottom w:val="0"/>
      <w:divBdr>
        <w:top w:val="none" w:sz="0" w:space="0" w:color="auto"/>
        <w:left w:val="none" w:sz="0" w:space="0" w:color="auto"/>
        <w:bottom w:val="none" w:sz="0" w:space="0" w:color="auto"/>
        <w:right w:val="none" w:sz="0" w:space="0" w:color="auto"/>
      </w:divBdr>
    </w:div>
    <w:div w:id="82663322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1408805">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37039046">
      <w:bodyDiv w:val="1"/>
      <w:marLeft w:val="0"/>
      <w:marRight w:val="0"/>
      <w:marTop w:val="0"/>
      <w:marBottom w:val="0"/>
      <w:divBdr>
        <w:top w:val="none" w:sz="0" w:space="0" w:color="auto"/>
        <w:left w:val="none" w:sz="0" w:space="0" w:color="auto"/>
        <w:bottom w:val="none" w:sz="0" w:space="0" w:color="auto"/>
        <w:right w:val="none" w:sz="0" w:space="0" w:color="auto"/>
      </w:divBdr>
    </w:div>
    <w:div w:id="837497269">
      <w:bodyDiv w:val="1"/>
      <w:marLeft w:val="0"/>
      <w:marRight w:val="0"/>
      <w:marTop w:val="0"/>
      <w:marBottom w:val="0"/>
      <w:divBdr>
        <w:top w:val="none" w:sz="0" w:space="0" w:color="auto"/>
        <w:left w:val="none" w:sz="0" w:space="0" w:color="auto"/>
        <w:bottom w:val="none" w:sz="0" w:space="0" w:color="auto"/>
        <w:right w:val="none" w:sz="0" w:space="0" w:color="auto"/>
      </w:divBdr>
    </w:div>
    <w:div w:id="83927132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1065788">
      <w:bodyDiv w:val="1"/>
      <w:marLeft w:val="0"/>
      <w:marRight w:val="0"/>
      <w:marTop w:val="0"/>
      <w:marBottom w:val="0"/>
      <w:divBdr>
        <w:top w:val="none" w:sz="0" w:space="0" w:color="auto"/>
        <w:left w:val="none" w:sz="0" w:space="0" w:color="auto"/>
        <w:bottom w:val="none" w:sz="0" w:space="0" w:color="auto"/>
        <w:right w:val="none" w:sz="0" w:space="0" w:color="auto"/>
      </w:divBdr>
    </w:div>
    <w:div w:id="851992846">
      <w:bodyDiv w:val="1"/>
      <w:marLeft w:val="0"/>
      <w:marRight w:val="0"/>
      <w:marTop w:val="0"/>
      <w:marBottom w:val="0"/>
      <w:divBdr>
        <w:top w:val="none" w:sz="0" w:space="0" w:color="auto"/>
        <w:left w:val="none" w:sz="0" w:space="0" w:color="auto"/>
        <w:bottom w:val="none" w:sz="0" w:space="0" w:color="auto"/>
        <w:right w:val="none" w:sz="0" w:space="0" w:color="auto"/>
      </w:divBdr>
    </w:div>
    <w:div w:id="852181860">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4804378">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58544986">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0874777">
      <w:bodyDiv w:val="1"/>
      <w:marLeft w:val="0"/>
      <w:marRight w:val="0"/>
      <w:marTop w:val="0"/>
      <w:marBottom w:val="0"/>
      <w:divBdr>
        <w:top w:val="none" w:sz="0" w:space="0" w:color="auto"/>
        <w:left w:val="none" w:sz="0" w:space="0" w:color="auto"/>
        <w:bottom w:val="none" w:sz="0" w:space="0" w:color="auto"/>
        <w:right w:val="none" w:sz="0" w:space="0" w:color="auto"/>
      </w:divBdr>
    </w:div>
    <w:div w:id="871570886">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2407">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79560507">
      <w:bodyDiv w:val="1"/>
      <w:marLeft w:val="0"/>
      <w:marRight w:val="0"/>
      <w:marTop w:val="0"/>
      <w:marBottom w:val="0"/>
      <w:divBdr>
        <w:top w:val="none" w:sz="0" w:space="0" w:color="auto"/>
        <w:left w:val="none" w:sz="0" w:space="0" w:color="auto"/>
        <w:bottom w:val="none" w:sz="0" w:space="0" w:color="auto"/>
        <w:right w:val="none" w:sz="0" w:space="0" w:color="auto"/>
      </w:divBdr>
    </w:div>
    <w:div w:id="880360699">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1022622">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6479083">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08031049">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19097620">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0722561">
      <w:bodyDiv w:val="1"/>
      <w:marLeft w:val="0"/>
      <w:marRight w:val="0"/>
      <w:marTop w:val="0"/>
      <w:marBottom w:val="0"/>
      <w:divBdr>
        <w:top w:val="none" w:sz="0" w:space="0" w:color="auto"/>
        <w:left w:val="none" w:sz="0" w:space="0" w:color="auto"/>
        <w:bottom w:val="none" w:sz="0" w:space="0" w:color="auto"/>
        <w:right w:val="none" w:sz="0" w:space="0" w:color="auto"/>
      </w:divBdr>
    </w:div>
    <w:div w:id="941913683">
      <w:bodyDiv w:val="1"/>
      <w:marLeft w:val="0"/>
      <w:marRight w:val="0"/>
      <w:marTop w:val="0"/>
      <w:marBottom w:val="0"/>
      <w:divBdr>
        <w:top w:val="none" w:sz="0" w:space="0" w:color="auto"/>
        <w:left w:val="none" w:sz="0" w:space="0" w:color="auto"/>
        <w:bottom w:val="none" w:sz="0" w:space="0" w:color="auto"/>
        <w:right w:val="none" w:sz="0" w:space="0" w:color="auto"/>
      </w:divBdr>
    </w:div>
    <w:div w:id="941960253">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5232679">
      <w:bodyDiv w:val="1"/>
      <w:marLeft w:val="0"/>
      <w:marRight w:val="0"/>
      <w:marTop w:val="0"/>
      <w:marBottom w:val="0"/>
      <w:divBdr>
        <w:top w:val="none" w:sz="0" w:space="0" w:color="auto"/>
        <w:left w:val="none" w:sz="0" w:space="0" w:color="auto"/>
        <w:bottom w:val="none" w:sz="0" w:space="0" w:color="auto"/>
        <w:right w:val="none" w:sz="0" w:space="0" w:color="auto"/>
      </w:divBdr>
    </w:div>
    <w:div w:id="945430733">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3682120">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58682370">
      <w:bodyDiv w:val="1"/>
      <w:marLeft w:val="0"/>
      <w:marRight w:val="0"/>
      <w:marTop w:val="0"/>
      <w:marBottom w:val="0"/>
      <w:divBdr>
        <w:top w:val="none" w:sz="0" w:space="0" w:color="auto"/>
        <w:left w:val="none" w:sz="0" w:space="0" w:color="auto"/>
        <w:bottom w:val="none" w:sz="0" w:space="0" w:color="auto"/>
        <w:right w:val="none" w:sz="0" w:space="0" w:color="auto"/>
      </w:divBdr>
    </w:div>
    <w:div w:id="961812941">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4771648">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4943844">
      <w:bodyDiv w:val="1"/>
      <w:marLeft w:val="0"/>
      <w:marRight w:val="0"/>
      <w:marTop w:val="0"/>
      <w:marBottom w:val="0"/>
      <w:divBdr>
        <w:top w:val="none" w:sz="0" w:space="0" w:color="auto"/>
        <w:left w:val="none" w:sz="0" w:space="0" w:color="auto"/>
        <w:bottom w:val="none" w:sz="0" w:space="0" w:color="auto"/>
        <w:right w:val="none" w:sz="0" w:space="0" w:color="auto"/>
      </w:divBdr>
    </w:div>
    <w:div w:id="976881913">
      <w:bodyDiv w:val="1"/>
      <w:marLeft w:val="0"/>
      <w:marRight w:val="0"/>
      <w:marTop w:val="0"/>
      <w:marBottom w:val="0"/>
      <w:divBdr>
        <w:top w:val="none" w:sz="0" w:space="0" w:color="auto"/>
        <w:left w:val="none" w:sz="0" w:space="0" w:color="auto"/>
        <w:bottom w:val="none" w:sz="0" w:space="0" w:color="auto"/>
        <w:right w:val="none" w:sz="0" w:space="0" w:color="auto"/>
      </w:divBdr>
    </w:div>
    <w:div w:id="977301414">
      <w:bodyDiv w:val="1"/>
      <w:marLeft w:val="0"/>
      <w:marRight w:val="0"/>
      <w:marTop w:val="0"/>
      <w:marBottom w:val="0"/>
      <w:divBdr>
        <w:top w:val="none" w:sz="0" w:space="0" w:color="auto"/>
        <w:left w:val="none" w:sz="0" w:space="0" w:color="auto"/>
        <w:bottom w:val="none" w:sz="0" w:space="0" w:color="auto"/>
        <w:right w:val="none" w:sz="0" w:space="0" w:color="auto"/>
      </w:divBdr>
    </w:div>
    <w:div w:id="977565894">
      <w:bodyDiv w:val="1"/>
      <w:marLeft w:val="0"/>
      <w:marRight w:val="0"/>
      <w:marTop w:val="0"/>
      <w:marBottom w:val="0"/>
      <w:divBdr>
        <w:top w:val="none" w:sz="0" w:space="0" w:color="auto"/>
        <w:left w:val="none" w:sz="0" w:space="0" w:color="auto"/>
        <w:bottom w:val="none" w:sz="0" w:space="0" w:color="auto"/>
        <w:right w:val="none" w:sz="0" w:space="0" w:color="auto"/>
      </w:divBdr>
    </w:div>
    <w:div w:id="977802350">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0258300">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995111577">
      <w:bodyDiv w:val="1"/>
      <w:marLeft w:val="0"/>
      <w:marRight w:val="0"/>
      <w:marTop w:val="0"/>
      <w:marBottom w:val="0"/>
      <w:divBdr>
        <w:top w:val="none" w:sz="0" w:space="0" w:color="auto"/>
        <w:left w:val="none" w:sz="0" w:space="0" w:color="auto"/>
        <w:bottom w:val="none" w:sz="0" w:space="0" w:color="auto"/>
        <w:right w:val="none" w:sz="0" w:space="0" w:color="auto"/>
      </w:divBdr>
    </w:div>
    <w:div w:id="995574532">
      <w:bodyDiv w:val="1"/>
      <w:marLeft w:val="0"/>
      <w:marRight w:val="0"/>
      <w:marTop w:val="0"/>
      <w:marBottom w:val="0"/>
      <w:divBdr>
        <w:top w:val="none" w:sz="0" w:space="0" w:color="auto"/>
        <w:left w:val="none" w:sz="0" w:space="0" w:color="auto"/>
        <w:bottom w:val="none" w:sz="0" w:space="0" w:color="auto"/>
        <w:right w:val="none" w:sz="0" w:space="0" w:color="auto"/>
      </w:divBdr>
    </w:div>
    <w:div w:id="996304387">
      <w:bodyDiv w:val="1"/>
      <w:marLeft w:val="0"/>
      <w:marRight w:val="0"/>
      <w:marTop w:val="0"/>
      <w:marBottom w:val="0"/>
      <w:divBdr>
        <w:top w:val="none" w:sz="0" w:space="0" w:color="auto"/>
        <w:left w:val="none" w:sz="0" w:space="0" w:color="auto"/>
        <w:bottom w:val="none" w:sz="0" w:space="0" w:color="auto"/>
        <w:right w:val="none" w:sz="0" w:space="0" w:color="auto"/>
      </w:divBdr>
    </w:div>
    <w:div w:id="997343147">
      <w:bodyDiv w:val="1"/>
      <w:marLeft w:val="0"/>
      <w:marRight w:val="0"/>
      <w:marTop w:val="0"/>
      <w:marBottom w:val="0"/>
      <w:divBdr>
        <w:top w:val="none" w:sz="0" w:space="0" w:color="auto"/>
        <w:left w:val="none" w:sz="0" w:space="0" w:color="auto"/>
        <w:bottom w:val="none" w:sz="0" w:space="0" w:color="auto"/>
        <w:right w:val="none" w:sz="0" w:space="0" w:color="auto"/>
      </w:divBdr>
    </w:div>
    <w:div w:id="1000621278">
      <w:bodyDiv w:val="1"/>
      <w:marLeft w:val="0"/>
      <w:marRight w:val="0"/>
      <w:marTop w:val="0"/>
      <w:marBottom w:val="0"/>
      <w:divBdr>
        <w:top w:val="none" w:sz="0" w:space="0" w:color="auto"/>
        <w:left w:val="none" w:sz="0" w:space="0" w:color="auto"/>
        <w:bottom w:val="none" w:sz="0" w:space="0" w:color="auto"/>
        <w:right w:val="none" w:sz="0" w:space="0" w:color="auto"/>
      </w:divBdr>
    </w:div>
    <w:div w:id="1001394659">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0915943">
      <w:bodyDiv w:val="1"/>
      <w:marLeft w:val="0"/>
      <w:marRight w:val="0"/>
      <w:marTop w:val="0"/>
      <w:marBottom w:val="0"/>
      <w:divBdr>
        <w:top w:val="none" w:sz="0" w:space="0" w:color="auto"/>
        <w:left w:val="none" w:sz="0" w:space="0" w:color="auto"/>
        <w:bottom w:val="none" w:sz="0" w:space="0" w:color="auto"/>
        <w:right w:val="none" w:sz="0" w:space="0" w:color="auto"/>
      </w:divBdr>
    </w:div>
    <w:div w:id="1015231085">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28143093">
      <w:bodyDiv w:val="1"/>
      <w:marLeft w:val="0"/>
      <w:marRight w:val="0"/>
      <w:marTop w:val="0"/>
      <w:marBottom w:val="0"/>
      <w:divBdr>
        <w:top w:val="none" w:sz="0" w:space="0" w:color="auto"/>
        <w:left w:val="none" w:sz="0" w:space="0" w:color="auto"/>
        <w:bottom w:val="none" w:sz="0" w:space="0" w:color="auto"/>
        <w:right w:val="none" w:sz="0" w:space="0" w:color="auto"/>
      </w:divBdr>
    </w:div>
    <w:div w:id="1029723622">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7197196">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1706994">
      <w:bodyDiv w:val="1"/>
      <w:marLeft w:val="0"/>
      <w:marRight w:val="0"/>
      <w:marTop w:val="0"/>
      <w:marBottom w:val="0"/>
      <w:divBdr>
        <w:top w:val="none" w:sz="0" w:space="0" w:color="auto"/>
        <w:left w:val="none" w:sz="0" w:space="0" w:color="auto"/>
        <w:bottom w:val="none" w:sz="0" w:space="0" w:color="auto"/>
        <w:right w:val="none" w:sz="0" w:space="0" w:color="auto"/>
      </w:divBdr>
    </w:div>
    <w:div w:id="104290513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7221811">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3429319">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512471">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8824437">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2367368">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5566217">
      <w:bodyDiv w:val="1"/>
      <w:marLeft w:val="0"/>
      <w:marRight w:val="0"/>
      <w:marTop w:val="0"/>
      <w:marBottom w:val="0"/>
      <w:divBdr>
        <w:top w:val="none" w:sz="0" w:space="0" w:color="auto"/>
        <w:left w:val="none" w:sz="0" w:space="0" w:color="auto"/>
        <w:bottom w:val="none" w:sz="0" w:space="0" w:color="auto"/>
        <w:right w:val="none" w:sz="0" w:space="0" w:color="auto"/>
      </w:divBdr>
    </w:div>
    <w:div w:id="1066992853">
      <w:bodyDiv w:val="1"/>
      <w:marLeft w:val="0"/>
      <w:marRight w:val="0"/>
      <w:marTop w:val="0"/>
      <w:marBottom w:val="0"/>
      <w:divBdr>
        <w:top w:val="none" w:sz="0" w:space="0" w:color="auto"/>
        <w:left w:val="none" w:sz="0" w:space="0" w:color="auto"/>
        <w:bottom w:val="none" w:sz="0" w:space="0" w:color="auto"/>
        <w:right w:val="none" w:sz="0" w:space="0" w:color="auto"/>
      </w:divBdr>
    </w:div>
    <w:div w:id="1067338824">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87534129">
      <w:bodyDiv w:val="1"/>
      <w:marLeft w:val="0"/>
      <w:marRight w:val="0"/>
      <w:marTop w:val="0"/>
      <w:marBottom w:val="0"/>
      <w:divBdr>
        <w:top w:val="none" w:sz="0" w:space="0" w:color="auto"/>
        <w:left w:val="none" w:sz="0" w:space="0" w:color="auto"/>
        <w:bottom w:val="none" w:sz="0" w:space="0" w:color="auto"/>
        <w:right w:val="none" w:sz="0" w:space="0" w:color="auto"/>
      </w:divBdr>
    </w:div>
    <w:div w:id="1088424763">
      <w:bodyDiv w:val="1"/>
      <w:marLeft w:val="0"/>
      <w:marRight w:val="0"/>
      <w:marTop w:val="0"/>
      <w:marBottom w:val="0"/>
      <w:divBdr>
        <w:top w:val="none" w:sz="0" w:space="0" w:color="auto"/>
        <w:left w:val="none" w:sz="0" w:space="0" w:color="auto"/>
        <w:bottom w:val="none" w:sz="0" w:space="0" w:color="auto"/>
        <w:right w:val="none" w:sz="0" w:space="0" w:color="auto"/>
      </w:divBdr>
    </w:div>
    <w:div w:id="1094086468">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1531562">
      <w:bodyDiv w:val="1"/>
      <w:marLeft w:val="0"/>
      <w:marRight w:val="0"/>
      <w:marTop w:val="0"/>
      <w:marBottom w:val="0"/>
      <w:divBdr>
        <w:top w:val="none" w:sz="0" w:space="0" w:color="auto"/>
        <w:left w:val="none" w:sz="0" w:space="0" w:color="auto"/>
        <w:bottom w:val="none" w:sz="0" w:space="0" w:color="auto"/>
        <w:right w:val="none" w:sz="0" w:space="0" w:color="auto"/>
      </w:divBdr>
    </w:div>
    <w:div w:id="1104231986">
      <w:bodyDiv w:val="1"/>
      <w:marLeft w:val="0"/>
      <w:marRight w:val="0"/>
      <w:marTop w:val="0"/>
      <w:marBottom w:val="0"/>
      <w:divBdr>
        <w:top w:val="none" w:sz="0" w:space="0" w:color="auto"/>
        <w:left w:val="none" w:sz="0" w:space="0" w:color="auto"/>
        <w:bottom w:val="none" w:sz="0" w:space="0" w:color="auto"/>
        <w:right w:val="none" w:sz="0" w:space="0" w:color="auto"/>
      </w:divBdr>
    </w:div>
    <w:div w:id="1104695063">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061303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28088982">
      <w:bodyDiv w:val="1"/>
      <w:marLeft w:val="0"/>
      <w:marRight w:val="0"/>
      <w:marTop w:val="0"/>
      <w:marBottom w:val="0"/>
      <w:divBdr>
        <w:top w:val="none" w:sz="0" w:space="0" w:color="auto"/>
        <w:left w:val="none" w:sz="0" w:space="0" w:color="auto"/>
        <w:bottom w:val="none" w:sz="0" w:space="0" w:color="auto"/>
        <w:right w:val="none" w:sz="0" w:space="0" w:color="auto"/>
      </w:divBdr>
    </w:div>
    <w:div w:id="1130902506">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3324809">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563922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39688409">
      <w:bodyDiv w:val="1"/>
      <w:marLeft w:val="0"/>
      <w:marRight w:val="0"/>
      <w:marTop w:val="0"/>
      <w:marBottom w:val="0"/>
      <w:divBdr>
        <w:top w:val="none" w:sz="0" w:space="0" w:color="auto"/>
        <w:left w:val="none" w:sz="0" w:space="0" w:color="auto"/>
        <w:bottom w:val="none" w:sz="0" w:space="0" w:color="auto"/>
        <w:right w:val="none" w:sz="0" w:space="0" w:color="auto"/>
      </w:divBdr>
      <w:divsChild>
        <w:div w:id="263537373">
          <w:marLeft w:val="0"/>
          <w:marRight w:val="0"/>
          <w:marTop w:val="225"/>
          <w:marBottom w:val="0"/>
          <w:divBdr>
            <w:top w:val="none" w:sz="0" w:space="0" w:color="auto"/>
            <w:left w:val="none" w:sz="0" w:space="0" w:color="auto"/>
            <w:bottom w:val="none" w:sz="0" w:space="0" w:color="auto"/>
            <w:right w:val="none" w:sz="0" w:space="0" w:color="auto"/>
          </w:divBdr>
        </w:div>
      </w:divsChild>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319107">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402602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0728571">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4934384">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69371072">
      <w:bodyDiv w:val="1"/>
      <w:marLeft w:val="0"/>
      <w:marRight w:val="0"/>
      <w:marTop w:val="0"/>
      <w:marBottom w:val="0"/>
      <w:divBdr>
        <w:top w:val="none" w:sz="0" w:space="0" w:color="auto"/>
        <w:left w:val="none" w:sz="0" w:space="0" w:color="auto"/>
        <w:bottom w:val="none" w:sz="0" w:space="0" w:color="auto"/>
        <w:right w:val="none" w:sz="0" w:space="0" w:color="auto"/>
      </w:divBdr>
    </w:div>
    <w:div w:id="1169754191">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186275">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6074681">
      <w:bodyDiv w:val="1"/>
      <w:marLeft w:val="0"/>
      <w:marRight w:val="0"/>
      <w:marTop w:val="0"/>
      <w:marBottom w:val="0"/>
      <w:divBdr>
        <w:top w:val="none" w:sz="0" w:space="0" w:color="auto"/>
        <w:left w:val="none" w:sz="0" w:space="0" w:color="auto"/>
        <w:bottom w:val="none" w:sz="0" w:space="0" w:color="auto"/>
        <w:right w:val="none" w:sz="0" w:space="0" w:color="auto"/>
      </w:divBdr>
    </w:div>
    <w:div w:id="1176961994">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1429405">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5076175">
      <w:bodyDiv w:val="1"/>
      <w:marLeft w:val="0"/>
      <w:marRight w:val="0"/>
      <w:marTop w:val="0"/>
      <w:marBottom w:val="0"/>
      <w:divBdr>
        <w:top w:val="none" w:sz="0" w:space="0" w:color="auto"/>
        <w:left w:val="none" w:sz="0" w:space="0" w:color="auto"/>
        <w:bottom w:val="none" w:sz="0" w:space="0" w:color="auto"/>
        <w:right w:val="none" w:sz="0" w:space="0" w:color="auto"/>
      </w:divBdr>
    </w:div>
    <w:div w:id="119611342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00969404">
      <w:bodyDiv w:val="1"/>
      <w:marLeft w:val="0"/>
      <w:marRight w:val="0"/>
      <w:marTop w:val="0"/>
      <w:marBottom w:val="0"/>
      <w:divBdr>
        <w:top w:val="none" w:sz="0" w:space="0" w:color="auto"/>
        <w:left w:val="none" w:sz="0" w:space="0" w:color="auto"/>
        <w:bottom w:val="none" w:sz="0" w:space="0" w:color="auto"/>
        <w:right w:val="none" w:sz="0" w:space="0" w:color="auto"/>
      </w:divBdr>
    </w:div>
    <w:div w:id="1201557222">
      <w:bodyDiv w:val="1"/>
      <w:marLeft w:val="0"/>
      <w:marRight w:val="0"/>
      <w:marTop w:val="0"/>
      <w:marBottom w:val="0"/>
      <w:divBdr>
        <w:top w:val="none" w:sz="0" w:space="0" w:color="auto"/>
        <w:left w:val="none" w:sz="0" w:space="0" w:color="auto"/>
        <w:bottom w:val="none" w:sz="0" w:space="0" w:color="auto"/>
        <w:right w:val="none" w:sz="0" w:space="0" w:color="auto"/>
      </w:divBdr>
    </w:div>
    <w:div w:id="1203830927">
      <w:bodyDiv w:val="1"/>
      <w:marLeft w:val="0"/>
      <w:marRight w:val="0"/>
      <w:marTop w:val="0"/>
      <w:marBottom w:val="0"/>
      <w:divBdr>
        <w:top w:val="none" w:sz="0" w:space="0" w:color="auto"/>
        <w:left w:val="none" w:sz="0" w:space="0" w:color="auto"/>
        <w:bottom w:val="none" w:sz="0" w:space="0" w:color="auto"/>
        <w:right w:val="none" w:sz="0" w:space="0" w:color="auto"/>
      </w:divBdr>
    </w:div>
    <w:div w:id="1206483435">
      <w:bodyDiv w:val="1"/>
      <w:marLeft w:val="0"/>
      <w:marRight w:val="0"/>
      <w:marTop w:val="0"/>
      <w:marBottom w:val="0"/>
      <w:divBdr>
        <w:top w:val="none" w:sz="0" w:space="0" w:color="auto"/>
        <w:left w:val="none" w:sz="0" w:space="0" w:color="auto"/>
        <w:bottom w:val="none" w:sz="0" w:space="0" w:color="auto"/>
        <w:right w:val="none" w:sz="0" w:space="0" w:color="auto"/>
      </w:divBdr>
    </w:div>
    <w:div w:id="1209024902">
      <w:bodyDiv w:val="1"/>
      <w:marLeft w:val="0"/>
      <w:marRight w:val="0"/>
      <w:marTop w:val="0"/>
      <w:marBottom w:val="0"/>
      <w:divBdr>
        <w:top w:val="none" w:sz="0" w:space="0" w:color="auto"/>
        <w:left w:val="none" w:sz="0" w:space="0" w:color="auto"/>
        <w:bottom w:val="none" w:sz="0" w:space="0" w:color="auto"/>
        <w:right w:val="none" w:sz="0" w:space="0" w:color="auto"/>
      </w:divBdr>
    </w:div>
    <w:div w:id="1211695276">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2332587">
      <w:bodyDiv w:val="1"/>
      <w:marLeft w:val="0"/>
      <w:marRight w:val="0"/>
      <w:marTop w:val="0"/>
      <w:marBottom w:val="0"/>
      <w:divBdr>
        <w:top w:val="none" w:sz="0" w:space="0" w:color="auto"/>
        <w:left w:val="none" w:sz="0" w:space="0" w:color="auto"/>
        <w:bottom w:val="none" w:sz="0" w:space="0" w:color="auto"/>
        <w:right w:val="none" w:sz="0" w:space="0" w:color="auto"/>
      </w:divBdr>
    </w:div>
    <w:div w:id="1222717470">
      <w:bodyDiv w:val="1"/>
      <w:marLeft w:val="0"/>
      <w:marRight w:val="0"/>
      <w:marTop w:val="0"/>
      <w:marBottom w:val="0"/>
      <w:divBdr>
        <w:top w:val="none" w:sz="0" w:space="0" w:color="auto"/>
        <w:left w:val="none" w:sz="0" w:space="0" w:color="auto"/>
        <w:bottom w:val="none" w:sz="0" w:space="0" w:color="auto"/>
        <w:right w:val="none" w:sz="0" w:space="0" w:color="auto"/>
      </w:divBdr>
    </w:div>
    <w:div w:id="1224753776">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5291368">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807754">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0068677">
      <w:bodyDiv w:val="1"/>
      <w:marLeft w:val="0"/>
      <w:marRight w:val="0"/>
      <w:marTop w:val="0"/>
      <w:marBottom w:val="0"/>
      <w:divBdr>
        <w:top w:val="none" w:sz="0" w:space="0" w:color="auto"/>
        <w:left w:val="none" w:sz="0" w:space="0" w:color="auto"/>
        <w:bottom w:val="none" w:sz="0" w:space="0" w:color="auto"/>
        <w:right w:val="none" w:sz="0" w:space="0" w:color="auto"/>
      </w:divBdr>
    </w:div>
    <w:div w:id="1230923145">
      <w:bodyDiv w:val="1"/>
      <w:marLeft w:val="0"/>
      <w:marRight w:val="0"/>
      <w:marTop w:val="0"/>
      <w:marBottom w:val="0"/>
      <w:divBdr>
        <w:top w:val="none" w:sz="0" w:space="0" w:color="auto"/>
        <w:left w:val="none" w:sz="0" w:space="0" w:color="auto"/>
        <w:bottom w:val="none" w:sz="0" w:space="0" w:color="auto"/>
        <w:right w:val="none" w:sz="0" w:space="0" w:color="auto"/>
      </w:divBdr>
    </w:div>
    <w:div w:id="1231576135">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39558356">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56670104">
      <w:bodyDiv w:val="1"/>
      <w:marLeft w:val="0"/>
      <w:marRight w:val="0"/>
      <w:marTop w:val="0"/>
      <w:marBottom w:val="0"/>
      <w:divBdr>
        <w:top w:val="none" w:sz="0" w:space="0" w:color="auto"/>
        <w:left w:val="none" w:sz="0" w:space="0" w:color="auto"/>
        <w:bottom w:val="none" w:sz="0" w:space="0" w:color="auto"/>
        <w:right w:val="none" w:sz="0" w:space="0" w:color="auto"/>
      </w:divBdr>
    </w:div>
    <w:div w:id="1258251239">
      <w:bodyDiv w:val="1"/>
      <w:marLeft w:val="0"/>
      <w:marRight w:val="0"/>
      <w:marTop w:val="0"/>
      <w:marBottom w:val="0"/>
      <w:divBdr>
        <w:top w:val="none" w:sz="0" w:space="0" w:color="auto"/>
        <w:left w:val="none" w:sz="0" w:space="0" w:color="auto"/>
        <w:bottom w:val="none" w:sz="0" w:space="0" w:color="auto"/>
        <w:right w:val="none" w:sz="0" w:space="0" w:color="auto"/>
      </w:divBdr>
    </w:div>
    <w:div w:id="1259945205">
      <w:bodyDiv w:val="1"/>
      <w:marLeft w:val="0"/>
      <w:marRight w:val="0"/>
      <w:marTop w:val="0"/>
      <w:marBottom w:val="0"/>
      <w:divBdr>
        <w:top w:val="none" w:sz="0" w:space="0" w:color="auto"/>
        <w:left w:val="none" w:sz="0" w:space="0" w:color="auto"/>
        <w:bottom w:val="none" w:sz="0" w:space="0" w:color="auto"/>
        <w:right w:val="none" w:sz="0" w:space="0" w:color="auto"/>
      </w:divBdr>
    </w:div>
    <w:div w:id="1264386298">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5922054">
      <w:bodyDiv w:val="1"/>
      <w:marLeft w:val="0"/>
      <w:marRight w:val="0"/>
      <w:marTop w:val="0"/>
      <w:marBottom w:val="0"/>
      <w:divBdr>
        <w:top w:val="none" w:sz="0" w:space="0" w:color="auto"/>
        <w:left w:val="none" w:sz="0" w:space="0" w:color="auto"/>
        <w:bottom w:val="none" w:sz="0" w:space="0" w:color="auto"/>
        <w:right w:val="none" w:sz="0" w:space="0" w:color="auto"/>
      </w:divBdr>
    </w:div>
    <w:div w:id="126866043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5937882">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0723275">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84729474">
      <w:bodyDiv w:val="1"/>
      <w:marLeft w:val="0"/>
      <w:marRight w:val="0"/>
      <w:marTop w:val="0"/>
      <w:marBottom w:val="0"/>
      <w:divBdr>
        <w:top w:val="none" w:sz="0" w:space="0" w:color="auto"/>
        <w:left w:val="none" w:sz="0" w:space="0" w:color="auto"/>
        <w:bottom w:val="none" w:sz="0" w:space="0" w:color="auto"/>
        <w:right w:val="none" w:sz="0" w:space="0" w:color="auto"/>
      </w:divBdr>
    </w:div>
    <w:div w:id="128681372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121082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6859607">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571872">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5108316">
      <w:bodyDiv w:val="1"/>
      <w:marLeft w:val="0"/>
      <w:marRight w:val="0"/>
      <w:marTop w:val="0"/>
      <w:marBottom w:val="0"/>
      <w:divBdr>
        <w:top w:val="none" w:sz="0" w:space="0" w:color="auto"/>
        <w:left w:val="none" w:sz="0" w:space="0" w:color="auto"/>
        <w:bottom w:val="none" w:sz="0" w:space="0" w:color="auto"/>
        <w:right w:val="none" w:sz="0" w:space="0" w:color="auto"/>
      </w:divBdr>
    </w:div>
    <w:div w:id="1335376247">
      <w:bodyDiv w:val="1"/>
      <w:marLeft w:val="0"/>
      <w:marRight w:val="0"/>
      <w:marTop w:val="0"/>
      <w:marBottom w:val="0"/>
      <w:divBdr>
        <w:top w:val="none" w:sz="0" w:space="0" w:color="auto"/>
        <w:left w:val="none" w:sz="0" w:space="0" w:color="auto"/>
        <w:bottom w:val="none" w:sz="0" w:space="0" w:color="auto"/>
        <w:right w:val="none" w:sz="0" w:space="0" w:color="auto"/>
      </w:divBdr>
    </w:div>
    <w:div w:id="1335454345">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39314194">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49598985">
      <w:bodyDiv w:val="1"/>
      <w:marLeft w:val="0"/>
      <w:marRight w:val="0"/>
      <w:marTop w:val="0"/>
      <w:marBottom w:val="0"/>
      <w:divBdr>
        <w:top w:val="none" w:sz="0" w:space="0" w:color="auto"/>
        <w:left w:val="none" w:sz="0" w:space="0" w:color="auto"/>
        <w:bottom w:val="none" w:sz="0" w:space="0" w:color="auto"/>
        <w:right w:val="none" w:sz="0" w:space="0" w:color="auto"/>
      </w:divBdr>
    </w:div>
    <w:div w:id="1351488579">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2171184">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0570482">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7935700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4862485">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89572964">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09383076">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1658208">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5981582">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017431">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2727220">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0933930">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5053975">
      <w:bodyDiv w:val="1"/>
      <w:marLeft w:val="0"/>
      <w:marRight w:val="0"/>
      <w:marTop w:val="0"/>
      <w:marBottom w:val="0"/>
      <w:divBdr>
        <w:top w:val="none" w:sz="0" w:space="0" w:color="auto"/>
        <w:left w:val="none" w:sz="0" w:space="0" w:color="auto"/>
        <w:bottom w:val="none" w:sz="0" w:space="0" w:color="auto"/>
        <w:right w:val="none" w:sz="0" w:space="0" w:color="auto"/>
      </w:divBdr>
    </w:div>
    <w:div w:id="1455444383">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6267574">
      <w:bodyDiv w:val="1"/>
      <w:marLeft w:val="0"/>
      <w:marRight w:val="0"/>
      <w:marTop w:val="0"/>
      <w:marBottom w:val="0"/>
      <w:divBdr>
        <w:top w:val="none" w:sz="0" w:space="0" w:color="auto"/>
        <w:left w:val="none" w:sz="0" w:space="0" w:color="auto"/>
        <w:bottom w:val="none" w:sz="0" w:space="0" w:color="auto"/>
        <w:right w:val="none" w:sz="0" w:space="0" w:color="auto"/>
      </w:divBdr>
    </w:div>
    <w:div w:id="146697019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2698003">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86238477">
      <w:bodyDiv w:val="1"/>
      <w:marLeft w:val="0"/>
      <w:marRight w:val="0"/>
      <w:marTop w:val="0"/>
      <w:marBottom w:val="0"/>
      <w:divBdr>
        <w:top w:val="none" w:sz="0" w:space="0" w:color="auto"/>
        <w:left w:val="none" w:sz="0" w:space="0" w:color="auto"/>
        <w:bottom w:val="none" w:sz="0" w:space="0" w:color="auto"/>
        <w:right w:val="none" w:sz="0" w:space="0" w:color="auto"/>
      </w:divBdr>
    </w:div>
    <w:div w:id="1487822525">
      <w:bodyDiv w:val="1"/>
      <w:marLeft w:val="0"/>
      <w:marRight w:val="0"/>
      <w:marTop w:val="0"/>
      <w:marBottom w:val="0"/>
      <w:divBdr>
        <w:top w:val="none" w:sz="0" w:space="0" w:color="auto"/>
        <w:left w:val="none" w:sz="0" w:space="0" w:color="auto"/>
        <w:bottom w:val="none" w:sz="0" w:space="0" w:color="auto"/>
        <w:right w:val="none" w:sz="0" w:space="0" w:color="auto"/>
      </w:divBdr>
    </w:div>
    <w:div w:id="1488715804">
      <w:bodyDiv w:val="1"/>
      <w:marLeft w:val="0"/>
      <w:marRight w:val="0"/>
      <w:marTop w:val="0"/>
      <w:marBottom w:val="0"/>
      <w:divBdr>
        <w:top w:val="none" w:sz="0" w:space="0" w:color="auto"/>
        <w:left w:val="none" w:sz="0" w:space="0" w:color="auto"/>
        <w:bottom w:val="none" w:sz="0" w:space="0" w:color="auto"/>
        <w:right w:val="none" w:sz="0" w:space="0" w:color="auto"/>
      </w:divBdr>
    </w:div>
    <w:div w:id="1489520683">
      <w:bodyDiv w:val="1"/>
      <w:marLeft w:val="0"/>
      <w:marRight w:val="0"/>
      <w:marTop w:val="0"/>
      <w:marBottom w:val="0"/>
      <w:divBdr>
        <w:top w:val="none" w:sz="0" w:space="0" w:color="auto"/>
        <w:left w:val="none" w:sz="0" w:space="0" w:color="auto"/>
        <w:bottom w:val="none" w:sz="0" w:space="0" w:color="auto"/>
        <w:right w:val="none" w:sz="0" w:space="0" w:color="auto"/>
      </w:divBdr>
    </w:div>
    <w:div w:id="1492208489">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0879065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19352149">
      <w:bodyDiv w:val="1"/>
      <w:marLeft w:val="0"/>
      <w:marRight w:val="0"/>
      <w:marTop w:val="0"/>
      <w:marBottom w:val="0"/>
      <w:divBdr>
        <w:top w:val="none" w:sz="0" w:space="0" w:color="auto"/>
        <w:left w:val="none" w:sz="0" w:space="0" w:color="auto"/>
        <w:bottom w:val="none" w:sz="0" w:space="0" w:color="auto"/>
        <w:right w:val="none" w:sz="0" w:space="0" w:color="auto"/>
      </w:divBdr>
    </w:div>
    <w:div w:id="1519540085">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3980174">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49338094">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1020370">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5335038">
      <w:bodyDiv w:val="1"/>
      <w:marLeft w:val="0"/>
      <w:marRight w:val="0"/>
      <w:marTop w:val="0"/>
      <w:marBottom w:val="0"/>
      <w:divBdr>
        <w:top w:val="none" w:sz="0" w:space="0" w:color="auto"/>
        <w:left w:val="none" w:sz="0" w:space="0" w:color="auto"/>
        <w:bottom w:val="none" w:sz="0" w:space="0" w:color="auto"/>
        <w:right w:val="none" w:sz="0" w:space="0" w:color="auto"/>
      </w:divBdr>
    </w:div>
    <w:div w:id="1568497314">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8829135">
      <w:bodyDiv w:val="1"/>
      <w:marLeft w:val="0"/>
      <w:marRight w:val="0"/>
      <w:marTop w:val="0"/>
      <w:marBottom w:val="0"/>
      <w:divBdr>
        <w:top w:val="none" w:sz="0" w:space="0" w:color="auto"/>
        <w:left w:val="none" w:sz="0" w:space="0" w:color="auto"/>
        <w:bottom w:val="none" w:sz="0" w:space="0" w:color="auto"/>
        <w:right w:val="none" w:sz="0" w:space="0" w:color="auto"/>
      </w:divBdr>
    </w:div>
    <w:div w:id="1579710922">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79828334">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5241879">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398132">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31240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29630715">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009639">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2907435">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54141921">
      <w:bodyDiv w:val="1"/>
      <w:marLeft w:val="0"/>
      <w:marRight w:val="0"/>
      <w:marTop w:val="0"/>
      <w:marBottom w:val="0"/>
      <w:divBdr>
        <w:top w:val="none" w:sz="0" w:space="0" w:color="auto"/>
        <w:left w:val="none" w:sz="0" w:space="0" w:color="auto"/>
        <w:bottom w:val="none" w:sz="0" w:space="0" w:color="auto"/>
        <w:right w:val="none" w:sz="0" w:space="0" w:color="auto"/>
      </w:divBdr>
    </w:div>
    <w:div w:id="165919157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4241394">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0331075">
      <w:bodyDiv w:val="1"/>
      <w:marLeft w:val="0"/>
      <w:marRight w:val="0"/>
      <w:marTop w:val="0"/>
      <w:marBottom w:val="0"/>
      <w:divBdr>
        <w:top w:val="none" w:sz="0" w:space="0" w:color="auto"/>
        <w:left w:val="none" w:sz="0" w:space="0" w:color="auto"/>
        <w:bottom w:val="none" w:sz="0" w:space="0" w:color="auto"/>
        <w:right w:val="none" w:sz="0" w:space="0" w:color="auto"/>
      </w:divBdr>
    </w:div>
    <w:div w:id="1670866446">
      <w:bodyDiv w:val="1"/>
      <w:marLeft w:val="0"/>
      <w:marRight w:val="0"/>
      <w:marTop w:val="0"/>
      <w:marBottom w:val="0"/>
      <w:divBdr>
        <w:top w:val="none" w:sz="0" w:space="0" w:color="auto"/>
        <w:left w:val="none" w:sz="0" w:space="0" w:color="auto"/>
        <w:bottom w:val="none" w:sz="0" w:space="0" w:color="auto"/>
        <w:right w:val="none" w:sz="0" w:space="0" w:color="auto"/>
      </w:divBdr>
    </w:div>
    <w:div w:id="1672220657">
      <w:bodyDiv w:val="1"/>
      <w:marLeft w:val="0"/>
      <w:marRight w:val="0"/>
      <w:marTop w:val="0"/>
      <w:marBottom w:val="0"/>
      <w:divBdr>
        <w:top w:val="none" w:sz="0" w:space="0" w:color="auto"/>
        <w:left w:val="none" w:sz="0" w:space="0" w:color="auto"/>
        <w:bottom w:val="none" w:sz="0" w:space="0" w:color="auto"/>
        <w:right w:val="none" w:sz="0" w:space="0" w:color="auto"/>
      </w:divBdr>
    </w:div>
    <w:div w:id="1673071884">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78119253">
      <w:bodyDiv w:val="1"/>
      <w:marLeft w:val="0"/>
      <w:marRight w:val="0"/>
      <w:marTop w:val="0"/>
      <w:marBottom w:val="0"/>
      <w:divBdr>
        <w:top w:val="none" w:sz="0" w:space="0" w:color="auto"/>
        <w:left w:val="none" w:sz="0" w:space="0" w:color="auto"/>
        <w:bottom w:val="none" w:sz="0" w:space="0" w:color="auto"/>
        <w:right w:val="none" w:sz="0" w:space="0" w:color="auto"/>
      </w:divBdr>
    </w:div>
    <w:div w:id="1686244122">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4915778">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309794">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0276933">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5324059">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16656054">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5914">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29381899">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2387617">
      <w:bodyDiv w:val="1"/>
      <w:marLeft w:val="0"/>
      <w:marRight w:val="0"/>
      <w:marTop w:val="0"/>
      <w:marBottom w:val="0"/>
      <w:divBdr>
        <w:top w:val="none" w:sz="0" w:space="0" w:color="auto"/>
        <w:left w:val="none" w:sz="0" w:space="0" w:color="auto"/>
        <w:bottom w:val="none" w:sz="0" w:space="0" w:color="auto"/>
        <w:right w:val="none" w:sz="0" w:space="0" w:color="auto"/>
      </w:divBdr>
    </w:div>
    <w:div w:id="1732579311">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0248703">
      <w:bodyDiv w:val="1"/>
      <w:marLeft w:val="0"/>
      <w:marRight w:val="0"/>
      <w:marTop w:val="0"/>
      <w:marBottom w:val="0"/>
      <w:divBdr>
        <w:top w:val="none" w:sz="0" w:space="0" w:color="auto"/>
        <w:left w:val="none" w:sz="0" w:space="0" w:color="auto"/>
        <w:bottom w:val="none" w:sz="0" w:space="0" w:color="auto"/>
        <w:right w:val="none" w:sz="0" w:space="0" w:color="auto"/>
      </w:divBdr>
    </w:div>
    <w:div w:id="1743674249">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43987554">
      <w:bodyDiv w:val="1"/>
      <w:marLeft w:val="0"/>
      <w:marRight w:val="0"/>
      <w:marTop w:val="0"/>
      <w:marBottom w:val="0"/>
      <w:divBdr>
        <w:top w:val="none" w:sz="0" w:space="0" w:color="auto"/>
        <w:left w:val="none" w:sz="0" w:space="0" w:color="auto"/>
        <w:bottom w:val="none" w:sz="0" w:space="0" w:color="auto"/>
        <w:right w:val="none" w:sz="0" w:space="0" w:color="auto"/>
      </w:divBdr>
    </w:div>
    <w:div w:id="1747605762">
      <w:bodyDiv w:val="1"/>
      <w:marLeft w:val="0"/>
      <w:marRight w:val="0"/>
      <w:marTop w:val="0"/>
      <w:marBottom w:val="0"/>
      <w:divBdr>
        <w:top w:val="none" w:sz="0" w:space="0" w:color="auto"/>
        <w:left w:val="none" w:sz="0" w:space="0" w:color="auto"/>
        <w:bottom w:val="none" w:sz="0" w:space="0" w:color="auto"/>
        <w:right w:val="none" w:sz="0" w:space="0" w:color="auto"/>
      </w:divBdr>
    </w:div>
    <w:div w:id="1750888704">
      <w:bodyDiv w:val="1"/>
      <w:marLeft w:val="0"/>
      <w:marRight w:val="0"/>
      <w:marTop w:val="0"/>
      <w:marBottom w:val="0"/>
      <w:divBdr>
        <w:top w:val="none" w:sz="0" w:space="0" w:color="auto"/>
        <w:left w:val="none" w:sz="0" w:space="0" w:color="auto"/>
        <w:bottom w:val="none" w:sz="0" w:space="0" w:color="auto"/>
        <w:right w:val="none" w:sz="0" w:space="0" w:color="auto"/>
      </w:divBdr>
    </w:div>
    <w:div w:id="1755468778">
      <w:bodyDiv w:val="1"/>
      <w:marLeft w:val="0"/>
      <w:marRight w:val="0"/>
      <w:marTop w:val="0"/>
      <w:marBottom w:val="0"/>
      <w:divBdr>
        <w:top w:val="none" w:sz="0" w:space="0" w:color="auto"/>
        <w:left w:val="none" w:sz="0" w:space="0" w:color="auto"/>
        <w:bottom w:val="none" w:sz="0" w:space="0" w:color="auto"/>
        <w:right w:val="none" w:sz="0" w:space="0" w:color="auto"/>
      </w:divBdr>
    </w:div>
    <w:div w:id="1760053975">
      <w:bodyDiv w:val="1"/>
      <w:marLeft w:val="0"/>
      <w:marRight w:val="0"/>
      <w:marTop w:val="0"/>
      <w:marBottom w:val="0"/>
      <w:divBdr>
        <w:top w:val="none" w:sz="0" w:space="0" w:color="auto"/>
        <w:left w:val="none" w:sz="0" w:space="0" w:color="auto"/>
        <w:bottom w:val="none" w:sz="0" w:space="0" w:color="auto"/>
        <w:right w:val="none" w:sz="0" w:space="0" w:color="auto"/>
      </w:divBdr>
    </w:div>
    <w:div w:id="176163626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4767109">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2124771">
      <w:bodyDiv w:val="1"/>
      <w:marLeft w:val="0"/>
      <w:marRight w:val="0"/>
      <w:marTop w:val="0"/>
      <w:marBottom w:val="0"/>
      <w:divBdr>
        <w:top w:val="none" w:sz="0" w:space="0" w:color="auto"/>
        <w:left w:val="none" w:sz="0" w:space="0" w:color="auto"/>
        <w:bottom w:val="none" w:sz="0" w:space="0" w:color="auto"/>
        <w:right w:val="none" w:sz="0" w:space="0" w:color="auto"/>
      </w:divBdr>
    </w:div>
    <w:div w:id="1773167792">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0833689">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4349086">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1127802">
      <w:bodyDiv w:val="1"/>
      <w:marLeft w:val="0"/>
      <w:marRight w:val="0"/>
      <w:marTop w:val="0"/>
      <w:marBottom w:val="0"/>
      <w:divBdr>
        <w:top w:val="none" w:sz="0" w:space="0" w:color="auto"/>
        <w:left w:val="none" w:sz="0" w:space="0" w:color="auto"/>
        <w:bottom w:val="none" w:sz="0" w:space="0" w:color="auto"/>
        <w:right w:val="none" w:sz="0" w:space="0" w:color="auto"/>
      </w:divBdr>
    </w:div>
    <w:div w:id="1792818510">
      <w:bodyDiv w:val="1"/>
      <w:marLeft w:val="0"/>
      <w:marRight w:val="0"/>
      <w:marTop w:val="0"/>
      <w:marBottom w:val="0"/>
      <w:divBdr>
        <w:top w:val="none" w:sz="0" w:space="0" w:color="auto"/>
        <w:left w:val="none" w:sz="0" w:space="0" w:color="auto"/>
        <w:bottom w:val="none" w:sz="0" w:space="0" w:color="auto"/>
        <w:right w:val="none" w:sz="0" w:space="0" w:color="auto"/>
      </w:divBdr>
    </w:div>
    <w:div w:id="179512670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798521299">
      <w:bodyDiv w:val="1"/>
      <w:marLeft w:val="0"/>
      <w:marRight w:val="0"/>
      <w:marTop w:val="0"/>
      <w:marBottom w:val="0"/>
      <w:divBdr>
        <w:top w:val="none" w:sz="0" w:space="0" w:color="auto"/>
        <w:left w:val="none" w:sz="0" w:space="0" w:color="auto"/>
        <w:bottom w:val="none" w:sz="0" w:space="0" w:color="auto"/>
        <w:right w:val="none" w:sz="0" w:space="0" w:color="auto"/>
      </w:divBdr>
    </w:div>
    <w:div w:id="1799373971">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503574">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387957">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09009224">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3618128">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5974017">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28548001">
      <w:bodyDiv w:val="1"/>
      <w:marLeft w:val="0"/>
      <w:marRight w:val="0"/>
      <w:marTop w:val="0"/>
      <w:marBottom w:val="0"/>
      <w:divBdr>
        <w:top w:val="none" w:sz="0" w:space="0" w:color="auto"/>
        <w:left w:val="none" w:sz="0" w:space="0" w:color="auto"/>
        <w:bottom w:val="none" w:sz="0" w:space="0" w:color="auto"/>
        <w:right w:val="none" w:sz="0" w:space="0" w:color="auto"/>
      </w:divBdr>
    </w:div>
    <w:div w:id="1828550601">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2721061">
      <w:bodyDiv w:val="1"/>
      <w:marLeft w:val="0"/>
      <w:marRight w:val="0"/>
      <w:marTop w:val="0"/>
      <w:marBottom w:val="0"/>
      <w:divBdr>
        <w:top w:val="none" w:sz="0" w:space="0" w:color="auto"/>
        <w:left w:val="none" w:sz="0" w:space="0" w:color="auto"/>
        <w:bottom w:val="none" w:sz="0" w:space="0" w:color="auto"/>
        <w:right w:val="none" w:sz="0" w:space="0" w:color="auto"/>
      </w:divBdr>
    </w:div>
    <w:div w:id="1834177097">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1263988">
      <w:bodyDiv w:val="1"/>
      <w:marLeft w:val="0"/>
      <w:marRight w:val="0"/>
      <w:marTop w:val="0"/>
      <w:marBottom w:val="0"/>
      <w:divBdr>
        <w:top w:val="none" w:sz="0" w:space="0" w:color="auto"/>
        <w:left w:val="none" w:sz="0" w:space="0" w:color="auto"/>
        <w:bottom w:val="none" w:sz="0" w:space="0" w:color="auto"/>
        <w:right w:val="none" w:sz="0" w:space="0" w:color="auto"/>
      </w:divBdr>
    </w:div>
    <w:div w:id="1842314004">
      <w:bodyDiv w:val="1"/>
      <w:marLeft w:val="0"/>
      <w:marRight w:val="0"/>
      <w:marTop w:val="0"/>
      <w:marBottom w:val="0"/>
      <w:divBdr>
        <w:top w:val="none" w:sz="0" w:space="0" w:color="auto"/>
        <w:left w:val="none" w:sz="0" w:space="0" w:color="auto"/>
        <w:bottom w:val="none" w:sz="0" w:space="0" w:color="auto"/>
        <w:right w:val="none" w:sz="0" w:space="0" w:color="auto"/>
      </w:divBdr>
    </w:div>
    <w:div w:id="1842620990">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50558305">
      <w:bodyDiv w:val="1"/>
      <w:marLeft w:val="0"/>
      <w:marRight w:val="0"/>
      <w:marTop w:val="0"/>
      <w:marBottom w:val="0"/>
      <w:divBdr>
        <w:top w:val="none" w:sz="0" w:space="0" w:color="auto"/>
        <w:left w:val="none" w:sz="0" w:space="0" w:color="auto"/>
        <w:bottom w:val="none" w:sz="0" w:space="0" w:color="auto"/>
        <w:right w:val="none" w:sz="0" w:space="0" w:color="auto"/>
      </w:divBdr>
    </w:div>
    <w:div w:id="1853758817">
      <w:bodyDiv w:val="1"/>
      <w:marLeft w:val="0"/>
      <w:marRight w:val="0"/>
      <w:marTop w:val="0"/>
      <w:marBottom w:val="0"/>
      <w:divBdr>
        <w:top w:val="none" w:sz="0" w:space="0" w:color="auto"/>
        <w:left w:val="none" w:sz="0" w:space="0" w:color="auto"/>
        <w:bottom w:val="none" w:sz="0" w:space="0" w:color="auto"/>
        <w:right w:val="none" w:sz="0" w:space="0" w:color="auto"/>
      </w:divBdr>
    </w:div>
    <w:div w:id="1857697239">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007011">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4856118">
      <w:bodyDiv w:val="1"/>
      <w:marLeft w:val="0"/>
      <w:marRight w:val="0"/>
      <w:marTop w:val="0"/>
      <w:marBottom w:val="0"/>
      <w:divBdr>
        <w:top w:val="none" w:sz="0" w:space="0" w:color="auto"/>
        <w:left w:val="none" w:sz="0" w:space="0" w:color="auto"/>
        <w:bottom w:val="none" w:sz="0" w:space="0" w:color="auto"/>
        <w:right w:val="none" w:sz="0" w:space="0" w:color="auto"/>
      </w:divBdr>
    </w:div>
    <w:div w:id="1865636190">
      <w:bodyDiv w:val="1"/>
      <w:marLeft w:val="0"/>
      <w:marRight w:val="0"/>
      <w:marTop w:val="0"/>
      <w:marBottom w:val="0"/>
      <w:divBdr>
        <w:top w:val="none" w:sz="0" w:space="0" w:color="auto"/>
        <w:left w:val="none" w:sz="0" w:space="0" w:color="auto"/>
        <w:bottom w:val="none" w:sz="0" w:space="0" w:color="auto"/>
        <w:right w:val="none" w:sz="0" w:space="0" w:color="auto"/>
      </w:divBdr>
    </w:div>
    <w:div w:id="1866403102">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143732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87788841">
      <w:bodyDiv w:val="1"/>
      <w:marLeft w:val="0"/>
      <w:marRight w:val="0"/>
      <w:marTop w:val="0"/>
      <w:marBottom w:val="0"/>
      <w:divBdr>
        <w:top w:val="none" w:sz="0" w:space="0" w:color="auto"/>
        <w:left w:val="none" w:sz="0" w:space="0" w:color="auto"/>
        <w:bottom w:val="none" w:sz="0" w:space="0" w:color="auto"/>
        <w:right w:val="none" w:sz="0" w:space="0" w:color="auto"/>
      </w:divBdr>
    </w:div>
    <w:div w:id="1890995101">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7469027">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04291577">
      <w:bodyDiv w:val="1"/>
      <w:marLeft w:val="0"/>
      <w:marRight w:val="0"/>
      <w:marTop w:val="0"/>
      <w:marBottom w:val="0"/>
      <w:divBdr>
        <w:top w:val="none" w:sz="0" w:space="0" w:color="auto"/>
        <w:left w:val="none" w:sz="0" w:space="0" w:color="auto"/>
        <w:bottom w:val="none" w:sz="0" w:space="0" w:color="auto"/>
        <w:right w:val="none" w:sz="0" w:space="0" w:color="auto"/>
      </w:divBdr>
    </w:div>
    <w:div w:id="1906796063">
      <w:bodyDiv w:val="1"/>
      <w:marLeft w:val="0"/>
      <w:marRight w:val="0"/>
      <w:marTop w:val="0"/>
      <w:marBottom w:val="0"/>
      <w:divBdr>
        <w:top w:val="none" w:sz="0" w:space="0" w:color="auto"/>
        <w:left w:val="none" w:sz="0" w:space="0" w:color="auto"/>
        <w:bottom w:val="none" w:sz="0" w:space="0" w:color="auto"/>
        <w:right w:val="none" w:sz="0" w:space="0" w:color="auto"/>
      </w:divBdr>
    </w:div>
    <w:div w:id="1910266633">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5778951">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29195633">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35506019">
      <w:bodyDiv w:val="1"/>
      <w:marLeft w:val="0"/>
      <w:marRight w:val="0"/>
      <w:marTop w:val="0"/>
      <w:marBottom w:val="0"/>
      <w:divBdr>
        <w:top w:val="none" w:sz="0" w:space="0" w:color="auto"/>
        <w:left w:val="none" w:sz="0" w:space="0" w:color="auto"/>
        <w:bottom w:val="none" w:sz="0" w:space="0" w:color="auto"/>
        <w:right w:val="none" w:sz="0" w:space="0" w:color="auto"/>
      </w:divBdr>
    </w:div>
    <w:div w:id="1937323447">
      <w:bodyDiv w:val="1"/>
      <w:marLeft w:val="0"/>
      <w:marRight w:val="0"/>
      <w:marTop w:val="0"/>
      <w:marBottom w:val="0"/>
      <w:divBdr>
        <w:top w:val="none" w:sz="0" w:space="0" w:color="auto"/>
        <w:left w:val="none" w:sz="0" w:space="0" w:color="auto"/>
        <w:bottom w:val="none" w:sz="0" w:space="0" w:color="auto"/>
        <w:right w:val="none" w:sz="0" w:space="0" w:color="auto"/>
      </w:divBdr>
    </w:div>
    <w:div w:id="1940791387">
      <w:bodyDiv w:val="1"/>
      <w:marLeft w:val="0"/>
      <w:marRight w:val="0"/>
      <w:marTop w:val="0"/>
      <w:marBottom w:val="0"/>
      <w:divBdr>
        <w:top w:val="none" w:sz="0" w:space="0" w:color="auto"/>
        <w:left w:val="none" w:sz="0" w:space="0" w:color="auto"/>
        <w:bottom w:val="none" w:sz="0" w:space="0" w:color="auto"/>
        <w:right w:val="none" w:sz="0" w:space="0" w:color="auto"/>
      </w:divBdr>
    </w:div>
    <w:div w:id="1940870748">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721483">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43028760">
      <w:bodyDiv w:val="1"/>
      <w:marLeft w:val="0"/>
      <w:marRight w:val="0"/>
      <w:marTop w:val="0"/>
      <w:marBottom w:val="0"/>
      <w:divBdr>
        <w:top w:val="none" w:sz="0" w:space="0" w:color="auto"/>
        <w:left w:val="none" w:sz="0" w:space="0" w:color="auto"/>
        <w:bottom w:val="none" w:sz="0" w:space="0" w:color="auto"/>
        <w:right w:val="none" w:sz="0" w:space="0" w:color="auto"/>
      </w:divBdr>
    </w:div>
    <w:div w:id="1945919126">
      <w:bodyDiv w:val="1"/>
      <w:marLeft w:val="0"/>
      <w:marRight w:val="0"/>
      <w:marTop w:val="0"/>
      <w:marBottom w:val="0"/>
      <w:divBdr>
        <w:top w:val="none" w:sz="0" w:space="0" w:color="auto"/>
        <w:left w:val="none" w:sz="0" w:space="0" w:color="auto"/>
        <w:bottom w:val="none" w:sz="0" w:space="0" w:color="auto"/>
        <w:right w:val="none" w:sz="0" w:space="0" w:color="auto"/>
      </w:divBdr>
    </w:div>
    <w:div w:id="1947157569">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2742314">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6138749">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5040275">
      <w:bodyDiv w:val="1"/>
      <w:marLeft w:val="0"/>
      <w:marRight w:val="0"/>
      <w:marTop w:val="0"/>
      <w:marBottom w:val="0"/>
      <w:divBdr>
        <w:top w:val="none" w:sz="0" w:space="0" w:color="auto"/>
        <w:left w:val="none" w:sz="0" w:space="0" w:color="auto"/>
        <w:bottom w:val="none" w:sz="0" w:space="0" w:color="auto"/>
        <w:right w:val="none" w:sz="0" w:space="0" w:color="auto"/>
      </w:divBdr>
    </w:div>
    <w:div w:id="1966233963">
      <w:bodyDiv w:val="1"/>
      <w:marLeft w:val="0"/>
      <w:marRight w:val="0"/>
      <w:marTop w:val="0"/>
      <w:marBottom w:val="0"/>
      <w:divBdr>
        <w:top w:val="none" w:sz="0" w:space="0" w:color="auto"/>
        <w:left w:val="none" w:sz="0" w:space="0" w:color="auto"/>
        <w:bottom w:val="none" w:sz="0" w:space="0" w:color="auto"/>
        <w:right w:val="none" w:sz="0" w:space="0" w:color="auto"/>
      </w:divBdr>
    </w:div>
    <w:div w:id="1967079113">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7926136">
      <w:bodyDiv w:val="1"/>
      <w:marLeft w:val="0"/>
      <w:marRight w:val="0"/>
      <w:marTop w:val="0"/>
      <w:marBottom w:val="0"/>
      <w:divBdr>
        <w:top w:val="none" w:sz="0" w:space="0" w:color="auto"/>
        <w:left w:val="none" w:sz="0" w:space="0" w:color="auto"/>
        <w:bottom w:val="none" w:sz="0" w:space="0" w:color="auto"/>
        <w:right w:val="none" w:sz="0" w:space="0" w:color="auto"/>
      </w:divBdr>
    </w:div>
    <w:div w:id="1968267998">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0477320">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79142802">
      <w:bodyDiv w:val="1"/>
      <w:marLeft w:val="0"/>
      <w:marRight w:val="0"/>
      <w:marTop w:val="0"/>
      <w:marBottom w:val="0"/>
      <w:divBdr>
        <w:top w:val="none" w:sz="0" w:space="0" w:color="auto"/>
        <w:left w:val="none" w:sz="0" w:space="0" w:color="auto"/>
        <w:bottom w:val="none" w:sz="0" w:space="0" w:color="auto"/>
        <w:right w:val="none" w:sz="0" w:space="0" w:color="auto"/>
      </w:divBdr>
    </w:div>
    <w:div w:id="197914840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88514011">
      <w:bodyDiv w:val="1"/>
      <w:marLeft w:val="0"/>
      <w:marRight w:val="0"/>
      <w:marTop w:val="0"/>
      <w:marBottom w:val="0"/>
      <w:divBdr>
        <w:top w:val="none" w:sz="0" w:space="0" w:color="auto"/>
        <w:left w:val="none" w:sz="0" w:space="0" w:color="auto"/>
        <w:bottom w:val="none" w:sz="0" w:space="0" w:color="auto"/>
        <w:right w:val="none" w:sz="0" w:space="0" w:color="auto"/>
      </w:divBdr>
    </w:div>
    <w:div w:id="1989050026">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710574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578573">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09088075">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1618973">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27096495">
      <w:bodyDiv w:val="1"/>
      <w:marLeft w:val="0"/>
      <w:marRight w:val="0"/>
      <w:marTop w:val="0"/>
      <w:marBottom w:val="0"/>
      <w:divBdr>
        <w:top w:val="none" w:sz="0" w:space="0" w:color="auto"/>
        <w:left w:val="none" w:sz="0" w:space="0" w:color="auto"/>
        <w:bottom w:val="none" w:sz="0" w:space="0" w:color="auto"/>
        <w:right w:val="none" w:sz="0" w:space="0" w:color="auto"/>
      </w:divBdr>
    </w:div>
    <w:div w:id="2027250940">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37657577">
      <w:bodyDiv w:val="1"/>
      <w:marLeft w:val="0"/>
      <w:marRight w:val="0"/>
      <w:marTop w:val="0"/>
      <w:marBottom w:val="0"/>
      <w:divBdr>
        <w:top w:val="none" w:sz="0" w:space="0" w:color="auto"/>
        <w:left w:val="none" w:sz="0" w:space="0" w:color="auto"/>
        <w:bottom w:val="none" w:sz="0" w:space="0" w:color="auto"/>
        <w:right w:val="none" w:sz="0" w:space="0" w:color="auto"/>
      </w:divBdr>
    </w:div>
    <w:div w:id="2042899292">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0299250">
      <w:bodyDiv w:val="1"/>
      <w:marLeft w:val="0"/>
      <w:marRight w:val="0"/>
      <w:marTop w:val="0"/>
      <w:marBottom w:val="0"/>
      <w:divBdr>
        <w:top w:val="none" w:sz="0" w:space="0" w:color="auto"/>
        <w:left w:val="none" w:sz="0" w:space="0" w:color="auto"/>
        <w:bottom w:val="none" w:sz="0" w:space="0" w:color="auto"/>
        <w:right w:val="none" w:sz="0" w:space="0" w:color="auto"/>
      </w:divBdr>
    </w:div>
    <w:div w:id="2050522416">
      <w:bodyDiv w:val="1"/>
      <w:marLeft w:val="0"/>
      <w:marRight w:val="0"/>
      <w:marTop w:val="0"/>
      <w:marBottom w:val="0"/>
      <w:divBdr>
        <w:top w:val="none" w:sz="0" w:space="0" w:color="auto"/>
        <w:left w:val="none" w:sz="0" w:space="0" w:color="auto"/>
        <w:bottom w:val="none" w:sz="0" w:space="0" w:color="auto"/>
        <w:right w:val="none" w:sz="0" w:space="0" w:color="auto"/>
      </w:divBdr>
    </w:div>
    <w:div w:id="2050568079">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4113142">
      <w:bodyDiv w:val="1"/>
      <w:marLeft w:val="0"/>
      <w:marRight w:val="0"/>
      <w:marTop w:val="0"/>
      <w:marBottom w:val="0"/>
      <w:divBdr>
        <w:top w:val="none" w:sz="0" w:space="0" w:color="auto"/>
        <w:left w:val="none" w:sz="0" w:space="0" w:color="auto"/>
        <w:bottom w:val="none" w:sz="0" w:space="0" w:color="auto"/>
        <w:right w:val="none" w:sz="0" w:space="0" w:color="auto"/>
      </w:divBdr>
    </w:div>
    <w:div w:id="2054183617">
      <w:bodyDiv w:val="1"/>
      <w:marLeft w:val="0"/>
      <w:marRight w:val="0"/>
      <w:marTop w:val="0"/>
      <w:marBottom w:val="0"/>
      <w:divBdr>
        <w:top w:val="none" w:sz="0" w:space="0" w:color="auto"/>
        <w:left w:val="none" w:sz="0" w:space="0" w:color="auto"/>
        <w:bottom w:val="none" w:sz="0" w:space="0" w:color="auto"/>
        <w:right w:val="none" w:sz="0" w:space="0" w:color="auto"/>
      </w:divBdr>
    </w:div>
    <w:div w:id="2055303665">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6270110">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58502073">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1976519">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75008758">
      <w:bodyDiv w:val="1"/>
      <w:marLeft w:val="0"/>
      <w:marRight w:val="0"/>
      <w:marTop w:val="0"/>
      <w:marBottom w:val="0"/>
      <w:divBdr>
        <w:top w:val="none" w:sz="0" w:space="0" w:color="auto"/>
        <w:left w:val="none" w:sz="0" w:space="0" w:color="auto"/>
        <w:bottom w:val="none" w:sz="0" w:space="0" w:color="auto"/>
        <w:right w:val="none" w:sz="0" w:space="0" w:color="auto"/>
      </w:divBdr>
    </w:div>
    <w:div w:id="2075656924">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0687927">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4085786">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1830131">
      <w:bodyDiv w:val="1"/>
      <w:marLeft w:val="0"/>
      <w:marRight w:val="0"/>
      <w:marTop w:val="0"/>
      <w:marBottom w:val="0"/>
      <w:divBdr>
        <w:top w:val="none" w:sz="0" w:space="0" w:color="auto"/>
        <w:left w:val="none" w:sz="0" w:space="0" w:color="auto"/>
        <w:bottom w:val="none" w:sz="0" w:space="0" w:color="auto"/>
        <w:right w:val="none" w:sz="0" w:space="0" w:color="auto"/>
      </w:divBdr>
    </w:div>
    <w:div w:id="2104452981">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651908">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3158686">
      <w:bodyDiv w:val="1"/>
      <w:marLeft w:val="0"/>
      <w:marRight w:val="0"/>
      <w:marTop w:val="0"/>
      <w:marBottom w:val="0"/>
      <w:divBdr>
        <w:top w:val="none" w:sz="0" w:space="0" w:color="auto"/>
        <w:left w:val="none" w:sz="0" w:space="0" w:color="auto"/>
        <w:bottom w:val="none" w:sz="0" w:space="0" w:color="auto"/>
        <w:right w:val="none" w:sz="0" w:space="0" w:color="auto"/>
      </w:divBdr>
    </w:div>
    <w:div w:id="2115203970">
      <w:bodyDiv w:val="1"/>
      <w:marLeft w:val="0"/>
      <w:marRight w:val="0"/>
      <w:marTop w:val="0"/>
      <w:marBottom w:val="0"/>
      <w:divBdr>
        <w:top w:val="none" w:sz="0" w:space="0" w:color="auto"/>
        <w:left w:val="none" w:sz="0" w:space="0" w:color="auto"/>
        <w:bottom w:val="none" w:sz="0" w:space="0" w:color="auto"/>
        <w:right w:val="none" w:sz="0" w:space="0" w:color="auto"/>
      </w:divBdr>
    </w:div>
    <w:div w:id="2116052085">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1978890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5886113">
      <w:bodyDiv w:val="1"/>
      <w:marLeft w:val="0"/>
      <w:marRight w:val="0"/>
      <w:marTop w:val="0"/>
      <w:marBottom w:val="0"/>
      <w:divBdr>
        <w:top w:val="none" w:sz="0" w:space="0" w:color="auto"/>
        <w:left w:val="none" w:sz="0" w:space="0" w:color="auto"/>
        <w:bottom w:val="none" w:sz="0" w:space="0" w:color="auto"/>
        <w:right w:val="none" w:sz="0" w:space="0" w:color="auto"/>
      </w:divBdr>
    </w:div>
    <w:div w:id="2125997720">
      <w:bodyDiv w:val="1"/>
      <w:marLeft w:val="0"/>
      <w:marRight w:val="0"/>
      <w:marTop w:val="0"/>
      <w:marBottom w:val="0"/>
      <w:divBdr>
        <w:top w:val="none" w:sz="0" w:space="0" w:color="auto"/>
        <w:left w:val="none" w:sz="0" w:space="0" w:color="auto"/>
        <w:bottom w:val="none" w:sz="0" w:space="0" w:color="auto"/>
        <w:right w:val="none" w:sz="0" w:space="0" w:color="auto"/>
      </w:divBdr>
    </w:div>
    <w:div w:id="2127039655">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29082580">
      <w:bodyDiv w:val="1"/>
      <w:marLeft w:val="0"/>
      <w:marRight w:val="0"/>
      <w:marTop w:val="0"/>
      <w:marBottom w:val="0"/>
      <w:divBdr>
        <w:top w:val="none" w:sz="0" w:space="0" w:color="auto"/>
        <w:left w:val="none" w:sz="0" w:space="0" w:color="auto"/>
        <w:bottom w:val="none" w:sz="0" w:space="0" w:color="auto"/>
        <w:right w:val="none" w:sz="0" w:space="0" w:color="auto"/>
      </w:divBdr>
    </w:div>
    <w:div w:id="2129734411">
      <w:bodyDiv w:val="1"/>
      <w:marLeft w:val="0"/>
      <w:marRight w:val="0"/>
      <w:marTop w:val="0"/>
      <w:marBottom w:val="0"/>
      <w:divBdr>
        <w:top w:val="none" w:sz="0" w:space="0" w:color="auto"/>
        <w:left w:val="none" w:sz="0" w:space="0" w:color="auto"/>
        <w:bottom w:val="none" w:sz="0" w:space="0" w:color="auto"/>
        <w:right w:val="none" w:sz="0" w:space="0" w:color="auto"/>
      </w:divBdr>
    </w:div>
    <w:div w:id="2131048170">
      <w:bodyDiv w:val="1"/>
      <w:marLeft w:val="0"/>
      <w:marRight w:val="0"/>
      <w:marTop w:val="0"/>
      <w:marBottom w:val="0"/>
      <w:divBdr>
        <w:top w:val="none" w:sz="0" w:space="0" w:color="auto"/>
        <w:left w:val="none" w:sz="0" w:space="0" w:color="auto"/>
        <w:bottom w:val="none" w:sz="0" w:space="0" w:color="auto"/>
        <w:right w:val="none" w:sz="0" w:space="0" w:color="auto"/>
      </w:divBdr>
    </w:div>
    <w:div w:id="2134786799">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 Id="rId22" Type="http://schemas.microsoft.com/office/2011/relationships/people" Target="people.xml"/></Relationships>
</file>

<file path=word/charts/_rels/chart1.xml.rels><?xml version="1.0" encoding="UTF-8" standalone="yes"?>
<Relationships xmlns="http://schemas.openxmlformats.org/package/2006/relationships"><Relationship Id="rId3" Type="http://schemas.openxmlformats.org/officeDocument/2006/relationships/oleObject" Target="file:///\\ercot.com\departments\Operations%20Support\Monthly%20Operations%20Reports\2025\08%20-%20Aug\DPC_to_date_August_2025.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r>
              <a:rPr lang="en-US" b="1">
                <a:solidFill>
                  <a:sysClr val="windowText" lastClr="000000"/>
                </a:solidFill>
              </a:rPr>
              <a:t>Number of DPCs Submitted By Month</a:t>
            </a:r>
          </a:p>
        </c:rich>
      </c:tx>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endParaRPr lang="en-US"/>
        </a:p>
      </c:txPr>
    </c:title>
    <c:autoTitleDeleted val="0"/>
    <c:plotArea>
      <c:layout/>
      <c:barChart>
        <c:barDir val="col"/>
        <c:grouping val="stacked"/>
        <c:varyColors val="0"/>
        <c:ser>
          <c:idx val="0"/>
          <c:order val="0"/>
          <c:tx>
            <c:strRef>
              <c:f>Data!$A$2</c:f>
              <c:strCache>
                <c:ptCount val="1"/>
                <c:pt idx="0">
                  <c:v>AEP TEXAS COMPANY (TDSP)</c:v>
                </c:pt>
              </c:strCache>
            </c:strRef>
          </c:tx>
          <c:spPr>
            <a:solidFill>
              <a:schemeClr val="accent1"/>
            </a:solidFill>
            <a:ln>
              <a:noFill/>
            </a:ln>
            <a:effectLst/>
          </c:spPr>
          <c:invertIfNegative val="0"/>
          <c:cat>
            <c:strRef>
              <c:f>Data!$Z$1:$AL$1</c:f>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extLst/>
            </c:strRef>
          </c:cat>
          <c:val>
            <c:numRef>
              <c:f>Data!$Z$2:$AL$2</c:f>
              <c:numCache>
                <c:formatCode>General</c:formatCode>
                <c:ptCount val="13"/>
                <c:pt idx="0">
                  <c:v>5</c:v>
                </c:pt>
                <c:pt idx="1">
                  <c:v>2</c:v>
                </c:pt>
                <c:pt idx="2">
                  <c:v>6</c:v>
                </c:pt>
                <c:pt idx="3">
                  <c:v>9</c:v>
                </c:pt>
                <c:pt idx="4">
                  <c:v>3</c:v>
                </c:pt>
                <c:pt idx="5">
                  <c:v>4</c:v>
                </c:pt>
                <c:pt idx="6">
                  <c:v>10</c:v>
                </c:pt>
                <c:pt idx="7">
                  <c:v>7</c:v>
                </c:pt>
                <c:pt idx="8">
                  <c:v>2</c:v>
                </c:pt>
                <c:pt idx="9">
                  <c:v>20</c:v>
                </c:pt>
                <c:pt idx="10">
                  <c:v>4</c:v>
                </c:pt>
                <c:pt idx="11">
                  <c:v>5</c:v>
                </c:pt>
                <c:pt idx="12">
                  <c:v>4</c:v>
                </c:pt>
              </c:numCache>
              <c:extLst/>
            </c:numRef>
          </c:val>
          <c:extLst>
            <c:ext xmlns:c16="http://schemas.microsoft.com/office/drawing/2014/chart" uri="{C3380CC4-5D6E-409C-BE32-E72D297353CC}">
              <c16:uniqueId val="{00000000-6104-4E0D-AC21-0D166D5A84B2}"/>
            </c:ext>
          </c:extLst>
        </c:ser>
        <c:ser>
          <c:idx val="6"/>
          <c:order val="6"/>
          <c:tx>
            <c:strRef>
              <c:f>Data!$A$9</c:f>
              <c:strCache>
                <c:ptCount val="1"/>
                <c:pt idx="0">
                  <c:v>CITY OF GARLAND (TDSP)</c:v>
                </c:pt>
              </c:strCache>
            </c:strRef>
          </c:tx>
          <c:spPr>
            <a:solidFill>
              <a:schemeClr val="accent1">
                <a:lumMod val="60000"/>
              </a:schemeClr>
            </a:solidFill>
            <a:ln>
              <a:noFill/>
            </a:ln>
            <a:effectLst/>
          </c:spPr>
          <c:invertIfNegative val="0"/>
          <c:cat>
            <c:strRef>
              <c:f>Data!$Z$1:$AL$1</c:f>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extLst/>
            </c:strRef>
          </c:cat>
          <c:val>
            <c:numRef>
              <c:f>Data!$Z$9:$AL$9</c:f>
              <c:numCache>
                <c:formatCode>General</c:formatCode>
                <c:ptCount val="13"/>
                <c:pt idx="0">
                  <c:v>1</c:v>
                </c:pt>
                <c:pt idx="1">
                  <c:v>0</c:v>
                </c:pt>
                <c:pt idx="2">
                  <c:v>0</c:v>
                </c:pt>
                <c:pt idx="3">
                  <c:v>1</c:v>
                </c:pt>
                <c:pt idx="4">
                  <c:v>0</c:v>
                </c:pt>
                <c:pt idx="5">
                  <c:v>0</c:v>
                </c:pt>
                <c:pt idx="6">
                  <c:v>0</c:v>
                </c:pt>
                <c:pt idx="7">
                  <c:v>1</c:v>
                </c:pt>
                <c:pt idx="8">
                  <c:v>1</c:v>
                </c:pt>
                <c:pt idx="9">
                  <c:v>0</c:v>
                </c:pt>
                <c:pt idx="10">
                  <c:v>0</c:v>
                </c:pt>
                <c:pt idx="11">
                  <c:v>2</c:v>
                </c:pt>
                <c:pt idx="12">
                  <c:v>0</c:v>
                </c:pt>
              </c:numCache>
              <c:extLst/>
            </c:numRef>
          </c:val>
          <c:extLst xmlns:c15="http://schemas.microsoft.com/office/drawing/2012/chart">
            <c:ext xmlns:c16="http://schemas.microsoft.com/office/drawing/2014/chart" uri="{C3380CC4-5D6E-409C-BE32-E72D297353CC}">
              <c16:uniqueId val="{00000001-6104-4E0D-AC21-0D166D5A84B2}"/>
            </c:ext>
          </c:extLst>
        </c:ser>
        <c:ser>
          <c:idx val="7"/>
          <c:order val="7"/>
          <c:tx>
            <c:strRef>
              <c:f>Data!$A$10</c:f>
              <c:strCache>
                <c:ptCount val="1"/>
                <c:pt idx="0">
                  <c:v>CPS ENERGY (TDSP)</c:v>
                </c:pt>
              </c:strCache>
            </c:strRef>
          </c:tx>
          <c:spPr>
            <a:solidFill>
              <a:schemeClr val="accent2">
                <a:lumMod val="60000"/>
              </a:schemeClr>
            </a:solidFill>
            <a:ln>
              <a:noFill/>
            </a:ln>
            <a:effectLst/>
          </c:spPr>
          <c:invertIfNegative val="0"/>
          <c:cat>
            <c:strRef>
              <c:f>Data!$Z$1:$AL$1</c:f>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extLst/>
            </c:strRef>
          </c:cat>
          <c:val>
            <c:numRef>
              <c:f>Data!$Z$10:$AL$10</c:f>
              <c:numCache>
                <c:formatCode>General</c:formatCode>
                <c:ptCount val="13"/>
                <c:pt idx="0">
                  <c:v>0</c:v>
                </c:pt>
                <c:pt idx="1">
                  <c:v>0</c:v>
                </c:pt>
                <c:pt idx="2">
                  <c:v>5</c:v>
                </c:pt>
                <c:pt idx="3">
                  <c:v>2</c:v>
                </c:pt>
                <c:pt idx="4">
                  <c:v>2</c:v>
                </c:pt>
                <c:pt idx="5">
                  <c:v>0</c:v>
                </c:pt>
                <c:pt idx="6">
                  <c:v>0</c:v>
                </c:pt>
                <c:pt idx="7">
                  <c:v>3</c:v>
                </c:pt>
                <c:pt idx="8">
                  <c:v>3</c:v>
                </c:pt>
                <c:pt idx="9">
                  <c:v>1</c:v>
                </c:pt>
                <c:pt idx="10">
                  <c:v>0</c:v>
                </c:pt>
                <c:pt idx="11">
                  <c:v>0</c:v>
                </c:pt>
                <c:pt idx="12">
                  <c:v>1</c:v>
                </c:pt>
              </c:numCache>
              <c:extLst/>
            </c:numRef>
          </c:val>
          <c:extLst xmlns:c15="http://schemas.microsoft.com/office/drawing/2012/chart">
            <c:ext xmlns:c16="http://schemas.microsoft.com/office/drawing/2014/chart" uri="{C3380CC4-5D6E-409C-BE32-E72D297353CC}">
              <c16:uniqueId val="{00000002-6104-4E0D-AC21-0D166D5A84B2}"/>
            </c:ext>
          </c:extLst>
        </c:ser>
        <c:ser>
          <c:idx val="11"/>
          <c:order val="8"/>
          <c:tx>
            <c:strRef>
              <c:f>Data!$A$6</c:f>
              <c:strCache>
                <c:ptCount val="1"/>
                <c:pt idx="0">
                  <c:v>CENTERPOINT ENERGY HOUSTON ELECTRIC LLC (TDSP)</c:v>
                </c:pt>
              </c:strCache>
            </c:strRef>
          </c:tx>
          <c:spPr>
            <a:solidFill>
              <a:schemeClr val="accent6">
                <a:lumMod val="60000"/>
              </a:schemeClr>
            </a:solidFill>
            <a:ln>
              <a:noFill/>
            </a:ln>
            <a:effectLst/>
          </c:spPr>
          <c:invertIfNegative val="0"/>
          <c:cat>
            <c:strRef>
              <c:f>Data!$Z$1:$AL$1</c:f>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extLst/>
            </c:strRef>
          </c:cat>
          <c:val>
            <c:numRef>
              <c:f>Data!$Z$6:$AL$6</c:f>
              <c:numCache>
                <c:formatCode>General</c:formatCode>
                <c:ptCount val="13"/>
                <c:pt idx="0">
                  <c:v>2</c:v>
                </c:pt>
                <c:pt idx="1">
                  <c:v>1</c:v>
                </c:pt>
                <c:pt idx="2">
                  <c:v>2</c:v>
                </c:pt>
                <c:pt idx="3">
                  <c:v>2</c:v>
                </c:pt>
                <c:pt idx="4">
                  <c:v>3</c:v>
                </c:pt>
                <c:pt idx="5">
                  <c:v>1</c:v>
                </c:pt>
                <c:pt idx="6">
                  <c:v>14</c:v>
                </c:pt>
                <c:pt idx="7">
                  <c:v>4</c:v>
                </c:pt>
                <c:pt idx="8">
                  <c:v>5</c:v>
                </c:pt>
                <c:pt idx="9">
                  <c:v>4</c:v>
                </c:pt>
                <c:pt idx="10">
                  <c:v>5</c:v>
                </c:pt>
                <c:pt idx="11">
                  <c:v>3</c:v>
                </c:pt>
                <c:pt idx="12">
                  <c:v>2</c:v>
                </c:pt>
              </c:numCache>
              <c:extLst/>
            </c:numRef>
          </c:val>
          <c:extLst xmlns:c15="http://schemas.microsoft.com/office/drawing/2012/chart">
            <c:ext xmlns:c16="http://schemas.microsoft.com/office/drawing/2014/chart" uri="{C3380CC4-5D6E-409C-BE32-E72D297353CC}">
              <c16:uniqueId val="{00000003-6104-4E0D-AC21-0D166D5A84B2}"/>
            </c:ext>
          </c:extLst>
        </c:ser>
        <c:ser>
          <c:idx val="10"/>
          <c:order val="12"/>
          <c:tx>
            <c:strRef>
              <c:f>Data!$A$14</c:f>
              <c:strCache>
                <c:ptCount val="1"/>
                <c:pt idx="0">
                  <c:v>ERCOT</c:v>
                </c:pt>
              </c:strCache>
            </c:strRef>
          </c:tx>
          <c:spPr>
            <a:solidFill>
              <a:schemeClr val="accent5">
                <a:lumMod val="60000"/>
              </a:schemeClr>
            </a:solidFill>
            <a:ln>
              <a:noFill/>
            </a:ln>
            <a:effectLst/>
          </c:spPr>
          <c:invertIfNegative val="0"/>
          <c:cat>
            <c:strRef>
              <c:f>Data!$Z$1:$AL$1</c:f>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extLst/>
            </c:strRef>
          </c:cat>
          <c:val>
            <c:numRef>
              <c:f>Data!$Z$14:$AL$14</c:f>
              <c:numCache>
                <c:formatCode>General</c:formatCode>
                <c:ptCount val="13"/>
                <c:pt idx="0">
                  <c:v>2</c:v>
                </c:pt>
                <c:pt idx="1">
                  <c:v>0</c:v>
                </c:pt>
                <c:pt idx="2">
                  <c:v>2</c:v>
                </c:pt>
                <c:pt idx="3">
                  <c:v>2</c:v>
                </c:pt>
                <c:pt idx="4">
                  <c:v>4</c:v>
                </c:pt>
                <c:pt idx="5">
                  <c:v>0</c:v>
                </c:pt>
                <c:pt idx="6">
                  <c:v>0</c:v>
                </c:pt>
                <c:pt idx="7">
                  <c:v>0</c:v>
                </c:pt>
                <c:pt idx="8">
                  <c:v>1</c:v>
                </c:pt>
                <c:pt idx="9">
                  <c:v>1</c:v>
                </c:pt>
                <c:pt idx="10">
                  <c:v>0</c:v>
                </c:pt>
                <c:pt idx="11">
                  <c:v>1</c:v>
                </c:pt>
                <c:pt idx="12">
                  <c:v>2</c:v>
                </c:pt>
              </c:numCache>
              <c:extLst/>
            </c:numRef>
          </c:val>
          <c:extLst>
            <c:ext xmlns:c16="http://schemas.microsoft.com/office/drawing/2014/chart" uri="{C3380CC4-5D6E-409C-BE32-E72D297353CC}">
              <c16:uniqueId val="{00000004-6104-4E0D-AC21-0D166D5A84B2}"/>
            </c:ext>
          </c:extLst>
        </c:ser>
        <c:ser>
          <c:idx val="12"/>
          <c:order val="13"/>
          <c:tx>
            <c:strRef>
              <c:f>Data!$A$15</c:f>
              <c:strCache>
                <c:ptCount val="1"/>
                <c:pt idx="0">
                  <c:v>LCRA TRANSMISSION SERVICES CORPORATION (TDSP)</c:v>
                </c:pt>
              </c:strCache>
            </c:strRef>
          </c:tx>
          <c:spPr>
            <a:solidFill>
              <a:schemeClr val="accent1">
                <a:lumMod val="80000"/>
                <a:lumOff val="20000"/>
              </a:schemeClr>
            </a:solidFill>
            <a:ln>
              <a:noFill/>
            </a:ln>
            <a:effectLst/>
          </c:spPr>
          <c:invertIfNegative val="0"/>
          <c:cat>
            <c:strRef>
              <c:f>Data!$Z$1:$AL$1</c:f>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extLst/>
            </c:strRef>
          </c:cat>
          <c:val>
            <c:numRef>
              <c:f>Data!$Z$15:$AL$15</c:f>
              <c:numCache>
                <c:formatCode>General</c:formatCode>
                <c:ptCount val="13"/>
                <c:pt idx="0">
                  <c:v>7</c:v>
                </c:pt>
                <c:pt idx="1">
                  <c:v>9</c:v>
                </c:pt>
                <c:pt idx="2">
                  <c:v>13</c:v>
                </c:pt>
                <c:pt idx="3">
                  <c:v>17</c:v>
                </c:pt>
                <c:pt idx="4">
                  <c:v>8</c:v>
                </c:pt>
                <c:pt idx="5">
                  <c:v>3</c:v>
                </c:pt>
                <c:pt idx="6">
                  <c:v>19</c:v>
                </c:pt>
                <c:pt idx="7">
                  <c:v>20</c:v>
                </c:pt>
                <c:pt idx="8">
                  <c:v>20</c:v>
                </c:pt>
                <c:pt idx="9">
                  <c:v>15</c:v>
                </c:pt>
                <c:pt idx="10">
                  <c:v>19</c:v>
                </c:pt>
                <c:pt idx="11">
                  <c:v>22</c:v>
                </c:pt>
                <c:pt idx="12">
                  <c:v>10</c:v>
                </c:pt>
              </c:numCache>
              <c:extLst/>
            </c:numRef>
          </c:val>
          <c:extLst xmlns:c15="http://schemas.microsoft.com/office/drawing/2012/chart">
            <c:ext xmlns:c16="http://schemas.microsoft.com/office/drawing/2014/chart" uri="{C3380CC4-5D6E-409C-BE32-E72D297353CC}">
              <c16:uniqueId val="{00000005-6104-4E0D-AC21-0D166D5A84B2}"/>
            </c:ext>
          </c:extLst>
        </c:ser>
        <c:ser>
          <c:idx val="14"/>
          <c:order val="15"/>
          <c:tx>
            <c:strRef>
              <c:f>Data!$A$17</c:f>
              <c:strCache>
                <c:ptCount val="1"/>
                <c:pt idx="0">
                  <c:v>ONCOR ELECTRIC DELIVERY COMPANY LLC (TDSP)</c:v>
                </c:pt>
              </c:strCache>
            </c:strRef>
          </c:tx>
          <c:spPr>
            <a:solidFill>
              <a:schemeClr val="accent3">
                <a:lumMod val="80000"/>
                <a:lumOff val="20000"/>
              </a:schemeClr>
            </a:solidFill>
            <a:ln>
              <a:noFill/>
            </a:ln>
            <a:effectLst/>
          </c:spPr>
          <c:invertIfNegative val="0"/>
          <c:cat>
            <c:strRef>
              <c:f>Data!$Z$1:$AL$1</c:f>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extLst/>
            </c:strRef>
          </c:cat>
          <c:val>
            <c:numRef>
              <c:f>Data!$Z$17:$AL$17</c:f>
              <c:numCache>
                <c:formatCode>General</c:formatCode>
                <c:ptCount val="13"/>
                <c:pt idx="0">
                  <c:v>3</c:v>
                </c:pt>
                <c:pt idx="1">
                  <c:v>4</c:v>
                </c:pt>
                <c:pt idx="2">
                  <c:v>9</c:v>
                </c:pt>
                <c:pt idx="3">
                  <c:v>17</c:v>
                </c:pt>
                <c:pt idx="4">
                  <c:v>24</c:v>
                </c:pt>
                <c:pt idx="5">
                  <c:v>1</c:v>
                </c:pt>
                <c:pt idx="6">
                  <c:v>0</c:v>
                </c:pt>
                <c:pt idx="7">
                  <c:v>5</c:v>
                </c:pt>
                <c:pt idx="8">
                  <c:v>16</c:v>
                </c:pt>
                <c:pt idx="9">
                  <c:v>22</c:v>
                </c:pt>
                <c:pt idx="10">
                  <c:v>5</c:v>
                </c:pt>
                <c:pt idx="11">
                  <c:v>3</c:v>
                </c:pt>
                <c:pt idx="12">
                  <c:v>0</c:v>
                </c:pt>
              </c:numCache>
              <c:extLst/>
            </c:numRef>
          </c:val>
          <c:extLst xmlns:c15="http://schemas.microsoft.com/office/drawing/2012/chart">
            <c:ext xmlns:c16="http://schemas.microsoft.com/office/drawing/2014/chart" uri="{C3380CC4-5D6E-409C-BE32-E72D297353CC}">
              <c16:uniqueId val="{00000006-6104-4E0D-AC21-0D166D5A84B2}"/>
            </c:ext>
          </c:extLst>
        </c:ser>
        <c:ser>
          <c:idx val="15"/>
          <c:order val="16"/>
          <c:tx>
            <c:strRef>
              <c:f>Data!$A$18</c:f>
              <c:strCache>
                <c:ptCount val="1"/>
                <c:pt idx="0">
                  <c:v>PEDERNALES ELECTRIC CO OP INC (TDSP)</c:v>
                </c:pt>
              </c:strCache>
            </c:strRef>
          </c:tx>
          <c:spPr>
            <a:solidFill>
              <a:schemeClr val="accent4">
                <a:lumMod val="80000"/>
                <a:lumOff val="20000"/>
              </a:schemeClr>
            </a:solidFill>
            <a:ln>
              <a:noFill/>
            </a:ln>
            <a:effectLst/>
          </c:spPr>
          <c:invertIfNegative val="0"/>
          <c:cat>
            <c:strRef>
              <c:f>Data!$Z$1:$AL$1</c:f>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extLst/>
            </c:strRef>
          </c:cat>
          <c:val>
            <c:numRef>
              <c:f>Data!$Z$18:$AL$18</c:f>
              <c:numCache>
                <c:formatCode>General</c:formatCode>
                <c:ptCount val="13"/>
                <c:pt idx="0">
                  <c:v>0</c:v>
                </c:pt>
                <c:pt idx="1">
                  <c:v>0</c:v>
                </c:pt>
                <c:pt idx="2">
                  <c:v>6</c:v>
                </c:pt>
                <c:pt idx="3">
                  <c:v>0</c:v>
                </c:pt>
                <c:pt idx="4">
                  <c:v>0</c:v>
                </c:pt>
                <c:pt idx="5">
                  <c:v>0</c:v>
                </c:pt>
                <c:pt idx="6">
                  <c:v>0</c:v>
                </c:pt>
                <c:pt idx="7">
                  <c:v>0</c:v>
                </c:pt>
                <c:pt idx="8">
                  <c:v>0</c:v>
                </c:pt>
                <c:pt idx="9">
                  <c:v>0</c:v>
                </c:pt>
                <c:pt idx="10">
                  <c:v>0</c:v>
                </c:pt>
                <c:pt idx="11">
                  <c:v>2</c:v>
                </c:pt>
                <c:pt idx="12">
                  <c:v>0</c:v>
                </c:pt>
              </c:numCache>
              <c:extLst/>
            </c:numRef>
          </c:val>
          <c:extLst xmlns:c15="http://schemas.microsoft.com/office/drawing/2012/chart">
            <c:ext xmlns:c16="http://schemas.microsoft.com/office/drawing/2014/chart" uri="{C3380CC4-5D6E-409C-BE32-E72D297353CC}">
              <c16:uniqueId val="{00000007-6104-4E0D-AC21-0D166D5A84B2}"/>
            </c:ext>
          </c:extLst>
        </c:ser>
        <c:ser>
          <c:idx val="20"/>
          <c:order val="21"/>
          <c:tx>
            <c:strRef>
              <c:f>Data!$A$23</c:f>
              <c:strCache>
                <c:ptCount val="1"/>
                <c:pt idx="0">
                  <c:v>TEXAS-NEW MEXICO POWER CO (TDSP)</c:v>
                </c:pt>
              </c:strCache>
            </c:strRef>
          </c:tx>
          <c:spPr>
            <a:solidFill>
              <a:schemeClr val="accent3">
                <a:lumMod val="80000"/>
              </a:schemeClr>
            </a:solidFill>
            <a:ln>
              <a:noFill/>
            </a:ln>
            <a:effectLst/>
          </c:spPr>
          <c:invertIfNegative val="0"/>
          <c:cat>
            <c:strRef>
              <c:f>Data!$Z$1:$AL$1</c:f>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extLst/>
            </c:strRef>
          </c:cat>
          <c:val>
            <c:numRef>
              <c:f>Data!$Z$23:$AL$23</c:f>
              <c:numCache>
                <c:formatCode>General</c:formatCode>
                <c:ptCount val="13"/>
                <c:pt idx="0">
                  <c:v>1</c:v>
                </c:pt>
                <c:pt idx="1">
                  <c:v>0</c:v>
                </c:pt>
                <c:pt idx="2">
                  <c:v>1</c:v>
                </c:pt>
                <c:pt idx="3">
                  <c:v>3</c:v>
                </c:pt>
                <c:pt idx="4">
                  <c:v>3</c:v>
                </c:pt>
                <c:pt idx="5">
                  <c:v>0</c:v>
                </c:pt>
                <c:pt idx="6">
                  <c:v>0</c:v>
                </c:pt>
                <c:pt idx="7">
                  <c:v>2</c:v>
                </c:pt>
                <c:pt idx="8">
                  <c:v>0</c:v>
                </c:pt>
                <c:pt idx="9">
                  <c:v>4</c:v>
                </c:pt>
                <c:pt idx="10">
                  <c:v>1</c:v>
                </c:pt>
                <c:pt idx="11">
                  <c:v>1</c:v>
                </c:pt>
                <c:pt idx="12">
                  <c:v>0</c:v>
                </c:pt>
              </c:numCache>
              <c:extLst/>
            </c:numRef>
          </c:val>
          <c:extLst>
            <c:ext xmlns:c16="http://schemas.microsoft.com/office/drawing/2014/chart" uri="{C3380CC4-5D6E-409C-BE32-E72D297353CC}">
              <c16:uniqueId val="{00000008-6104-4E0D-AC21-0D166D5A84B2}"/>
            </c:ext>
          </c:extLst>
        </c:ser>
        <c:dLbls>
          <c:showLegendKey val="0"/>
          <c:showVal val="0"/>
          <c:showCatName val="0"/>
          <c:showSerName val="0"/>
          <c:showPercent val="0"/>
          <c:showBubbleSize val="0"/>
        </c:dLbls>
        <c:gapWidth val="150"/>
        <c:overlap val="100"/>
        <c:axId val="146163288"/>
        <c:axId val="117158288"/>
        <c:extLst>
          <c:ext xmlns:c15="http://schemas.microsoft.com/office/drawing/2012/chart" uri="{02D57815-91ED-43cb-92C2-25804820EDAC}">
            <c15:filteredBarSeries>
              <c15:ser>
                <c:idx val="1"/>
                <c:order val="1"/>
                <c:tx>
                  <c:strRef>
                    <c:extLst>
                      <c:ext uri="{02D57815-91ED-43cb-92C2-25804820EDAC}">
                        <c15:formulaRef>
                          <c15:sqref>Data!$A$3</c15:sqref>
                        </c15:formulaRef>
                      </c:ext>
                    </c:extLst>
                    <c:strCache>
                      <c:ptCount val="1"/>
                      <c:pt idx="0">
                        <c:v>BRAZOS ELECTRIC POWER CO OP INC (TDSP)</c:v>
                      </c:pt>
                    </c:strCache>
                  </c:strRef>
                </c:tx>
                <c:spPr>
                  <a:solidFill>
                    <a:schemeClr val="accent2"/>
                  </a:solidFill>
                  <a:ln>
                    <a:noFill/>
                  </a:ln>
                  <a:effectLst/>
                </c:spPr>
                <c:invertIfNegative val="0"/>
                <c:cat>
                  <c:strRef>
                    <c:extLst>
                      <c:ex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c:ext uri="{02D57815-91ED-43cb-92C2-25804820EDAC}">
                        <c15:formulaRef>
                          <c15:sqref>Data!$Z$3:$AL$3</c15:sqref>
                        </c15:formulaRef>
                      </c:ext>
                    </c:extLst>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numRef>
                </c:val>
                <c:extLst>
                  <c:ext xmlns:c16="http://schemas.microsoft.com/office/drawing/2014/chart" uri="{C3380CC4-5D6E-409C-BE32-E72D297353CC}">
                    <c16:uniqueId val="{00000009-6104-4E0D-AC21-0D166D5A84B2}"/>
                  </c:ext>
                </c:extLst>
              </c15:ser>
            </c15:filteredBarSeries>
            <c15:filteredBarSeries>
              <c15:ser>
                <c:idx val="2"/>
                <c:order val="2"/>
                <c:tx>
                  <c:strRef>
                    <c:extLst xmlns:c15="http://schemas.microsoft.com/office/drawing/2012/chart">
                      <c:ext xmlns:c15="http://schemas.microsoft.com/office/drawing/2012/chart" uri="{02D57815-91ED-43cb-92C2-25804820EDAC}">
                        <c15:formulaRef>
                          <c15:sqref>Data!$A$4</c15:sqref>
                        </c15:formulaRef>
                      </c:ext>
                    </c:extLst>
                    <c:strCache>
                      <c:ptCount val="1"/>
                      <c:pt idx="0">
                        <c:v>BROWNSVILLE PUBLIC UTILITIES BOARD (TDSP)
</c:v>
                      </c:pt>
                    </c:strCache>
                  </c:strRef>
                </c:tx>
                <c:spPr>
                  <a:solidFill>
                    <a:schemeClr val="accent3"/>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Data!$Z$4:$AL$4</c15:sqref>
                        </c15:formulaRef>
                      </c:ext>
                    </c:extLst>
                    <c:numCache>
                      <c:formatCode>General</c:formatCode>
                      <c:ptCount val="13"/>
                      <c:pt idx="0">
                        <c:v>0</c:v>
                      </c:pt>
                      <c:pt idx="1">
                        <c:v>0</c:v>
                      </c:pt>
                      <c:pt idx="2">
                        <c:v>0</c:v>
                      </c:pt>
                      <c:pt idx="3">
                        <c:v>0</c:v>
                      </c:pt>
                      <c:pt idx="4">
                        <c:v>0</c:v>
                      </c:pt>
                      <c:pt idx="5">
                        <c:v>0</c:v>
                      </c:pt>
                      <c:pt idx="6">
                        <c:v>0</c:v>
                      </c:pt>
                      <c:pt idx="7">
                        <c:v>0</c:v>
                      </c:pt>
                      <c:pt idx="8">
                        <c:v>0</c:v>
                      </c:pt>
                      <c:pt idx="9">
                        <c:v>2</c:v>
                      </c:pt>
                      <c:pt idx="10">
                        <c:v>0</c:v>
                      </c:pt>
                      <c:pt idx="11">
                        <c:v>0</c:v>
                      </c:pt>
                      <c:pt idx="12">
                        <c:v>0</c:v>
                      </c:pt>
                    </c:numCache>
                  </c:numRef>
                </c:val>
                <c:extLst xmlns:c15="http://schemas.microsoft.com/office/drawing/2012/chart">
                  <c:ext xmlns:c16="http://schemas.microsoft.com/office/drawing/2014/chart" uri="{C3380CC4-5D6E-409C-BE32-E72D297353CC}">
                    <c16:uniqueId val="{0000000A-6104-4E0D-AC21-0D166D5A84B2}"/>
                  </c:ext>
                </c:extLst>
              </c15:ser>
            </c15:filteredBarSeries>
            <c15:filteredBarSeries>
              <c15:ser>
                <c:idx val="3"/>
                <c:order val="3"/>
                <c:tx>
                  <c:strRef>
                    <c:extLst xmlns:c15="http://schemas.microsoft.com/office/drawing/2012/chart">
                      <c:ext xmlns:c15="http://schemas.microsoft.com/office/drawing/2012/chart" uri="{02D57815-91ED-43cb-92C2-25804820EDAC}">
                        <c15:formulaRef>
                          <c15:sqref>Data!$A$5</c15:sqref>
                        </c15:formulaRef>
                      </c:ext>
                    </c:extLst>
                    <c:strCache>
                      <c:ptCount val="1"/>
                      <c:pt idx="0">
                        <c:v>BRYAN TEXAS UTILITIES (TDSP)</c:v>
                      </c:pt>
                    </c:strCache>
                  </c:strRef>
                </c:tx>
                <c:spPr>
                  <a:solidFill>
                    <a:schemeClr val="accent4"/>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Data!$Z$5:$AL$5</c15:sqref>
                        </c15:formulaRef>
                      </c:ext>
                    </c:extLst>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numRef>
                </c:val>
                <c:extLst xmlns:c15="http://schemas.microsoft.com/office/drawing/2012/chart">
                  <c:ext xmlns:c16="http://schemas.microsoft.com/office/drawing/2014/chart" uri="{C3380CC4-5D6E-409C-BE32-E72D297353CC}">
                    <c16:uniqueId val="{0000000B-6104-4E0D-AC21-0D166D5A84B2}"/>
                  </c:ext>
                </c:extLst>
              </c15:ser>
            </c15:filteredBarSeries>
            <c15:filteredBarSeries>
              <c15:ser>
                <c:idx val="4"/>
                <c:order val="4"/>
                <c:tx>
                  <c:strRef>
                    <c:extLst xmlns:c15="http://schemas.microsoft.com/office/drawing/2012/chart">
                      <c:ext xmlns:c15="http://schemas.microsoft.com/office/drawing/2012/chart" uri="{02D57815-91ED-43cb-92C2-25804820EDAC}">
                        <c15:formulaRef>
                          <c15:sqref>Data!$A$7</c15:sqref>
                        </c15:formulaRef>
                      </c:ext>
                    </c:extLst>
                    <c:strCache>
                      <c:ptCount val="1"/>
                      <c:pt idx="0">
                        <c:v>CITY OF AUSTIN DBA AUSTIN ENERGY (TDSP)</c:v>
                      </c:pt>
                    </c:strCache>
                  </c:strRef>
                </c:tx>
                <c:spPr>
                  <a:solidFill>
                    <a:schemeClr val="accent5"/>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Data!$Z$7:$AL$7</c15:sqref>
                        </c15:formulaRef>
                      </c:ext>
                    </c:extLst>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1</c:v>
                      </c:pt>
                    </c:numCache>
                  </c:numRef>
                </c:val>
                <c:extLst xmlns:c15="http://schemas.microsoft.com/office/drawing/2012/chart">
                  <c:ext xmlns:c16="http://schemas.microsoft.com/office/drawing/2014/chart" uri="{C3380CC4-5D6E-409C-BE32-E72D297353CC}">
                    <c16:uniqueId val="{0000000C-6104-4E0D-AC21-0D166D5A84B2}"/>
                  </c:ext>
                </c:extLst>
              </c15:ser>
            </c15:filteredBarSeries>
            <c15:filteredBarSeries>
              <c15:ser>
                <c:idx val="5"/>
                <c:order val="5"/>
                <c:tx>
                  <c:strRef>
                    <c:extLst xmlns:c15="http://schemas.microsoft.com/office/drawing/2012/chart">
                      <c:ext xmlns:c15="http://schemas.microsoft.com/office/drawing/2012/chart" uri="{02D57815-91ED-43cb-92C2-25804820EDAC}">
                        <c15:formulaRef>
                          <c15:sqref>Data!$A$8</c15:sqref>
                        </c15:formulaRef>
                      </c:ext>
                    </c:extLst>
                    <c:strCache>
                      <c:ptCount val="1"/>
                      <c:pt idx="0">
                        <c:v>CITY OF COLLEGE STATION (TDSP)</c:v>
                      </c:pt>
                    </c:strCache>
                  </c:strRef>
                </c:tx>
                <c:spPr>
                  <a:solidFill>
                    <a:schemeClr val="accent6"/>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Data!$Z$8:$AL$8</c15:sqref>
                        </c15:formulaRef>
                      </c:ext>
                    </c:extLst>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numRef>
                </c:val>
                <c:extLst xmlns:c15="http://schemas.microsoft.com/office/drawing/2012/chart">
                  <c:ext xmlns:c16="http://schemas.microsoft.com/office/drawing/2014/chart" uri="{C3380CC4-5D6E-409C-BE32-E72D297353CC}">
                    <c16:uniqueId val="{0000000D-6104-4E0D-AC21-0D166D5A84B2}"/>
                  </c:ext>
                </c:extLst>
              </c15:ser>
            </c15:filteredBarSeries>
            <c15:filteredBarSeries>
              <c15:ser>
                <c:idx val="23"/>
                <c:order val="9"/>
                <c:tx>
                  <c:strRef>
                    <c:extLst xmlns:c15="http://schemas.microsoft.com/office/drawing/2012/chart">
                      <c:ext xmlns:c15="http://schemas.microsoft.com/office/drawing/2012/chart" uri="{02D57815-91ED-43cb-92C2-25804820EDAC}">
                        <c15:formulaRef>
                          <c15:sqref>Data!$A$11</c15:sqref>
                        </c15:formulaRef>
                      </c:ext>
                    </c:extLst>
                    <c:strCache>
                      <c:ptCount val="1"/>
                      <c:pt idx="0">
                        <c:v>CROSS TEXAS TRANSMISSION LLC (TSP)</c:v>
                      </c:pt>
                    </c:strCache>
                  </c:strRef>
                </c:tx>
                <c:spPr>
                  <a:solidFill>
                    <a:schemeClr val="accent6">
                      <a:lumMod val="80000"/>
                    </a:schemeClr>
                  </a:solidFill>
                  <a:ln>
                    <a:noFill/>
                  </a:ln>
                  <a:effectLst/>
                </c:spPr>
                <c:invertIfNegative val="0"/>
                <c:val>
                  <c:numRef>
                    <c:extLst xmlns:c15="http://schemas.microsoft.com/office/drawing/2012/chart">
                      <c:ext xmlns:c15="http://schemas.microsoft.com/office/drawing/2012/chart" uri="{02D57815-91ED-43cb-92C2-25804820EDAC}">
                        <c15:formulaRef>
                          <c15:sqref>Data!$Z$11:$AL$11</c15:sqref>
                        </c15:formulaRef>
                      </c:ext>
                    </c:extLst>
                    <c:numCache>
                      <c:formatCode>General</c:formatCode>
                      <c:ptCount val="13"/>
                      <c:pt idx="0">
                        <c:v>0</c:v>
                      </c:pt>
                      <c:pt idx="1">
                        <c:v>0</c:v>
                      </c:pt>
                      <c:pt idx="2">
                        <c:v>0</c:v>
                      </c:pt>
                      <c:pt idx="3">
                        <c:v>0</c:v>
                      </c:pt>
                      <c:pt idx="4">
                        <c:v>0</c:v>
                      </c:pt>
                      <c:pt idx="5">
                        <c:v>0</c:v>
                      </c:pt>
                      <c:pt idx="6">
                        <c:v>0</c:v>
                      </c:pt>
                      <c:pt idx="7">
                        <c:v>0</c:v>
                      </c:pt>
                      <c:pt idx="8">
                        <c:v>1</c:v>
                      </c:pt>
                      <c:pt idx="9">
                        <c:v>1</c:v>
                      </c:pt>
                      <c:pt idx="10">
                        <c:v>0</c:v>
                      </c:pt>
                      <c:pt idx="11">
                        <c:v>0</c:v>
                      </c:pt>
                      <c:pt idx="12">
                        <c:v>0</c:v>
                      </c:pt>
                    </c:numCache>
                  </c:numRef>
                </c:val>
                <c:extLst xmlns:c15="http://schemas.microsoft.com/office/drawing/2012/chart">
                  <c:ext xmlns:c16="http://schemas.microsoft.com/office/drawing/2014/chart" uri="{C3380CC4-5D6E-409C-BE32-E72D297353CC}">
                    <c16:uniqueId val="{0000000E-6104-4E0D-AC21-0D166D5A84B2}"/>
                  </c:ext>
                </c:extLst>
              </c15:ser>
            </c15:filteredBarSeries>
            <c15:filteredBarSeries>
              <c15:ser>
                <c:idx val="8"/>
                <c:order val="10"/>
                <c:tx>
                  <c:strRef>
                    <c:extLst xmlns:c15="http://schemas.microsoft.com/office/drawing/2012/chart">
                      <c:ext xmlns:c15="http://schemas.microsoft.com/office/drawing/2012/chart" uri="{02D57815-91ED-43cb-92C2-25804820EDAC}">
                        <c15:formulaRef>
                          <c15:sqref>Data!$A$12</c15:sqref>
                        </c15:formulaRef>
                      </c:ext>
                    </c:extLst>
                    <c:strCache>
                      <c:ptCount val="1"/>
                      <c:pt idx="0">
                        <c:v>DENTON MUNICIPAL ELECTRIC (TDSP)</c:v>
                      </c:pt>
                    </c:strCache>
                  </c:strRef>
                </c:tx>
                <c:spPr>
                  <a:solidFill>
                    <a:schemeClr val="accent3">
                      <a:lumMod val="60000"/>
                    </a:schemeClr>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Data!$Z$12:$AL$12</c15:sqref>
                        </c15:formulaRef>
                      </c:ext>
                    </c:extLst>
                    <c:numCache>
                      <c:formatCode>General</c:formatCode>
                      <c:ptCount val="13"/>
                      <c:pt idx="0">
                        <c:v>0</c:v>
                      </c:pt>
                      <c:pt idx="1">
                        <c:v>0</c:v>
                      </c:pt>
                      <c:pt idx="2">
                        <c:v>0</c:v>
                      </c:pt>
                      <c:pt idx="3">
                        <c:v>0</c:v>
                      </c:pt>
                      <c:pt idx="4">
                        <c:v>0</c:v>
                      </c:pt>
                      <c:pt idx="5">
                        <c:v>0</c:v>
                      </c:pt>
                      <c:pt idx="6">
                        <c:v>0</c:v>
                      </c:pt>
                      <c:pt idx="7">
                        <c:v>2</c:v>
                      </c:pt>
                      <c:pt idx="8">
                        <c:v>0</c:v>
                      </c:pt>
                      <c:pt idx="9">
                        <c:v>0</c:v>
                      </c:pt>
                      <c:pt idx="10">
                        <c:v>0</c:v>
                      </c:pt>
                      <c:pt idx="11">
                        <c:v>0</c:v>
                      </c:pt>
                      <c:pt idx="12">
                        <c:v>0</c:v>
                      </c:pt>
                    </c:numCache>
                  </c:numRef>
                </c:val>
                <c:extLst xmlns:c15="http://schemas.microsoft.com/office/drawing/2012/chart">
                  <c:ext xmlns:c16="http://schemas.microsoft.com/office/drawing/2014/chart" uri="{C3380CC4-5D6E-409C-BE32-E72D297353CC}">
                    <c16:uniqueId val="{0000000F-6104-4E0D-AC21-0D166D5A84B2}"/>
                  </c:ext>
                </c:extLst>
              </c15:ser>
            </c15:filteredBarSeries>
            <c15:filteredBarSeries>
              <c15:ser>
                <c:idx val="9"/>
                <c:order val="11"/>
                <c:tx>
                  <c:strRef>
                    <c:extLst xmlns:c15="http://schemas.microsoft.com/office/drawing/2012/chart">
                      <c:ext xmlns:c15="http://schemas.microsoft.com/office/drawing/2012/chart" uri="{02D57815-91ED-43cb-92C2-25804820EDAC}">
                        <c15:formulaRef>
                          <c15:sqref>Data!$A$13</c15:sqref>
                        </c15:formulaRef>
                      </c:ext>
                    </c:extLst>
                    <c:strCache>
                      <c:ptCount val="1"/>
                      <c:pt idx="0">
                        <c:v>ELECTRIC TRANSMISSION TEXAS LLC (TDSP)</c:v>
                      </c:pt>
                    </c:strCache>
                  </c:strRef>
                </c:tx>
                <c:spPr>
                  <a:solidFill>
                    <a:schemeClr val="accent4">
                      <a:lumMod val="60000"/>
                    </a:schemeClr>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Data!$Z$13:$AL$13</c15:sqref>
                        </c15:formulaRef>
                      </c:ext>
                    </c:extLst>
                    <c:numCache>
                      <c:formatCode>General</c:formatCode>
                      <c:ptCount val="13"/>
                      <c:pt idx="0">
                        <c:v>0</c:v>
                      </c:pt>
                      <c:pt idx="1">
                        <c:v>0</c:v>
                      </c:pt>
                      <c:pt idx="2">
                        <c:v>0</c:v>
                      </c:pt>
                      <c:pt idx="3">
                        <c:v>0</c:v>
                      </c:pt>
                      <c:pt idx="4">
                        <c:v>0</c:v>
                      </c:pt>
                      <c:pt idx="5">
                        <c:v>0</c:v>
                      </c:pt>
                      <c:pt idx="6">
                        <c:v>0</c:v>
                      </c:pt>
                      <c:pt idx="7">
                        <c:v>2</c:v>
                      </c:pt>
                      <c:pt idx="8">
                        <c:v>0</c:v>
                      </c:pt>
                      <c:pt idx="9">
                        <c:v>0</c:v>
                      </c:pt>
                      <c:pt idx="10">
                        <c:v>0</c:v>
                      </c:pt>
                      <c:pt idx="11">
                        <c:v>0</c:v>
                      </c:pt>
                      <c:pt idx="12">
                        <c:v>0</c:v>
                      </c:pt>
                    </c:numCache>
                  </c:numRef>
                </c:val>
                <c:extLst xmlns:c15="http://schemas.microsoft.com/office/drawing/2012/chart">
                  <c:ext xmlns:c16="http://schemas.microsoft.com/office/drawing/2014/chart" uri="{C3380CC4-5D6E-409C-BE32-E72D297353CC}">
                    <c16:uniqueId val="{00000010-6104-4E0D-AC21-0D166D5A84B2}"/>
                  </c:ext>
                </c:extLst>
              </c15:ser>
            </c15:filteredBarSeries>
            <c15:filteredBarSeries>
              <c15:ser>
                <c:idx val="13"/>
                <c:order val="14"/>
                <c:tx>
                  <c:strRef>
                    <c:extLst xmlns:c15="http://schemas.microsoft.com/office/drawing/2012/chart">
                      <c:ext xmlns:c15="http://schemas.microsoft.com/office/drawing/2012/chart" uri="{02D57815-91ED-43cb-92C2-25804820EDAC}">
                        <c15:formulaRef>
                          <c15:sqref>Data!$A$16</c15:sqref>
                        </c15:formulaRef>
                      </c:ext>
                    </c:extLst>
                    <c:strCache>
                      <c:ptCount val="1"/>
                      <c:pt idx="0">
                        <c:v>LONE STAR TRANSMISSION LLC (TSP)</c:v>
                      </c:pt>
                    </c:strCache>
                  </c:strRef>
                </c:tx>
                <c:spPr>
                  <a:solidFill>
                    <a:schemeClr val="accent2">
                      <a:lumMod val="80000"/>
                      <a:lumOff val="20000"/>
                    </a:schemeClr>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Data!$Z$16:$AL$16</c15:sqref>
                        </c15:formulaRef>
                      </c:ext>
                    </c:extLst>
                    <c:numCache>
                      <c:formatCode>General</c:formatCode>
                      <c:ptCount val="13"/>
                      <c:pt idx="0">
                        <c:v>0</c:v>
                      </c:pt>
                      <c:pt idx="1">
                        <c:v>0</c:v>
                      </c:pt>
                      <c:pt idx="2">
                        <c:v>0</c:v>
                      </c:pt>
                      <c:pt idx="3">
                        <c:v>0</c:v>
                      </c:pt>
                      <c:pt idx="4">
                        <c:v>0</c:v>
                      </c:pt>
                      <c:pt idx="5">
                        <c:v>0</c:v>
                      </c:pt>
                      <c:pt idx="6">
                        <c:v>0</c:v>
                      </c:pt>
                      <c:pt idx="7">
                        <c:v>0</c:v>
                      </c:pt>
                      <c:pt idx="8">
                        <c:v>0</c:v>
                      </c:pt>
                      <c:pt idx="9">
                        <c:v>1</c:v>
                      </c:pt>
                      <c:pt idx="10">
                        <c:v>0</c:v>
                      </c:pt>
                      <c:pt idx="11">
                        <c:v>0</c:v>
                      </c:pt>
                      <c:pt idx="12">
                        <c:v>0</c:v>
                      </c:pt>
                    </c:numCache>
                  </c:numRef>
                </c:val>
                <c:extLst xmlns:c15="http://schemas.microsoft.com/office/drawing/2012/chart">
                  <c:ext xmlns:c16="http://schemas.microsoft.com/office/drawing/2014/chart" uri="{C3380CC4-5D6E-409C-BE32-E72D297353CC}">
                    <c16:uniqueId val="{00000011-6104-4E0D-AC21-0D166D5A84B2}"/>
                  </c:ext>
                </c:extLst>
              </c15:ser>
            </c15:filteredBarSeries>
            <c15:filteredBarSeries>
              <c15:ser>
                <c:idx val="16"/>
                <c:order val="17"/>
                <c:tx>
                  <c:strRef>
                    <c:extLst xmlns:c15="http://schemas.microsoft.com/office/drawing/2012/chart">
                      <c:ext xmlns:c15="http://schemas.microsoft.com/office/drawing/2012/chart" uri="{02D57815-91ED-43cb-92C2-25804820EDAC}">
                        <c15:formulaRef>
                          <c15:sqref>Data!$A$19</c15:sqref>
                        </c15:formulaRef>
                      </c:ext>
                    </c:extLst>
                    <c:strCache>
                      <c:ptCount val="1"/>
                      <c:pt idx="0">
                        <c:v>RAYBURN COUNTRY CO OP DBA RAYBURN ELECTRIC (TDSP)</c:v>
                      </c:pt>
                    </c:strCache>
                  </c:strRef>
                </c:tx>
                <c:spPr>
                  <a:solidFill>
                    <a:schemeClr val="accent5">
                      <a:lumMod val="80000"/>
                      <a:lumOff val="20000"/>
                    </a:schemeClr>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Data!$Z$19:$AL$19</c15:sqref>
                        </c15:formulaRef>
                      </c:ext>
                    </c:extLst>
                    <c:numCache>
                      <c:formatCode>General</c:formatCode>
                      <c:ptCount val="13"/>
                      <c:pt idx="0">
                        <c:v>0</c:v>
                      </c:pt>
                      <c:pt idx="1">
                        <c:v>0</c:v>
                      </c:pt>
                      <c:pt idx="2">
                        <c:v>0</c:v>
                      </c:pt>
                      <c:pt idx="3">
                        <c:v>1</c:v>
                      </c:pt>
                      <c:pt idx="4">
                        <c:v>0</c:v>
                      </c:pt>
                      <c:pt idx="5">
                        <c:v>0</c:v>
                      </c:pt>
                      <c:pt idx="6">
                        <c:v>0</c:v>
                      </c:pt>
                      <c:pt idx="7">
                        <c:v>0</c:v>
                      </c:pt>
                      <c:pt idx="8">
                        <c:v>0</c:v>
                      </c:pt>
                      <c:pt idx="9">
                        <c:v>0</c:v>
                      </c:pt>
                      <c:pt idx="10">
                        <c:v>0</c:v>
                      </c:pt>
                      <c:pt idx="11">
                        <c:v>0</c:v>
                      </c:pt>
                      <c:pt idx="12">
                        <c:v>2</c:v>
                      </c:pt>
                    </c:numCache>
                  </c:numRef>
                </c:val>
                <c:extLst xmlns:c15="http://schemas.microsoft.com/office/drawing/2012/chart">
                  <c:ext xmlns:c16="http://schemas.microsoft.com/office/drawing/2014/chart" uri="{C3380CC4-5D6E-409C-BE32-E72D297353CC}">
                    <c16:uniqueId val="{00000012-6104-4E0D-AC21-0D166D5A84B2}"/>
                  </c:ext>
                </c:extLst>
              </c15:ser>
            </c15:filteredBarSeries>
            <c15:filteredBarSeries>
              <c15:ser>
                <c:idx val="17"/>
                <c:order val="18"/>
                <c:tx>
                  <c:strRef>
                    <c:extLst xmlns:c15="http://schemas.microsoft.com/office/drawing/2012/chart">
                      <c:ext xmlns:c15="http://schemas.microsoft.com/office/drawing/2012/chart" uri="{02D57815-91ED-43cb-92C2-25804820EDAC}">
                        <c15:formulaRef>
                          <c15:sqref>Data!$A$20</c15:sqref>
                        </c15:formulaRef>
                      </c:ext>
                    </c:extLst>
                    <c:strCache>
                      <c:ptCount val="1"/>
                      <c:pt idx="0">
                        <c:v>SHARYLAND UTILITIES LP (TDSP)</c:v>
                      </c:pt>
                    </c:strCache>
                  </c:strRef>
                </c:tx>
                <c:spPr>
                  <a:solidFill>
                    <a:schemeClr val="accent6">
                      <a:lumMod val="80000"/>
                      <a:lumOff val="20000"/>
                    </a:schemeClr>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Data!$Z$20:$AL$20</c15:sqref>
                        </c15:formulaRef>
                      </c:ext>
                    </c:extLst>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numRef>
                </c:val>
                <c:extLst xmlns:c15="http://schemas.microsoft.com/office/drawing/2012/chart">
                  <c:ext xmlns:c16="http://schemas.microsoft.com/office/drawing/2014/chart" uri="{C3380CC4-5D6E-409C-BE32-E72D297353CC}">
                    <c16:uniqueId val="{00000013-6104-4E0D-AC21-0D166D5A84B2}"/>
                  </c:ext>
                </c:extLst>
              </c15:ser>
            </c15:filteredBarSeries>
            <c15:filteredBarSeries>
              <c15:ser>
                <c:idx val="18"/>
                <c:order val="19"/>
                <c:tx>
                  <c:strRef>
                    <c:extLst xmlns:c15="http://schemas.microsoft.com/office/drawing/2012/chart">
                      <c:ext xmlns:c15="http://schemas.microsoft.com/office/drawing/2012/chart" uri="{02D57815-91ED-43cb-92C2-25804820EDAC}">
                        <c15:formulaRef>
                          <c15:sqref>Data!$A$21</c15:sqref>
                        </c15:formulaRef>
                      </c:ext>
                    </c:extLst>
                    <c:strCache>
                      <c:ptCount val="1"/>
                      <c:pt idx="0">
                        <c:v>SOUTH TEXAS ELECTRIC CO OP INC (TDSP)</c:v>
                      </c:pt>
                    </c:strCache>
                  </c:strRef>
                </c:tx>
                <c:spPr>
                  <a:solidFill>
                    <a:schemeClr val="accent1">
                      <a:lumMod val="80000"/>
                    </a:schemeClr>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Data!$Z$21:$AL$21</c15:sqref>
                        </c15:formulaRef>
                      </c:ext>
                    </c:extLst>
                    <c:numCache>
                      <c:formatCode>General</c:formatCode>
                      <c:ptCount val="13"/>
                      <c:pt idx="0">
                        <c:v>0</c:v>
                      </c:pt>
                      <c:pt idx="1">
                        <c:v>0</c:v>
                      </c:pt>
                      <c:pt idx="2">
                        <c:v>2</c:v>
                      </c:pt>
                      <c:pt idx="3">
                        <c:v>0</c:v>
                      </c:pt>
                      <c:pt idx="4">
                        <c:v>1</c:v>
                      </c:pt>
                      <c:pt idx="5">
                        <c:v>0</c:v>
                      </c:pt>
                      <c:pt idx="6">
                        <c:v>0</c:v>
                      </c:pt>
                      <c:pt idx="7">
                        <c:v>2</c:v>
                      </c:pt>
                      <c:pt idx="8">
                        <c:v>0</c:v>
                      </c:pt>
                      <c:pt idx="9">
                        <c:v>0</c:v>
                      </c:pt>
                      <c:pt idx="10">
                        <c:v>1</c:v>
                      </c:pt>
                      <c:pt idx="11">
                        <c:v>0</c:v>
                      </c:pt>
                      <c:pt idx="12">
                        <c:v>2</c:v>
                      </c:pt>
                    </c:numCache>
                  </c:numRef>
                </c:val>
                <c:extLst xmlns:c15="http://schemas.microsoft.com/office/drawing/2012/chart">
                  <c:ext xmlns:c16="http://schemas.microsoft.com/office/drawing/2014/chart" uri="{C3380CC4-5D6E-409C-BE32-E72D297353CC}">
                    <c16:uniqueId val="{00000014-6104-4E0D-AC21-0D166D5A84B2}"/>
                  </c:ext>
                </c:extLst>
              </c15:ser>
            </c15:filteredBarSeries>
            <c15:filteredBarSeries>
              <c15:ser>
                <c:idx val="19"/>
                <c:order val="20"/>
                <c:tx>
                  <c:strRef>
                    <c:extLst xmlns:c15="http://schemas.microsoft.com/office/drawing/2012/chart">
                      <c:ext xmlns:c15="http://schemas.microsoft.com/office/drawing/2012/chart" uri="{02D57815-91ED-43cb-92C2-25804820EDAC}">
                        <c15:formulaRef>
                          <c15:sqref>Data!$A$22</c15:sqref>
                        </c15:formulaRef>
                      </c:ext>
                    </c:extLst>
                    <c:strCache>
                      <c:ptCount val="1"/>
                      <c:pt idx="0">
                        <c:v>TEXAS MUNICIPAL POWER AGENCY (TDSP)</c:v>
                      </c:pt>
                    </c:strCache>
                  </c:strRef>
                </c:tx>
                <c:spPr>
                  <a:solidFill>
                    <a:schemeClr val="accent2">
                      <a:lumMod val="80000"/>
                    </a:schemeClr>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Data!$Z$22:$AL$22</c15:sqref>
                        </c15:formulaRef>
                      </c:ext>
                    </c:extLst>
                    <c:numCache>
                      <c:formatCode>General</c:formatCode>
                      <c:ptCount val="13"/>
                      <c:pt idx="0">
                        <c:v>0</c:v>
                      </c:pt>
                      <c:pt idx="1">
                        <c:v>0</c:v>
                      </c:pt>
                      <c:pt idx="2">
                        <c:v>0</c:v>
                      </c:pt>
                      <c:pt idx="3">
                        <c:v>0</c:v>
                      </c:pt>
                      <c:pt idx="4">
                        <c:v>0</c:v>
                      </c:pt>
                      <c:pt idx="5">
                        <c:v>0</c:v>
                      </c:pt>
                      <c:pt idx="6">
                        <c:v>1</c:v>
                      </c:pt>
                      <c:pt idx="7">
                        <c:v>0</c:v>
                      </c:pt>
                      <c:pt idx="8">
                        <c:v>0</c:v>
                      </c:pt>
                      <c:pt idx="9">
                        <c:v>0</c:v>
                      </c:pt>
                      <c:pt idx="10">
                        <c:v>0</c:v>
                      </c:pt>
                      <c:pt idx="11">
                        <c:v>0</c:v>
                      </c:pt>
                      <c:pt idx="12">
                        <c:v>0</c:v>
                      </c:pt>
                    </c:numCache>
                  </c:numRef>
                </c:val>
                <c:extLst xmlns:c15="http://schemas.microsoft.com/office/drawing/2012/chart">
                  <c:ext xmlns:c16="http://schemas.microsoft.com/office/drawing/2014/chart" uri="{C3380CC4-5D6E-409C-BE32-E72D297353CC}">
                    <c16:uniqueId val="{00000015-6104-4E0D-AC21-0D166D5A84B2}"/>
                  </c:ext>
                </c:extLst>
              </c15:ser>
            </c15:filteredBarSeries>
            <c15:filteredBarSeries>
              <c15:ser>
                <c:idx val="21"/>
                <c:order val="22"/>
                <c:tx>
                  <c:strRef>
                    <c:extLst xmlns:c15="http://schemas.microsoft.com/office/drawing/2012/chart">
                      <c:ext xmlns:c15="http://schemas.microsoft.com/office/drawing/2012/chart" uri="{02D57815-91ED-43cb-92C2-25804820EDAC}">
                        <c15:formulaRef>
                          <c15:sqref>Data!$A$24</c15:sqref>
                        </c15:formulaRef>
                      </c:ext>
                    </c:extLst>
                    <c:strCache>
                      <c:ptCount val="1"/>
                      <c:pt idx="0">
                        <c:v>WIND ENERGY TRANSMISSION TEXAS LLC (TSP)</c:v>
                      </c:pt>
                    </c:strCache>
                  </c:strRef>
                </c:tx>
                <c:spPr>
                  <a:solidFill>
                    <a:schemeClr val="accent4">
                      <a:lumMod val="80000"/>
                    </a:schemeClr>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Data!$Z$24:$AL$24</c15:sqref>
                        </c15:formulaRef>
                      </c:ext>
                    </c:extLst>
                    <c:numCache>
                      <c:formatCode>General</c:formatCode>
                      <c:ptCount val="13"/>
                      <c:pt idx="0">
                        <c:v>1</c:v>
                      </c:pt>
                      <c:pt idx="1">
                        <c:v>0</c:v>
                      </c:pt>
                      <c:pt idx="2">
                        <c:v>0</c:v>
                      </c:pt>
                      <c:pt idx="3">
                        <c:v>0</c:v>
                      </c:pt>
                      <c:pt idx="4">
                        <c:v>0</c:v>
                      </c:pt>
                      <c:pt idx="5">
                        <c:v>0</c:v>
                      </c:pt>
                      <c:pt idx="6">
                        <c:v>0</c:v>
                      </c:pt>
                      <c:pt idx="7">
                        <c:v>0</c:v>
                      </c:pt>
                      <c:pt idx="8">
                        <c:v>0</c:v>
                      </c:pt>
                      <c:pt idx="9">
                        <c:v>0</c:v>
                      </c:pt>
                      <c:pt idx="10">
                        <c:v>0</c:v>
                      </c:pt>
                      <c:pt idx="11">
                        <c:v>0</c:v>
                      </c:pt>
                      <c:pt idx="12">
                        <c:v>0</c:v>
                      </c:pt>
                    </c:numCache>
                  </c:numRef>
                </c:val>
                <c:extLst xmlns:c15="http://schemas.microsoft.com/office/drawing/2012/chart">
                  <c:ext xmlns:c16="http://schemas.microsoft.com/office/drawing/2014/chart" uri="{C3380CC4-5D6E-409C-BE32-E72D297353CC}">
                    <c16:uniqueId val="{00000016-6104-4E0D-AC21-0D166D5A84B2}"/>
                  </c:ext>
                </c:extLst>
              </c15:ser>
            </c15:filteredBarSeries>
            <c15:filteredBarSeries>
              <c15:ser>
                <c:idx val="22"/>
                <c:order val="23"/>
                <c:tx>
                  <c:strRef>
                    <c:extLst xmlns:c15="http://schemas.microsoft.com/office/drawing/2012/chart">
                      <c:ext xmlns:c15="http://schemas.microsoft.com/office/drawing/2012/chart" uri="{02D57815-91ED-43cb-92C2-25804820EDAC}">
                        <c15:formulaRef>
                          <c15:sqref>Data!$A$25</c15:sqref>
                        </c15:formulaRef>
                      </c:ext>
                    </c:extLst>
                    <c:strCache>
                      <c:ptCount val="1"/>
                      <c:pt idx="0">
                        <c:v>Total Per Month</c:v>
                      </c:pt>
                    </c:strCache>
                  </c:strRef>
                </c:tx>
                <c:spPr>
                  <a:solidFill>
                    <a:schemeClr val="accent5">
                      <a:lumMod val="80000"/>
                    </a:schemeClr>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Data!$Z$25:$AL$25</c15:sqref>
                        </c15:formulaRef>
                      </c:ext>
                    </c:extLst>
                    <c:numCache>
                      <c:formatCode>General</c:formatCode>
                      <c:ptCount val="13"/>
                      <c:pt idx="0">
                        <c:v>22</c:v>
                      </c:pt>
                      <c:pt idx="1">
                        <c:v>16</c:v>
                      </c:pt>
                      <c:pt idx="2">
                        <c:v>46</c:v>
                      </c:pt>
                      <c:pt idx="3">
                        <c:v>54</c:v>
                      </c:pt>
                      <c:pt idx="4">
                        <c:v>48</c:v>
                      </c:pt>
                      <c:pt idx="5">
                        <c:v>9</c:v>
                      </c:pt>
                      <c:pt idx="6">
                        <c:v>44</c:v>
                      </c:pt>
                      <c:pt idx="7">
                        <c:v>48</c:v>
                      </c:pt>
                      <c:pt idx="8">
                        <c:v>49</c:v>
                      </c:pt>
                      <c:pt idx="9">
                        <c:v>71</c:v>
                      </c:pt>
                      <c:pt idx="10">
                        <c:v>35</c:v>
                      </c:pt>
                      <c:pt idx="11">
                        <c:v>39</c:v>
                      </c:pt>
                      <c:pt idx="12">
                        <c:v>24</c:v>
                      </c:pt>
                    </c:numCache>
                  </c:numRef>
                </c:val>
                <c:extLst xmlns:c15="http://schemas.microsoft.com/office/drawing/2012/chart">
                  <c:ext xmlns:c16="http://schemas.microsoft.com/office/drawing/2014/chart" uri="{C3380CC4-5D6E-409C-BE32-E72D297353CC}">
                    <c16:uniqueId val="{00000017-6104-4E0D-AC21-0D166D5A84B2}"/>
                  </c:ext>
                </c:extLst>
              </c15:ser>
            </c15:filteredBarSeries>
          </c:ext>
        </c:extLst>
      </c:barChart>
      <c:dateAx>
        <c:axId val="146163288"/>
        <c:scaling>
          <c:orientation val="minMax"/>
        </c:scaling>
        <c:delete val="0"/>
        <c:axPos val="b"/>
        <c:numFmt formatCode="m/d/yyyy" sourceLinked="0"/>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7158288"/>
        <c:crosses val="autoZero"/>
        <c:auto val="0"/>
        <c:lblOffset val="100"/>
        <c:baseTimeUnit val="days"/>
        <c:majorUnit val="1"/>
      </c:dateAx>
      <c:valAx>
        <c:axId val="1171582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61632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82F2-3955-462C-8741-78B1EAF6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30</Pages>
  <Words>6403</Words>
  <Characters>36501</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42819</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Ira</dc:creator>
  <cp:keywords/>
  <dc:description/>
  <cp:lastModifiedBy>Lee, Alex</cp:lastModifiedBy>
  <cp:revision>2</cp:revision>
  <dcterms:created xsi:type="dcterms:W3CDTF">2025-10-08T15:47:00Z</dcterms:created>
  <dcterms:modified xsi:type="dcterms:W3CDTF">2025-10-08T15:47:00Z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2024-07-01T16:27:01Z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e8d24b3f-83bb-4705-874e-f0a0b7ac7b98</vt:lpwstr>
  </property>
  <property fmtid="{D5CDD505-2E9C-101B-9397-08002B2CF9AE}" pid="8" name="MSIP_Label_7084cbda-52b8-46fb-a7b7-cb5bd465ed85_ContentBits">
    <vt:lpwstr>0</vt:lpwstr>
  </property>
</Properties>
</file>